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0D9AE" w14:textId="6337AD5D" w:rsidR="00AF09DB" w:rsidRPr="00C14B7D" w:rsidRDefault="00F0795E" w:rsidP="0013574B">
      <w:pPr>
        <w:spacing w:before="120" w:after="120" w:line="240" w:lineRule="auto"/>
        <w:jc w:val="center"/>
        <w:rPr>
          <w:rFonts w:ascii="Times New Roman" w:hAnsi="Times New Roman" w:cs="Times New Roman"/>
          <w:b/>
          <w:bCs/>
          <w:sz w:val="32"/>
          <w:szCs w:val="32"/>
        </w:rPr>
      </w:pPr>
      <w:r>
        <w:rPr>
          <w:rFonts w:ascii="Times New Roman" w:hAnsi="Times New Roman" w:cs="Times New Roman"/>
          <w:b/>
          <w:bCs/>
          <w:sz w:val="32"/>
          <w:szCs w:val="32"/>
        </w:rPr>
        <w:t>Vabariigi Valitsuse</w:t>
      </w:r>
      <w:r w:rsidRPr="00C14B7D">
        <w:rPr>
          <w:rFonts w:ascii="Times New Roman" w:hAnsi="Times New Roman" w:cs="Times New Roman"/>
          <w:b/>
          <w:bCs/>
          <w:sz w:val="32"/>
          <w:szCs w:val="32"/>
        </w:rPr>
        <w:t xml:space="preserve"> </w:t>
      </w:r>
      <w:r w:rsidR="006B0F82" w:rsidRPr="00C14B7D">
        <w:rPr>
          <w:rFonts w:ascii="Times New Roman" w:hAnsi="Times New Roman" w:cs="Times New Roman"/>
          <w:b/>
          <w:bCs/>
          <w:sz w:val="32"/>
          <w:szCs w:val="32"/>
        </w:rPr>
        <w:t>seaduse</w:t>
      </w:r>
      <w:r w:rsidR="00CC689C" w:rsidRPr="00C14B7D">
        <w:rPr>
          <w:rFonts w:ascii="Times New Roman" w:hAnsi="Times New Roman" w:cs="Times New Roman"/>
          <w:b/>
          <w:bCs/>
          <w:sz w:val="32"/>
          <w:szCs w:val="32"/>
        </w:rPr>
        <w:t xml:space="preserve"> </w:t>
      </w:r>
      <w:r w:rsidR="004606A6">
        <w:rPr>
          <w:rFonts w:ascii="Times New Roman" w:hAnsi="Times New Roman" w:cs="Times New Roman"/>
          <w:b/>
          <w:bCs/>
          <w:sz w:val="32"/>
          <w:szCs w:val="32"/>
        </w:rPr>
        <w:t xml:space="preserve">muutmise </w:t>
      </w:r>
      <w:r w:rsidR="00930CE9" w:rsidRPr="00C14B7D">
        <w:rPr>
          <w:rFonts w:ascii="Times New Roman" w:hAnsi="Times New Roman" w:cs="Times New Roman"/>
          <w:b/>
          <w:bCs/>
          <w:sz w:val="32"/>
          <w:szCs w:val="32"/>
        </w:rPr>
        <w:t xml:space="preserve">ja </w:t>
      </w:r>
      <w:r w:rsidR="004606A6">
        <w:rPr>
          <w:rFonts w:ascii="Times New Roman" w:hAnsi="Times New Roman" w:cs="Times New Roman"/>
          <w:b/>
          <w:bCs/>
          <w:sz w:val="32"/>
          <w:szCs w:val="32"/>
        </w:rPr>
        <w:t xml:space="preserve">sellest tulenevalt </w:t>
      </w:r>
      <w:r w:rsidR="00930CE9" w:rsidRPr="00C14B7D">
        <w:rPr>
          <w:rFonts w:ascii="Times New Roman" w:hAnsi="Times New Roman" w:cs="Times New Roman"/>
          <w:b/>
          <w:bCs/>
          <w:sz w:val="32"/>
          <w:szCs w:val="32"/>
        </w:rPr>
        <w:t xml:space="preserve">teiste seaduste </w:t>
      </w:r>
      <w:r w:rsidR="006B0F82" w:rsidRPr="00C14B7D">
        <w:rPr>
          <w:rFonts w:ascii="Times New Roman" w:hAnsi="Times New Roman" w:cs="Times New Roman"/>
          <w:b/>
          <w:bCs/>
          <w:sz w:val="32"/>
          <w:szCs w:val="32"/>
        </w:rPr>
        <w:t>muutmise seaduse eelnõu seletuskiri</w:t>
      </w:r>
    </w:p>
    <w:p w14:paraId="72314B91" w14:textId="6E3EDB98" w:rsidR="0035199A" w:rsidRDefault="0035199A">
      <w:bookmarkStart w:id="0" w:name="_Toc152016191"/>
    </w:p>
    <w:p w14:paraId="74DB0EEB" w14:textId="102F3008" w:rsidR="00AE4740" w:rsidRPr="007133DC" w:rsidRDefault="006B0F82" w:rsidP="00CE7736">
      <w:pPr>
        <w:pStyle w:val="Pealkiri1"/>
        <w:numPr>
          <w:ilvl w:val="0"/>
          <w:numId w:val="8"/>
        </w:numPr>
        <w:spacing w:before="120" w:after="120" w:line="240" w:lineRule="auto"/>
        <w:jc w:val="both"/>
        <w:rPr>
          <w:rFonts w:ascii="Times New Roman" w:hAnsi="Times New Roman" w:cs="Times New Roman"/>
          <w:b/>
          <w:bCs/>
          <w:color w:val="auto"/>
          <w:sz w:val="24"/>
          <w:szCs w:val="24"/>
        </w:rPr>
      </w:pPr>
      <w:bookmarkStart w:id="1" w:name="_Toc197356581"/>
      <w:r w:rsidRPr="007133DC">
        <w:rPr>
          <w:rFonts w:ascii="Times New Roman" w:hAnsi="Times New Roman" w:cs="Times New Roman"/>
          <w:b/>
          <w:bCs/>
          <w:color w:val="auto"/>
          <w:sz w:val="24"/>
          <w:szCs w:val="24"/>
        </w:rPr>
        <w:t>Sissejuhatus</w:t>
      </w:r>
      <w:bookmarkEnd w:id="0"/>
      <w:bookmarkEnd w:id="1"/>
    </w:p>
    <w:p w14:paraId="5159C8F5" w14:textId="440A40D7" w:rsidR="00CD74BC" w:rsidRPr="002101A6" w:rsidRDefault="235B4CC0" w:rsidP="00CE7736">
      <w:pPr>
        <w:pStyle w:val="Loendilik"/>
        <w:numPr>
          <w:ilvl w:val="1"/>
          <w:numId w:val="8"/>
        </w:numPr>
        <w:rPr>
          <w:rStyle w:val="Tugev"/>
          <w:rFonts w:ascii="Times New Roman" w:hAnsi="Times New Roman" w:cs="Times New Roman"/>
          <w:sz w:val="24"/>
          <w:szCs w:val="24"/>
        </w:rPr>
      </w:pPr>
      <w:r w:rsidRPr="002101A6">
        <w:rPr>
          <w:rStyle w:val="Tugev"/>
          <w:rFonts w:ascii="Times New Roman" w:hAnsi="Times New Roman" w:cs="Times New Roman"/>
          <w:sz w:val="24"/>
          <w:szCs w:val="24"/>
        </w:rPr>
        <w:t>Sisukokkuvõte</w:t>
      </w:r>
    </w:p>
    <w:p w14:paraId="666A369F" w14:textId="2584DD18" w:rsidR="00EE0C0C" w:rsidRPr="007133DC" w:rsidRDefault="00EE0C0C" w:rsidP="007133DC">
      <w:pPr>
        <w:spacing w:before="120" w:after="120" w:line="240" w:lineRule="auto"/>
        <w:jc w:val="both"/>
        <w:rPr>
          <w:rFonts w:ascii="Times New Roman" w:hAnsi="Times New Roman" w:cs="Times New Roman"/>
          <w:sz w:val="24"/>
          <w:szCs w:val="24"/>
        </w:rPr>
      </w:pPr>
      <w:commentRangeStart w:id="2"/>
      <w:r w:rsidRPr="007133DC">
        <w:rPr>
          <w:rFonts w:ascii="Times New Roman" w:hAnsi="Times New Roman" w:cs="Times New Roman"/>
          <w:sz w:val="24"/>
          <w:szCs w:val="24"/>
        </w:rPr>
        <w:t xml:space="preserve">Sisekontrolli ja </w:t>
      </w:r>
      <w:proofErr w:type="spellStart"/>
      <w:r w:rsidRPr="007133DC">
        <w:rPr>
          <w:rFonts w:ascii="Times New Roman" w:hAnsi="Times New Roman" w:cs="Times New Roman"/>
          <w:sz w:val="24"/>
          <w:szCs w:val="24"/>
        </w:rPr>
        <w:t>siseauditeerimise</w:t>
      </w:r>
      <w:proofErr w:type="spellEnd"/>
      <w:r w:rsidRPr="007133DC">
        <w:rPr>
          <w:rFonts w:ascii="Times New Roman" w:hAnsi="Times New Roman" w:cs="Times New Roman"/>
          <w:sz w:val="24"/>
          <w:szCs w:val="24"/>
        </w:rPr>
        <w:t xml:space="preserve"> reeglid avalikus sektoris on alates 2010. aastast sätestatud Vabariigi Valitsuse seaduse (edaspidi ka </w:t>
      </w:r>
      <w:r w:rsidRPr="007133DC">
        <w:rPr>
          <w:rFonts w:ascii="Times New Roman" w:hAnsi="Times New Roman" w:cs="Times New Roman"/>
          <w:i/>
          <w:iCs/>
          <w:sz w:val="24"/>
          <w:szCs w:val="24"/>
        </w:rPr>
        <w:t>VVS</w:t>
      </w:r>
      <w:r w:rsidRPr="007133DC">
        <w:rPr>
          <w:rFonts w:ascii="Times New Roman" w:hAnsi="Times New Roman" w:cs="Times New Roman"/>
          <w:sz w:val="24"/>
          <w:szCs w:val="24"/>
        </w:rPr>
        <w:t>) 6</w:t>
      </w:r>
      <w:r w:rsidRPr="007133DC">
        <w:rPr>
          <w:rFonts w:ascii="Times New Roman" w:hAnsi="Times New Roman" w:cs="Times New Roman"/>
          <w:sz w:val="24"/>
          <w:szCs w:val="24"/>
          <w:vertAlign w:val="superscript"/>
        </w:rPr>
        <w:t>1</w:t>
      </w:r>
      <w:r w:rsidRPr="007133DC">
        <w:rPr>
          <w:rFonts w:ascii="Times New Roman" w:hAnsi="Times New Roman" w:cs="Times New Roman"/>
          <w:sz w:val="24"/>
          <w:szCs w:val="24"/>
        </w:rPr>
        <w:t xml:space="preserve">. peatükis. </w:t>
      </w:r>
      <w:commentRangeEnd w:id="2"/>
      <w:r w:rsidR="00B17DFD">
        <w:rPr>
          <w:rStyle w:val="Kommentaariviide"/>
        </w:rPr>
        <w:commentReference w:id="2"/>
      </w:r>
      <w:r w:rsidRPr="007133DC">
        <w:rPr>
          <w:rFonts w:ascii="Times New Roman" w:hAnsi="Times New Roman" w:cs="Times New Roman"/>
          <w:sz w:val="24"/>
          <w:szCs w:val="24"/>
        </w:rPr>
        <w:t xml:space="preserve">Nimetatud peatükis sätestatu kohaselt rakendatakse täidesaatva riigivõimu asutuses siseaudiitori kutsetegevuse korraldamisel ja tema kutsetegevuse alusena audiitortegevuse seaduses (edaspidi </w:t>
      </w:r>
      <w:proofErr w:type="spellStart"/>
      <w:r w:rsidRPr="007133DC">
        <w:rPr>
          <w:rFonts w:ascii="Times New Roman" w:hAnsi="Times New Roman" w:cs="Times New Roman"/>
          <w:i/>
          <w:iCs/>
          <w:sz w:val="24"/>
          <w:szCs w:val="24"/>
        </w:rPr>
        <w:t>AudS</w:t>
      </w:r>
      <w:proofErr w:type="spellEnd"/>
      <w:r w:rsidRPr="007133DC">
        <w:rPr>
          <w:rFonts w:ascii="Times New Roman" w:hAnsi="Times New Roman" w:cs="Times New Roman"/>
          <w:sz w:val="24"/>
          <w:szCs w:val="24"/>
        </w:rPr>
        <w:t xml:space="preserve">) sätestatut. </w:t>
      </w:r>
      <w:proofErr w:type="spellStart"/>
      <w:r w:rsidRPr="007133DC">
        <w:rPr>
          <w:rFonts w:ascii="Times New Roman" w:hAnsi="Times New Roman" w:cs="Times New Roman"/>
          <w:sz w:val="24"/>
          <w:szCs w:val="24"/>
        </w:rPr>
        <w:t>AudS-is</w:t>
      </w:r>
      <w:proofErr w:type="spellEnd"/>
      <w:r w:rsidRPr="007133DC">
        <w:rPr>
          <w:rFonts w:ascii="Times New Roman" w:hAnsi="Times New Roman" w:cs="Times New Roman"/>
          <w:sz w:val="24"/>
          <w:szCs w:val="24"/>
        </w:rPr>
        <w:t xml:space="preserve"> siseaudiitori kutsetegevuse kohta sätestatud sisulisi norme ei ole üle kümne aasta muudetud. Eelnõuga kavandatavad seadusmuudatused on suunatud siseauditi ajakohastamisele avalikus sektoris ja avaliku huvi üksustes. </w:t>
      </w:r>
      <w:r w:rsidR="00F36C55">
        <w:rPr>
          <w:rFonts w:ascii="Times New Roman" w:hAnsi="Times New Roman" w:cs="Times New Roman"/>
          <w:sz w:val="24"/>
          <w:szCs w:val="24"/>
        </w:rPr>
        <w:t>Siseauditi ajakohastamiseks k</w:t>
      </w:r>
      <w:r w:rsidR="00041E3C">
        <w:rPr>
          <w:rFonts w:ascii="Times New Roman" w:hAnsi="Times New Roman" w:cs="Times New Roman"/>
          <w:sz w:val="24"/>
          <w:szCs w:val="24"/>
        </w:rPr>
        <w:t>avandatavad seadusmuudatused</w:t>
      </w:r>
      <w:r w:rsidR="008A63D1">
        <w:rPr>
          <w:rFonts w:ascii="Times New Roman" w:hAnsi="Times New Roman" w:cs="Times New Roman"/>
          <w:sz w:val="24"/>
          <w:szCs w:val="24"/>
        </w:rPr>
        <w:t xml:space="preserve">, sh siseaudiitori kutse omamise nõude </w:t>
      </w:r>
      <w:r w:rsidR="00E97039">
        <w:rPr>
          <w:rFonts w:ascii="Times New Roman" w:hAnsi="Times New Roman" w:cs="Times New Roman"/>
          <w:sz w:val="24"/>
          <w:szCs w:val="24"/>
        </w:rPr>
        <w:t xml:space="preserve">ja </w:t>
      </w:r>
      <w:r w:rsidR="00465A60">
        <w:rPr>
          <w:rFonts w:ascii="Times New Roman" w:hAnsi="Times New Roman" w:cs="Times New Roman"/>
          <w:sz w:val="24"/>
          <w:szCs w:val="24"/>
        </w:rPr>
        <w:t>s</w:t>
      </w:r>
      <w:r w:rsidR="00465A60" w:rsidRPr="00465A60">
        <w:rPr>
          <w:rFonts w:ascii="Times New Roman" w:hAnsi="Times New Roman" w:cs="Times New Roman"/>
          <w:sz w:val="24"/>
          <w:szCs w:val="24"/>
        </w:rPr>
        <w:t xml:space="preserve">iseaudiitori tegevusaruande esitamise </w:t>
      </w:r>
      <w:r w:rsidR="00465A60">
        <w:rPr>
          <w:rFonts w:ascii="Times New Roman" w:hAnsi="Times New Roman" w:cs="Times New Roman"/>
          <w:sz w:val="24"/>
          <w:szCs w:val="24"/>
        </w:rPr>
        <w:t xml:space="preserve">kohustuse </w:t>
      </w:r>
      <w:r w:rsidR="008A63D1">
        <w:rPr>
          <w:rFonts w:ascii="Times New Roman" w:hAnsi="Times New Roman" w:cs="Times New Roman"/>
          <w:sz w:val="24"/>
          <w:szCs w:val="24"/>
        </w:rPr>
        <w:t>kehtetuks tunnistamine</w:t>
      </w:r>
      <w:r w:rsidR="000949C2">
        <w:rPr>
          <w:rFonts w:ascii="Times New Roman" w:hAnsi="Times New Roman" w:cs="Times New Roman"/>
          <w:sz w:val="24"/>
          <w:szCs w:val="24"/>
        </w:rPr>
        <w:t xml:space="preserve"> </w:t>
      </w:r>
      <w:r w:rsidR="00F36C55">
        <w:rPr>
          <w:rFonts w:ascii="Times New Roman" w:hAnsi="Times New Roman" w:cs="Times New Roman"/>
          <w:sz w:val="24"/>
          <w:szCs w:val="24"/>
        </w:rPr>
        <w:t xml:space="preserve">toovad kaasa </w:t>
      </w:r>
      <w:commentRangeStart w:id="3"/>
      <w:r w:rsidR="00F36C55">
        <w:rPr>
          <w:rFonts w:ascii="Times New Roman" w:hAnsi="Times New Roman" w:cs="Times New Roman"/>
          <w:sz w:val="24"/>
          <w:szCs w:val="24"/>
        </w:rPr>
        <w:t>halduskoormuse</w:t>
      </w:r>
      <w:commentRangeEnd w:id="3"/>
      <w:r w:rsidR="00B17DFD">
        <w:rPr>
          <w:rStyle w:val="Kommentaariviide"/>
        </w:rPr>
        <w:commentReference w:id="3"/>
      </w:r>
      <w:r w:rsidR="00F36C55">
        <w:rPr>
          <w:rFonts w:ascii="Times New Roman" w:hAnsi="Times New Roman" w:cs="Times New Roman"/>
          <w:sz w:val="24"/>
          <w:szCs w:val="24"/>
        </w:rPr>
        <w:t xml:space="preserve"> vähen</w:t>
      </w:r>
      <w:r w:rsidR="00266FFE">
        <w:rPr>
          <w:rFonts w:ascii="Times New Roman" w:hAnsi="Times New Roman" w:cs="Times New Roman"/>
          <w:sz w:val="24"/>
          <w:szCs w:val="24"/>
        </w:rPr>
        <w:t>e</w:t>
      </w:r>
      <w:r w:rsidR="00F36C55">
        <w:rPr>
          <w:rFonts w:ascii="Times New Roman" w:hAnsi="Times New Roman" w:cs="Times New Roman"/>
          <w:sz w:val="24"/>
          <w:szCs w:val="24"/>
        </w:rPr>
        <w:t>mis</w:t>
      </w:r>
      <w:r w:rsidR="00793358">
        <w:rPr>
          <w:rFonts w:ascii="Times New Roman" w:hAnsi="Times New Roman" w:cs="Times New Roman"/>
          <w:sz w:val="24"/>
          <w:szCs w:val="24"/>
        </w:rPr>
        <w:t>e</w:t>
      </w:r>
      <w:r w:rsidRPr="007133DC">
        <w:rPr>
          <w:rFonts w:ascii="Times New Roman" w:hAnsi="Times New Roman" w:cs="Times New Roman"/>
          <w:sz w:val="24"/>
          <w:szCs w:val="24"/>
        </w:rPr>
        <w:t>.</w:t>
      </w:r>
      <w:r w:rsidR="000949C2">
        <w:rPr>
          <w:rFonts w:ascii="Times New Roman" w:hAnsi="Times New Roman" w:cs="Times New Roman"/>
          <w:sz w:val="24"/>
          <w:szCs w:val="24"/>
        </w:rPr>
        <w:t xml:space="preserve"> H</w:t>
      </w:r>
      <w:r w:rsidR="00D54414">
        <w:rPr>
          <w:rFonts w:ascii="Times New Roman" w:hAnsi="Times New Roman" w:cs="Times New Roman"/>
          <w:sz w:val="24"/>
          <w:szCs w:val="24"/>
        </w:rPr>
        <w:t>alduskoormuse kasvu</w:t>
      </w:r>
      <w:r w:rsidR="000949C2">
        <w:rPr>
          <w:rFonts w:ascii="Times New Roman" w:hAnsi="Times New Roman" w:cs="Times New Roman"/>
          <w:sz w:val="24"/>
          <w:szCs w:val="24"/>
        </w:rPr>
        <w:t xml:space="preserve"> eelnõukohased muudatused kaasa ei too</w:t>
      </w:r>
      <w:r w:rsidR="00266FFE">
        <w:rPr>
          <w:rFonts w:ascii="Times New Roman" w:hAnsi="Times New Roman" w:cs="Times New Roman"/>
          <w:sz w:val="24"/>
          <w:szCs w:val="24"/>
        </w:rPr>
        <w:t>.</w:t>
      </w:r>
    </w:p>
    <w:p w14:paraId="59F05D14" w14:textId="59C9F4AD" w:rsidR="00825905" w:rsidRPr="002101A6" w:rsidRDefault="7F4A846F"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S</w:t>
      </w:r>
      <w:r w:rsidR="41166662" w:rsidRPr="002101A6">
        <w:rPr>
          <w:rFonts w:ascii="Times New Roman" w:hAnsi="Times New Roman" w:cs="Times New Roman"/>
          <w:sz w:val="24"/>
          <w:szCs w:val="24"/>
        </w:rPr>
        <w:t xml:space="preserve">iseaudiitorite väga väikese arvu tõttu </w:t>
      </w:r>
      <w:r w:rsidR="5B475EAA" w:rsidRPr="002101A6">
        <w:rPr>
          <w:rFonts w:ascii="Times New Roman" w:hAnsi="Times New Roman" w:cs="Times New Roman"/>
          <w:sz w:val="24"/>
          <w:szCs w:val="24"/>
        </w:rPr>
        <w:t xml:space="preserve">ei </w:t>
      </w:r>
      <w:r w:rsidR="087F6788" w:rsidRPr="002101A6">
        <w:rPr>
          <w:rFonts w:ascii="Times New Roman" w:hAnsi="Times New Roman" w:cs="Times New Roman"/>
          <w:sz w:val="24"/>
          <w:szCs w:val="24"/>
        </w:rPr>
        <w:t xml:space="preserve">ole </w:t>
      </w:r>
      <w:r w:rsidR="78E1A136" w:rsidRPr="002101A6">
        <w:rPr>
          <w:rFonts w:ascii="Times New Roman" w:hAnsi="Times New Roman" w:cs="Times New Roman"/>
          <w:sz w:val="24"/>
          <w:szCs w:val="24"/>
        </w:rPr>
        <w:t>Eestis</w:t>
      </w:r>
      <w:r w:rsidR="41166662" w:rsidRPr="002101A6">
        <w:rPr>
          <w:rFonts w:ascii="Times New Roman" w:hAnsi="Times New Roman" w:cs="Times New Roman"/>
          <w:sz w:val="24"/>
          <w:szCs w:val="24"/>
        </w:rPr>
        <w:t xml:space="preserve"> </w:t>
      </w:r>
      <w:r w:rsidR="19C1FD22" w:rsidRPr="002101A6">
        <w:rPr>
          <w:rFonts w:ascii="Times New Roman" w:hAnsi="Times New Roman" w:cs="Times New Roman"/>
          <w:sz w:val="24"/>
          <w:szCs w:val="24"/>
        </w:rPr>
        <w:t xml:space="preserve">loodud </w:t>
      </w:r>
      <w:r w:rsidR="539ECCCC" w:rsidRPr="002101A6">
        <w:rPr>
          <w:rFonts w:ascii="Times New Roman" w:hAnsi="Times New Roman" w:cs="Times New Roman"/>
          <w:sz w:val="24"/>
          <w:szCs w:val="24"/>
        </w:rPr>
        <w:t xml:space="preserve">siseaudiitorite </w:t>
      </w:r>
      <w:r w:rsidR="41166662" w:rsidRPr="002101A6">
        <w:rPr>
          <w:rFonts w:ascii="Times New Roman" w:hAnsi="Times New Roman" w:cs="Times New Roman"/>
          <w:sz w:val="24"/>
          <w:szCs w:val="24"/>
        </w:rPr>
        <w:t xml:space="preserve">eksamisüsteemi, vaid peamiste kutsetasemete eksamid asendati Siseaudiitorite Instituudi (inglise keeles – The </w:t>
      </w:r>
      <w:proofErr w:type="spellStart"/>
      <w:r w:rsidR="41166662" w:rsidRPr="002101A6">
        <w:rPr>
          <w:rFonts w:ascii="Times New Roman" w:hAnsi="Times New Roman" w:cs="Times New Roman"/>
          <w:sz w:val="24"/>
          <w:szCs w:val="24"/>
        </w:rPr>
        <w:t>Institute</w:t>
      </w:r>
      <w:proofErr w:type="spellEnd"/>
      <w:r w:rsidR="41166662" w:rsidRPr="002101A6">
        <w:rPr>
          <w:rFonts w:ascii="Times New Roman" w:hAnsi="Times New Roman" w:cs="Times New Roman"/>
          <w:sz w:val="24"/>
          <w:szCs w:val="24"/>
        </w:rPr>
        <w:t xml:space="preserve"> of </w:t>
      </w:r>
      <w:proofErr w:type="spellStart"/>
      <w:r w:rsidR="41166662" w:rsidRPr="002101A6">
        <w:rPr>
          <w:rFonts w:ascii="Times New Roman" w:hAnsi="Times New Roman" w:cs="Times New Roman"/>
          <w:sz w:val="24"/>
          <w:szCs w:val="24"/>
        </w:rPr>
        <w:t>Internal</w:t>
      </w:r>
      <w:proofErr w:type="spellEnd"/>
      <w:r w:rsidR="41166662" w:rsidRPr="002101A6">
        <w:rPr>
          <w:rFonts w:ascii="Times New Roman" w:hAnsi="Times New Roman" w:cs="Times New Roman"/>
          <w:sz w:val="24"/>
          <w:szCs w:val="24"/>
        </w:rPr>
        <w:t xml:space="preserve"> </w:t>
      </w:r>
      <w:proofErr w:type="spellStart"/>
      <w:r w:rsidR="41166662" w:rsidRPr="002101A6">
        <w:rPr>
          <w:rFonts w:ascii="Times New Roman" w:hAnsi="Times New Roman" w:cs="Times New Roman"/>
          <w:sz w:val="24"/>
          <w:szCs w:val="24"/>
        </w:rPr>
        <w:t>Auditors</w:t>
      </w:r>
      <w:proofErr w:type="spellEnd"/>
      <w:r w:rsidR="41166662" w:rsidRPr="002101A6">
        <w:rPr>
          <w:rFonts w:ascii="Times New Roman" w:hAnsi="Times New Roman" w:cs="Times New Roman"/>
          <w:sz w:val="24"/>
          <w:szCs w:val="24"/>
        </w:rPr>
        <w:t xml:space="preserve">, edaspidi ka </w:t>
      </w:r>
      <w:r w:rsidR="41166662" w:rsidRPr="002101A6">
        <w:rPr>
          <w:rFonts w:ascii="Times New Roman" w:hAnsi="Times New Roman" w:cs="Times New Roman"/>
          <w:i/>
          <w:iCs/>
          <w:sz w:val="24"/>
          <w:szCs w:val="24"/>
        </w:rPr>
        <w:t>IIA</w:t>
      </w:r>
      <w:r w:rsidR="41166662" w:rsidRPr="002101A6">
        <w:rPr>
          <w:rFonts w:ascii="Times New Roman" w:hAnsi="Times New Roman" w:cs="Times New Roman"/>
          <w:sz w:val="24"/>
          <w:szCs w:val="24"/>
        </w:rPr>
        <w:t xml:space="preserve">) poolt väljastatavate sertifikaatide tunnustamisega: atesteeritud siseaudiitor = </w:t>
      </w:r>
      <w:proofErr w:type="spellStart"/>
      <w:r w:rsidR="003B04DE" w:rsidRPr="002101A6">
        <w:rPr>
          <w:rFonts w:ascii="Times New Roman" w:hAnsi="Times New Roman" w:cs="Times New Roman"/>
          <w:i/>
          <w:iCs/>
          <w:sz w:val="24"/>
          <w:szCs w:val="24"/>
        </w:rPr>
        <w:t>Certified</w:t>
      </w:r>
      <w:proofErr w:type="spellEnd"/>
      <w:r w:rsidR="003B04DE" w:rsidRPr="002101A6">
        <w:rPr>
          <w:rFonts w:ascii="Times New Roman" w:hAnsi="Times New Roman" w:cs="Times New Roman"/>
          <w:i/>
          <w:iCs/>
          <w:sz w:val="24"/>
          <w:szCs w:val="24"/>
        </w:rPr>
        <w:t xml:space="preserve"> </w:t>
      </w:r>
      <w:proofErr w:type="spellStart"/>
      <w:r w:rsidR="003B04DE" w:rsidRPr="002101A6">
        <w:rPr>
          <w:rFonts w:ascii="Times New Roman" w:hAnsi="Times New Roman" w:cs="Times New Roman"/>
          <w:i/>
          <w:iCs/>
          <w:sz w:val="24"/>
          <w:szCs w:val="24"/>
        </w:rPr>
        <w:t>Internal</w:t>
      </w:r>
      <w:proofErr w:type="spellEnd"/>
      <w:r w:rsidR="003B04DE" w:rsidRPr="002101A6">
        <w:rPr>
          <w:rFonts w:ascii="Times New Roman" w:hAnsi="Times New Roman" w:cs="Times New Roman"/>
          <w:i/>
          <w:iCs/>
          <w:sz w:val="24"/>
          <w:szCs w:val="24"/>
        </w:rPr>
        <w:t xml:space="preserve"> </w:t>
      </w:r>
      <w:proofErr w:type="spellStart"/>
      <w:r w:rsidR="003B04DE" w:rsidRPr="002101A6">
        <w:rPr>
          <w:rFonts w:ascii="Times New Roman" w:hAnsi="Times New Roman" w:cs="Times New Roman"/>
          <w:i/>
          <w:iCs/>
          <w:sz w:val="24"/>
          <w:szCs w:val="24"/>
        </w:rPr>
        <w:t>Auditor</w:t>
      </w:r>
      <w:proofErr w:type="spellEnd"/>
      <w:r w:rsidR="003B04DE" w:rsidRPr="002101A6">
        <w:rPr>
          <w:rFonts w:ascii="Times New Roman" w:hAnsi="Times New Roman" w:cs="Times New Roman"/>
          <w:sz w:val="24"/>
          <w:szCs w:val="24"/>
          <w:vertAlign w:val="superscript"/>
        </w:rPr>
        <w:t>®</w:t>
      </w:r>
      <w:r w:rsidR="003B04DE" w:rsidRPr="002101A6">
        <w:rPr>
          <w:rFonts w:ascii="Times New Roman" w:hAnsi="Times New Roman" w:cs="Times New Roman"/>
          <w:sz w:val="24"/>
          <w:szCs w:val="24"/>
        </w:rPr>
        <w:t xml:space="preserve"> </w:t>
      </w:r>
      <w:r w:rsidR="41166662" w:rsidRPr="002101A6">
        <w:rPr>
          <w:rFonts w:ascii="Times New Roman" w:hAnsi="Times New Roman" w:cs="Times New Roman"/>
          <w:sz w:val="24"/>
          <w:szCs w:val="24"/>
        </w:rPr>
        <w:t xml:space="preserve">(edaspidi ka </w:t>
      </w:r>
      <w:r w:rsidR="003B04DE" w:rsidRPr="002101A6">
        <w:rPr>
          <w:rFonts w:ascii="Times New Roman" w:hAnsi="Times New Roman" w:cs="Times New Roman"/>
          <w:i/>
          <w:iCs/>
          <w:sz w:val="24"/>
          <w:szCs w:val="24"/>
        </w:rPr>
        <w:t>CIA</w:t>
      </w:r>
      <w:bookmarkStart w:id="4" w:name="_Hlk197348794"/>
      <w:r w:rsidR="003B04DE" w:rsidRPr="002101A6">
        <w:rPr>
          <w:rFonts w:ascii="Times New Roman" w:hAnsi="Times New Roman" w:cs="Times New Roman"/>
          <w:sz w:val="24"/>
          <w:szCs w:val="24"/>
          <w:vertAlign w:val="superscript"/>
        </w:rPr>
        <w:t>®</w:t>
      </w:r>
      <w:bookmarkEnd w:id="4"/>
      <w:r w:rsidR="003B04DE" w:rsidRPr="002101A6">
        <w:rPr>
          <w:rFonts w:ascii="Times New Roman" w:hAnsi="Times New Roman" w:cs="Times New Roman"/>
          <w:sz w:val="24"/>
          <w:szCs w:val="24"/>
        </w:rPr>
        <w:t xml:space="preserve">) </w:t>
      </w:r>
      <w:r w:rsidR="41166662" w:rsidRPr="002101A6">
        <w:rPr>
          <w:rFonts w:ascii="Times New Roman" w:hAnsi="Times New Roman" w:cs="Times New Roman"/>
          <w:sz w:val="24"/>
          <w:szCs w:val="24"/>
        </w:rPr>
        <w:t xml:space="preserve">ja avaliku sektori üksuse siseaudiitor = </w:t>
      </w:r>
      <w:proofErr w:type="spellStart"/>
      <w:r w:rsidR="41166662" w:rsidRPr="002101A6">
        <w:rPr>
          <w:rFonts w:ascii="Times New Roman" w:hAnsi="Times New Roman" w:cs="Times New Roman"/>
          <w:i/>
          <w:iCs/>
          <w:sz w:val="24"/>
          <w:szCs w:val="24"/>
        </w:rPr>
        <w:t>Certified</w:t>
      </w:r>
      <w:proofErr w:type="spellEnd"/>
      <w:r w:rsidR="41166662" w:rsidRPr="002101A6">
        <w:rPr>
          <w:rFonts w:ascii="Times New Roman" w:hAnsi="Times New Roman" w:cs="Times New Roman"/>
          <w:i/>
          <w:iCs/>
          <w:sz w:val="24"/>
          <w:szCs w:val="24"/>
        </w:rPr>
        <w:t xml:space="preserve"> </w:t>
      </w:r>
      <w:proofErr w:type="spellStart"/>
      <w:r w:rsidR="41166662" w:rsidRPr="002101A6">
        <w:rPr>
          <w:rFonts w:ascii="Times New Roman" w:hAnsi="Times New Roman" w:cs="Times New Roman"/>
          <w:i/>
          <w:iCs/>
          <w:sz w:val="24"/>
          <w:szCs w:val="24"/>
        </w:rPr>
        <w:t>Government</w:t>
      </w:r>
      <w:proofErr w:type="spellEnd"/>
      <w:r w:rsidR="41166662" w:rsidRPr="002101A6">
        <w:rPr>
          <w:rFonts w:ascii="Times New Roman" w:hAnsi="Times New Roman" w:cs="Times New Roman"/>
          <w:i/>
          <w:iCs/>
          <w:sz w:val="24"/>
          <w:szCs w:val="24"/>
        </w:rPr>
        <w:t xml:space="preserve"> Auditing Professional</w:t>
      </w:r>
      <w:r w:rsidR="003B04DE" w:rsidRPr="002101A6">
        <w:rPr>
          <w:rFonts w:ascii="Times New Roman" w:hAnsi="Times New Roman" w:cs="Times New Roman"/>
          <w:sz w:val="24"/>
          <w:szCs w:val="24"/>
          <w:vertAlign w:val="superscript"/>
        </w:rPr>
        <w:t>®</w:t>
      </w:r>
      <w:r w:rsidR="41166662" w:rsidRPr="002101A6">
        <w:rPr>
          <w:rFonts w:ascii="Times New Roman" w:hAnsi="Times New Roman" w:cs="Times New Roman"/>
          <w:sz w:val="24"/>
          <w:szCs w:val="24"/>
        </w:rPr>
        <w:t xml:space="preserve"> (edaspidi ka </w:t>
      </w:r>
      <w:r w:rsidR="41166662" w:rsidRPr="002101A6">
        <w:rPr>
          <w:rFonts w:ascii="Times New Roman" w:hAnsi="Times New Roman" w:cs="Times New Roman"/>
          <w:i/>
          <w:iCs/>
          <w:sz w:val="24"/>
          <w:szCs w:val="24"/>
        </w:rPr>
        <w:t>CGAP</w:t>
      </w:r>
      <w:r w:rsidR="003B04DE" w:rsidRPr="002101A6">
        <w:rPr>
          <w:rFonts w:ascii="Times New Roman" w:hAnsi="Times New Roman" w:cs="Times New Roman"/>
          <w:sz w:val="24"/>
          <w:szCs w:val="24"/>
          <w:vertAlign w:val="superscript"/>
        </w:rPr>
        <w:t>®</w:t>
      </w:r>
      <w:r w:rsidR="41166662" w:rsidRPr="002101A6">
        <w:rPr>
          <w:rFonts w:ascii="Times New Roman" w:hAnsi="Times New Roman" w:cs="Times New Roman"/>
          <w:sz w:val="24"/>
          <w:szCs w:val="24"/>
        </w:rPr>
        <w:t xml:space="preserve">). </w:t>
      </w:r>
      <w:r w:rsidR="1A2A9E51" w:rsidRPr="002101A6">
        <w:rPr>
          <w:rFonts w:ascii="Times New Roman" w:hAnsi="Times New Roman" w:cs="Times New Roman"/>
          <w:sz w:val="24"/>
          <w:szCs w:val="24"/>
        </w:rPr>
        <w:t xml:space="preserve">Alates </w:t>
      </w:r>
      <w:r w:rsidR="41166662" w:rsidRPr="002101A6">
        <w:rPr>
          <w:rFonts w:ascii="Times New Roman" w:hAnsi="Times New Roman" w:cs="Times New Roman"/>
          <w:sz w:val="24"/>
          <w:szCs w:val="24"/>
        </w:rPr>
        <w:t>2021. aasta 1. juulist</w:t>
      </w:r>
      <w:r w:rsidR="3F1838A3" w:rsidRPr="002101A6">
        <w:rPr>
          <w:rFonts w:ascii="Times New Roman" w:hAnsi="Times New Roman" w:cs="Times New Roman"/>
          <w:sz w:val="24"/>
          <w:szCs w:val="24"/>
        </w:rPr>
        <w:t xml:space="preserve"> </w:t>
      </w:r>
      <w:r w:rsidR="41166662" w:rsidRPr="002101A6">
        <w:rPr>
          <w:rFonts w:ascii="Times New Roman" w:hAnsi="Times New Roman" w:cs="Times New Roman"/>
          <w:sz w:val="24"/>
          <w:szCs w:val="24"/>
        </w:rPr>
        <w:t>ei väljasta IIA CGAP</w:t>
      </w:r>
      <w:r w:rsidR="003B04DE" w:rsidRPr="002101A6">
        <w:rPr>
          <w:rFonts w:ascii="Times New Roman" w:hAnsi="Times New Roman" w:cs="Times New Roman"/>
          <w:sz w:val="24"/>
          <w:szCs w:val="24"/>
          <w:vertAlign w:val="superscript"/>
        </w:rPr>
        <w:t>®</w:t>
      </w:r>
      <w:r w:rsidR="41166662" w:rsidRPr="002101A6">
        <w:rPr>
          <w:rFonts w:ascii="Times New Roman" w:hAnsi="Times New Roman" w:cs="Times New Roman"/>
          <w:sz w:val="24"/>
          <w:szCs w:val="24"/>
        </w:rPr>
        <w:t xml:space="preserve"> sertifikaate</w:t>
      </w:r>
      <w:r w:rsidR="7050BC18" w:rsidRPr="002101A6">
        <w:rPr>
          <w:rFonts w:ascii="Times New Roman" w:hAnsi="Times New Roman" w:cs="Times New Roman"/>
          <w:sz w:val="24"/>
          <w:szCs w:val="24"/>
        </w:rPr>
        <w:t>, mistõttu</w:t>
      </w:r>
      <w:r w:rsidR="41166662" w:rsidRPr="002101A6">
        <w:rPr>
          <w:rFonts w:ascii="Times New Roman" w:hAnsi="Times New Roman" w:cs="Times New Roman"/>
          <w:sz w:val="24"/>
          <w:szCs w:val="24"/>
        </w:rPr>
        <w:t xml:space="preserve"> pole enam võimalik teha vastavat eksamit ega väljastada </w:t>
      </w:r>
      <w:r w:rsidR="606F459C" w:rsidRPr="002101A6">
        <w:rPr>
          <w:rFonts w:ascii="Times New Roman" w:hAnsi="Times New Roman" w:cs="Times New Roman"/>
          <w:sz w:val="24"/>
          <w:szCs w:val="24"/>
        </w:rPr>
        <w:t>Eestis</w:t>
      </w:r>
      <w:r w:rsidR="41166662" w:rsidRPr="002101A6">
        <w:rPr>
          <w:rFonts w:ascii="Times New Roman" w:hAnsi="Times New Roman" w:cs="Times New Roman"/>
          <w:sz w:val="24"/>
          <w:szCs w:val="24"/>
        </w:rPr>
        <w:t xml:space="preserve"> uusi avaliku sektori üksuse siseaudiitori kutsetasemeid. </w:t>
      </w:r>
    </w:p>
    <w:p w14:paraId="3C094393" w14:textId="4CC4541E" w:rsidR="0B527BCE" w:rsidRPr="002101A6" w:rsidRDefault="16BE479A"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hAnsi="Times New Roman" w:cs="Times New Roman"/>
          <w:sz w:val="24"/>
          <w:szCs w:val="24"/>
        </w:rPr>
        <w:t>IIA rahvusvahelis</w:t>
      </w:r>
      <w:r w:rsidR="003B04DE" w:rsidRPr="002101A6">
        <w:rPr>
          <w:rFonts w:ascii="Times New Roman" w:hAnsi="Times New Roman" w:cs="Times New Roman"/>
          <w:sz w:val="24"/>
          <w:szCs w:val="24"/>
        </w:rPr>
        <w:t>te</w:t>
      </w:r>
      <w:r w:rsidRPr="002101A6">
        <w:rPr>
          <w:rFonts w:ascii="Times New Roman" w:hAnsi="Times New Roman" w:cs="Times New Roman"/>
          <w:sz w:val="24"/>
          <w:szCs w:val="24"/>
        </w:rPr>
        <w:t xml:space="preserve"> sertifikaat</w:t>
      </w:r>
      <w:r w:rsidR="003B04DE" w:rsidRPr="002101A6">
        <w:rPr>
          <w:rFonts w:ascii="Times New Roman" w:hAnsi="Times New Roman" w:cs="Times New Roman"/>
          <w:sz w:val="24"/>
          <w:szCs w:val="24"/>
        </w:rPr>
        <w:t>id</w:t>
      </w:r>
      <w:r w:rsidRPr="002101A6">
        <w:rPr>
          <w:rFonts w:ascii="Times New Roman" w:hAnsi="Times New Roman" w:cs="Times New Roman"/>
          <w:sz w:val="24"/>
          <w:szCs w:val="24"/>
        </w:rPr>
        <w:t xml:space="preserve">e </w:t>
      </w:r>
      <w:r w:rsidR="003B04DE" w:rsidRPr="002101A6">
        <w:rPr>
          <w:rFonts w:ascii="Times New Roman" w:hAnsi="Times New Roman" w:cs="Times New Roman"/>
          <w:sz w:val="24"/>
          <w:szCs w:val="24"/>
        </w:rPr>
        <w:t xml:space="preserve">õppe- ega eksamite materjale </w:t>
      </w:r>
      <w:r w:rsidRPr="002101A6">
        <w:rPr>
          <w:rFonts w:ascii="Times New Roman" w:hAnsi="Times New Roman" w:cs="Times New Roman"/>
          <w:sz w:val="24"/>
          <w:szCs w:val="24"/>
        </w:rPr>
        <w:t xml:space="preserve">ei ole tõlgitud eesti keelde ning </w:t>
      </w:r>
      <w:r w:rsidR="649D3597" w:rsidRPr="002101A6">
        <w:rPr>
          <w:rFonts w:ascii="Times New Roman" w:hAnsi="Times New Roman" w:cs="Times New Roman"/>
          <w:sz w:val="24"/>
          <w:szCs w:val="24"/>
        </w:rPr>
        <w:t xml:space="preserve">IIA </w:t>
      </w:r>
      <w:r w:rsidR="003B04DE" w:rsidRPr="002101A6">
        <w:rPr>
          <w:rFonts w:ascii="Times New Roman" w:hAnsi="Times New Roman" w:cs="Times New Roman"/>
          <w:sz w:val="24"/>
          <w:szCs w:val="24"/>
        </w:rPr>
        <w:t>sertifikaatide</w:t>
      </w:r>
      <w:r w:rsidRPr="002101A6">
        <w:rPr>
          <w:rFonts w:ascii="Times New Roman" w:hAnsi="Times New Roman" w:cs="Times New Roman"/>
          <w:sz w:val="24"/>
          <w:szCs w:val="24"/>
        </w:rPr>
        <w:t xml:space="preserve"> soetamine on </w:t>
      </w:r>
      <w:r w:rsidR="353C86A8" w:rsidRPr="002101A6">
        <w:rPr>
          <w:rFonts w:ascii="Times New Roman" w:hAnsi="Times New Roman" w:cs="Times New Roman"/>
          <w:sz w:val="24"/>
          <w:szCs w:val="24"/>
        </w:rPr>
        <w:t xml:space="preserve">üsna </w:t>
      </w:r>
      <w:r w:rsidRPr="002101A6">
        <w:rPr>
          <w:rFonts w:ascii="Times New Roman" w:hAnsi="Times New Roman" w:cs="Times New Roman"/>
          <w:sz w:val="24"/>
          <w:szCs w:val="24"/>
        </w:rPr>
        <w:t xml:space="preserve">kulukas. Eestis </w:t>
      </w:r>
      <w:r w:rsidR="6B084C14" w:rsidRPr="002101A6">
        <w:rPr>
          <w:rFonts w:ascii="Times New Roman" w:hAnsi="Times New Roman" w:cs="Times New Roman"/>
          <w:sz w:val="24"/>
          <w:szCs w:val="24"/>
        </w:rPr>
        <w:t xml:space="preserve">siseaudiitori kutse saamiseks </w:t>
      </w:r>
      <w:r w:rsidRPr="002101A6">
        <w:rPr>
          <w:rFonts w:ascii="Times New Roman" w:hAnsi="Times New Roman" w:cs="Times New Roman"/>
          <w:sz w:val="24"/>
          <w:szCs w:val="24"/>
        </w:rPr>
        <w:t>kohaliku kuts</w:t>
      </w:r>
      <w:r w:rsidR="00503066" w:rsidRPr="002101A6">
        <w:rPr>
          <w:rFonts w:ascii="Times New Roman" w:hAnsi="Times New Roman" w:cs="Times New Roman"/>
          <w:sz w:val="24"/>
          <w:szCs w:val="24"/>
        </w:rPr>
        <w:t>eek</w:t>
      </w:r>
      <w:r w:rsidRPr="002101A6">
        <w:rPr>
          <w:rFonts w:ascii="Times New Roman" w:hAnsi="Times New Roman" w:cs="Times New Roman"/>
          <w:sz w:val="24"/>
          <w:szCs w:val="24"/>
        </w:rPr>
        <w:t>sami korraldami</w:t>
      </w:r>
      <w:r w:rsidR="6E277CF1" w:rsidRPr="002101A6">
        <w:rPr>
          <w:rFonts w:ascii="Times New Roman" w:hAnsi="Times New Roman" w:cs="Times New Roman"/>
          <w:sz w:val="24"/>
          <w:szCs w:val="24"/>
        </w:rPr>
        <w:t>ne o</w:t>
      </w:r>
      <w:r w:rsidR="3021F62B" w:rsidRPr="002101A6">
        <w:rPr>
          <w:rFonts w:ascii="Times New Roman" w:hAnsi="Times New Roman" w:cs="Times New Roman"/>
          <w:sz w:val="24"/>
          <w:szCs w:val="24"/>
        </w:rPr>
        <w:t>leks</w:t>
      </w:r>
      <w:r w:rsidR="6E277CF1" w:rsidRPr="002101A6">
        <w:rPr>
          <w:rFonts w:ascii="Times New Roman" w:hAnsi="Times New Roman" w:cs="Times New Roman"/>
          <w:sz w:val="24"/>
          <w:szCs w:val="24"/>
        </w:rPr>
        <w:t xml:space="preserve"> </w:t>
      </w:r>
      <w:r w:rsidR="330231D2" w:rsidRPr="002101A6">
        <w:rPr>
          <w:rFonts w:ascii="Times New Roman" w:hAnsi="Times New Roman" w:cs="Times New Roman"/>
          <w:sz w:val="24"/>
          <w:szCs w:val="24"/>
        </w:rPr>
        <w:t>sam</w:t>
      </w:r>
      <w:r w:rsidR="551EDF6F" w:rsidRPr="002101A6">
        <w:rPr>
          <w:rFonts w:ascii="Times New Roman" w:hAnsi="Times New Roman" w:cs="Times New Roman"/>
          <w:sz w:val="24"/>
          <w:szCs w:val="24"/>
        </w:rPr>
        <w:t>uti</w:t>
      </w:r>
      <w:r w:rsidR="330231D2" w:rsidRPr="002101A6">
        <w:rPr>
          <w:rFonts w:ascii="Times New Roman" w:hAnsi="Times New Roman" w:cs="Times New Roman"/>
          <w:sz w:val="24"/>
          <w:szCs w:val="24"/>
        </w:rPr>
        <w:t xml:space="preserve"> </w:t>
      </w:r>
      <w:r w:rsidR="117CC0F7" w:rsidRPr="002101A6">
        <w:rPr>
          <w:rFonts w:ascii="Times New Roman" w:hAnsi="Times New Roman" w:cs="Times New Roman"/>
          <w:sz w:val="24"/>
          <w:szCs w:val="24"/>
        </w:rPr>
        <w:t>kulukas</w:t>
      </w:r>
      <w:r w:rsidR="6E277CF1" w:rsidRPr="002101A6">
        <w:rPr>
          <w:rFonts w:ascii="Times New Roman" w:hAnsi="Times New Roman" w:cs="Times New Roman"/>
          <w:sz w:val="24"/>
          <w:szCs w:val="24"/>
        </w:rPr>
        <w:t xml:space="preserve"> protsess ning väikese nõudluse tõttu ei ole see </w:t>
      </w:r>
      <w:r w:rsidR="5DB4EDA2" w:rsidRPr="002101A6">
        <w:rPr>
          <w:rFonts w:ascii="Times New Roman" w:hAnsi="Times New Roman" w:cs="Times New Roman"/>
          <w:sz w:val="24"/>
          <w:szCs w:val="24"/>
        </w:rPr>
        <w:t xml:space="preserve">finantsiliselt </w:t>
      </w:r>
      <w:r w:rsidR="1F8B0B7E" w:rsidRPr="002101A6">
        <w:rPr>
          <w:rFonts w:ascii="Times New Roman" w:hAnsi="Times New Roman" w:cs="Times New Roman"/>
          <w:sz w:val="24"/>
          <w:szCs w:val="24"/>
        </w:rPr>
        <w:t>otstarbekas</w:t>
      </w:r>
      <w:r w:rsidRPr="002101A6">
        <w:rPr>
          <w:rFonts w:ascii="Times New Roman" w:hAnsi="Times New Roman" w:cs="Times New Roman"/>
          <w:sz w:val="24"/>
          <w:szCs w:val="24"/>
        </w:rPr>
        <w:t xml:space="preserve">. </w:t>
      </w:r>
      <w:r w:rsidR="553B4581" w:rsidRPr="002101A6">
        <w:rPr>
          <w:rFonts w:ascii="Times New Roman" w:hAnsi="Times New Roman" w:cs="Times New Roman"/>
          <w:sz w:val="24"/>
          <w:szCs w:val="24"/>
        </w:rPr>
        <w:t xml:space="preserve">Ka </w:t>
      </w:r>
      <w:r w:rsidRPr="002101A6">
        <w:rPr>
          <w:rFonts w:ascii="Times New Roman" w:hAnsi="Times New Roman" w:cs="Times New Roman"/>
          <w:sz w:val="24"/>
          <w:szCs w:val="24"/>
        </w:rPr>
        <w:t>IIA ei toeta kohalike siseaudiitori kutsete kehtestamist</w:t>
      </w:r>
      <w:r w:rsidR="1EB402FC" w:rsidRPr="002101A6">
        <w:rPr>
          <w:rFonts w:ascii="Times New Roman" w:hAnsi="Times New Roman" w:cs="Times New Roman"/>
          <w:sz w:val="24"/>
          <w:szCs w:val="24"/>
        </w:rPr>
        <w:t>, kuna s</w:t>
      </w:r>
      <w:r w:rsidR="2E95E17A" w:rsidRPr="002101A6">
        <w:rPr>
          <w:rFonts w:ascii="Times New Roman" w:hAnsi="Times New Roman" w:cs="Times New Roman"/>
          <w:sz w:val="24"/>
          <w:szCs w:val="24"/>
        </w:rPr>
        <w:t>ee</w:t>
      </w:r>
      <w:r w:rsidRPr="002101A6">
        <w:rPr>
          <w:rFonts w:ascii="Times New Roman" w:hAnsi="Times New Roman" w:cs="Times New Roman"/>
          <w:sz w:val="24"/>
          <w:szCs w:val="24"/>
        </w:rPr>
        <w:t xml:space="preserve"> kutseala </w:t>
      </w:r>
      <w:r w:rsidR="14CE1DAF" w:rsidRPr="002101A6">
        <w:rPr>
          <w:rFonts w:ascii="Times New Roman" w:hAnsi="Times New Roman" w:cs="Times New Roman"/>
          <w:sz w:val="24"/>
          <w:szCs w:val="24"/>
        </w:rPr>
        <w:t xml:space="preserve">toimib nende hinnangul </w:t>
      </w:r>
      <w:r w:rsidRPr="002101A6">
        <w:rPr>
          <w:rFonts w:ascii="Times New Roman" w:hAnsi="Times New Roman" w:cs="Times New Roman"/>
          <w:sz w:val="24"/>
          <w:szCs w:val="24"/>
        </w:rPr>
        <w:t xml:space="preserve">kõige paremini iseregulatsiooni mudeli alusel. </w:t>
      </w:r>
      <w:r w:rsidR="78B77AE1" w:rsidRPr="002101A6">
        <w:rPr>
          <w:rFonts w:ascii="Times New Roman" w:hAnsi="Times New Roman" w:cs="Times New Roman"/>
          <w:sz w:val="24"/>
          <w:szCs w:val="24"/>
        </w:rPr>
        <w:t>IIA hinnangul oleks r</w:t>
      </w:r>
      <w:r w:rsidRPr="002101A6">
        <w:rPr>
          <w:rFonts w:ascii="Times New Roman" w:hAnsi="Times New Roman" w:cs="Times New Roman"/>
          <w:sz w:val="24"/>
          <w:szCs w:val="24"/>
        </w:rPr>
        <w:t xml:space="preserve">iigi sekkumine </w:t>
      </w:r>
      <w:r w:rsidR="282445F7" w:rsidRPr="002101A6">
        <w:rPr>
          <w:rFonts w:ascii="Times New Roman" w:hAnsi="Times New Roman" w:cs="Times New Roman"/>
          <w:sz w:val="24"/>
          <w:szCs w:val="24"/>
        </w:rPr>
        <w:t>siseauditi kutsealasse</w:t>
      </w:r>
      <w:r w:rsidRPr="002101A6">
        <w:rPr>
          <w:rFonts w:ascii="Times New Roman" w:hAnsi="Times New Roman" w:cs="Times New Roman"/>
          <w:sz w:val="24"/>
          <w:szCs w:val="24"/>
        </w:rPr>
        <w:t xml:space="preserve"> pigem segadust tekitav ja ebavajalik. </w:t>
      </w:r>
      <w:r w:rsidR="5F964B10" w:rsidRPr="002101A6">
        <w:rPr>
          <w:rFonts w:ascii="Times New Roman" w:hAnsi="Times New Roman" w:cs="Times New Roman"/>
          <w:sz w:val="24"/>
          <w:szCs w:val="24"/>
        </w:rPr>
        <w:t>Enamikes arenenud riikides puudub</w:t>
      </w:r>
      <w:r w:rsidR="62C20001" w:rsidRPr="002101A6">
        <w:rPr>
          <w:rFonts w:ascii="Times New Roman" w:hAnsi="Times New Roman" w:cs="Times New Roman"/>
          <w:sz w:val="24"/>
          <w:szCs w:val="24"/>
        </w:rPr>
        <w:t>ki</w:t>
      </w:r>
      <w:r w:rsidR="5F964B10" w:rsidRPr="002101A6">
        <w:rPr>
          <w:rFonts w:ascii="Times New Roman" w:hAnsi="Times New Roman" w:cs="Times New Roman"/>
          <w:sz w:val="24"/>
          <w:szCs w:val="24"/>
        </w:rPr>
        <w:t xml:space="preserve"> riigi tasandil siseauditi regulatsioon</w:t>
      </w:r>
      <w:r w:rsidR="1C767796" w:rsidRPr="002101A6">
        <w:rPr>
          <w:rFonts w:ascii="Times New Roman" w:hAnsi="Times New Roman" w:cs="Times New Roman"/>
          <w:sz w:val="24"/>
          <w:szCs w:val="24"/>
        </w:rPr>
        <w:t xml:space="preserve"> ning s</w:t>
      </w:r>
      <w:r w:rsidR="5F964B10" w:rsidRPr="002101A6">
        <w:rPr>
          <w:rFonts w:ascii="Times New Roman" w:hAnsi="Times New Roman" w:cs="Times New Roman"/>
          <w:sz w:val="24"/>
          <w:szCs w:val="24"/>
        </w:rPr>
        <w:t xml:space="preserve">elle asemel kohaldatakse siseauditi tegevuse alusena siseauditi kutsetegevuse rahvusvahelisi raampõhimõtteid (The International Professional </w:t>
      </w:r>
      <w:proofErr w:type="spellStart"/>
      <w:r w:rsidR="5F964B10" w:rsidRPr="002101A6">
        <w:rPr>
          <w:rFonts w:ascii="Times New Roman" w:hAnsi="Times New Roman" w:cs="Times New Roman"/>
          <w:sz w:val="24"/>
          <w:szCs w:val="24"/>
        </w:rPr>
        <w:t>Practice</w:t>
      </w:r>
      <w:proofErr w:type="spellEnd"/>
      <w:r w:rsidR="5F964B10" w:rsidRPr="002101A6">
        <w:rPr>
          <w:rFonts w:ascii="Times New Roman" w:hAnsi="Times New Roman" w:cs="Times New Roman"/>
          <w:sz w:val="24"/>
          <w:szCs w:val="24"/>
        </w:rPr>
        <w:t xml:space="preserve"> </w:t>
      </w:r>
      <w:proofErr w:type="spellStart"/>
      <w:r w:rsidR="5F964B10" w:rsidRPr="002101A6">
        <w:rPr>
          <w:rFonts w:ascii="Times New Roman" w:hAnsi="Times New Roman" w:cs="Times New Roman"/>
          <w:sz w:val="24"/>
          <w:szCs w:val="24"/>
        </w:rPr>
        <w:t>Framework</w:t>
      </w:r>
      <w:proofErr w:type="spellEnd"/>
      <w:r w:rsidR="5F964B10" w:rsidRPr="002101A6">
        <w:rPr>
          <w:rFonts w:ascii="Times New Roman" w:hAnsi="Times New Roman" w:cs="Times New Roman"/>
          <w:sz w:val="24"/>
          <w:szCs w:val="24"/>
        </w:rPr>
        <w:t xml:space="preserve"> ehk </w:t>
      </w:r>
      <w:hyperlink r:id="rId15">
        <w:r w:rsidR="5F964B10" w:rsidRPr="002101A6">
          <w:rPr>
            <w:rStyle w:val="Hperlink"/>
            <w:rFonts w:ascii="Times New Roman" w:hAnsi="Times New Roman" w:cs="Times New Roman"/>
            <w:sz w:val="24"/>
            <w:szCs w:val="24"/>
          </w:rPr>
          <w:t>IPPF</w:t>
        </w:r>
      </w:hyperlink>
      <w:r w:rsidR="003B04DE" w:rsidRPr="002101A6">
        <w:rPr>
          <w:rFonts w:ascii="Times New Roman" w:hAnsi="Times New Roman" w:cs="Times New Roman"/>
          <w:sz w:val="24"/>
          <w:szCs w:val="24"/>
        </w:rPr>
        <w:t xml:space="preserve">, mille </w:t>
      </w:r>
      <w:r w:rsidR="00703915" w:rsidRPr="002101A6">
        <w:rPr>
          <w:rFonts w:ascii="Times New Roman" w:hAnsi="Times New Roman" w:cs="Times New Roman"/>
          <w:sz w:val="24"/>
          <w:szCs w:val="24"/>
        </w:rPr>
        <w:t>põhili</w:t>
      </w:r>
      <w:r w:rsidR="003B04DE" w:rsidRPr="002101A6">
        <w:rPr>
          <w:rFonts w:ascii="Times New Roman" w:hAnsi="Times New Roman" w:cs="Times New Roman"/>
          <w:sz w:val="24"/>
          <w:szCs w:val="24"/>
        </w:rPr>
        <w:t>se</w:t>
      </w:r>
      <w:r w:rsidR="00703915" w:rsidRPr="002101A6">
        <w:rPr>
          <w:rFonts w:ascii="Times New Roman" w:hAnsi="Times New Roman" w:cs="Times New Roman"/>
          <w:sz w:val="24"/>
          <w:szCs w:val="24"/>
        </w:rPr>
        <w:t>ma</w:t>
      </w:r>
      <w:r w:rsidR="003B04DE" w:rsidRPr="002101A6">
        <w:rPr>
          <w:rFonts w:ascii="Times New Roman" w:hAnsi="Times New Roman" w:cs="Times New Roman"/>
          <w:sz w:val="24"/>
          <w:szCs w:val="24"/>
        </w:rPr>
        <w:t>ks koostisosaks on ülemaailmsed siseaudit</w:t>
      </w:r>
      <w:r w:rsidR="00703915" w:rsidRPr="002101A6">
        <w:rPr>
          <w:rFonts w:ascii="Times New Roman" w:hAnsi="Times New Roman" w:cs="Times New Roman"/>
          <w:sz w:val="24"/>
          <w:szCs w:val="24"/>
        </w:rPr>
        <w:t>i</w:t>
      </w:r>
      <w:r w:rsidR="003B04DE" w:rsidRPr="002101A6">
        <w:rPr>
          <w:rFonts w:ascii="Times New Roman" w:hAnsi="Times New Roman" w:cs="Times New Roman"/>
          <w:sz w:val="24"/>
          <w:szCs w:val="24"/>
        </w:rPr>
        <w:t xml:space="preserve"> standardid</w:t>
      </w:r>
      <w:r w:rsidR="5F964B10" w:rsidRPr="002101A6">
        <w:rPr>
          <w:rFonts w:ascii="Times New Roman" w:hAnsi="Times New Roman" w:cs="Times New Roman"/>
          <w:sz w:val="24"/>
          <w:szCs w:val="24"/>
        </w:rPr>
        <w:t xml:space="preserve">). </w:t>
      </w:r>
    </w:p>
    <w:p w14:paraId="6D77A829" w14:textId="51240B7F" w:rsidR="0B527BCE" w:rsidRPr="002101A6" w:rsidRDefault="740FCADE"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hAnsi="Times New Roman" w:cs="Times New Roman"/>
          <w:sz w:val="24"/>
          <w:szCs w:val="24"/>
        </w:rPr>
        <w:t>Eesti siseaudiitorite kutsete haldamine praegusel viisil, s</w:t>
      </w:r>
      <w:r w:rsidR="00EE0C0C" w:rsidRPr="002101A6">
        <w:rPr>
          <w:rFonts w:ascii="Times New Roman" w:hAnsi="Times New Roman" w:cs="Times New Roman"/>
          <w:sz w:val="24"/>
          <w:szCs w:val="24"/>
        </w:rPr>
        <w:t>.</w:t>
      </w:r>
      <w:r w:rsidRPr="002101A6">
        <w:rPr>
          <w:rFonts w:ascii="Times New Roman" w:hAnsi="Times New Roman" w:cs="Times New Roman"/>
          <w:sz w:val="24"/>
          <w:szCs w:val="24"/>
        </w:rPr>
        <w:t xml:space="preserve">o rahvusvaheliselt aktsepteeritava sertifikaadi täiendav tunnustamine, </w:t>
      </w:r>
      <w:r w:rsidR="796F5AB4" w:rsidRPr="002101A6">
        <w:rPr>
          <w:rFonts w:ascii="Times New Roman" w:hAnsi="Times New Roman" w:cs="Times New Roman"/>
          <w:sz w:val="24"/>
          <w:szCs w:val="24"/>
        </w:rPr>
        <w:t xml:space="preserve">kutse </w:t>
      </w:r>
      <w:r w:rsidRPr="002101A6">
        <w:rPr>
          <w:rFonts w:ascii="Times New Roman" w:hAnsi="Times New Roman" w:cs="Times New Roman"/>
          <w:sz w:val="24"/>
          <w:szCs w:val="24"/>
        </w:rPr>
        <w:t xml:space="preserve">registreerimine audiitortegevuse registris (edaspidi </w:t>
      </w:r>
      <w:r w:rsidRPr="002101A6">
        <w:rPr>
          <w:rFonts w:ascii="Times New Roman" w:hAnsi="Times New Roman" w:cs="Times New Roman"/>
          <w:i/>
          <w:iCs/>
          <w:sz w:val="24"/>
          <w:szCs w:val="24"/>
        </w:rPr>
        <w:t>ATR</w:t>
      </w:r>
      <w:r w:rsidRPr="002101A6">
        <w:rPr>
          <w:rFonts w:ascii="Times New Roman" w:hAnsi="Times New Roman" w:cs="Times New Roman"/>
          <w:sz w:val="24"/>
          <w:szCs w:val="24"/>
        </w:rPr>
        <w:t xml:space="preserve">) </w:t>
      </w:r>
      <w:r w:rsidR="0513F050" w:rsidRPr="002101A6">
        <w:rPr>
          <w:rFonts w:ascii="Times New Roman" w:hAnsi="Times New Roman" w:cs="Times New Roman"/>
          <w:sz w:val="24"/>
          <w:szCs w:val="24"/>
        </w:rPr>
        <w:t>ning</w:t>
      </w:r>
      <w:r w:rsidRPr="002101A6">
        <w:rPr>
          <w:rFonts w:ascii="Times New Roman" w:hAnsi="Times New Roman" w:cs="Times New Roman"/>
          <w:sz w:val="24"/>
          <w:szCs w:val="24"/>
        </w:rPr>
        <w:t xml:space="preserve"> iga-aastane aruandlus töömahu ja läbitud täienduskoolituste kohta, ei loo lisandväärtust siseaudiitori kutsele ning on pigem kulukas bürokraatia</w:t>
      </w:r>
      <w:r w:rsidR="7DE47D31" w:rsidRPr="002101A6">
        <w:rPr>
          <w:rFonts w:ascii="Times New Roman" w:hAnsi="Times New Roman" w:cs="Times New Roman"/>
          <w:sz w:val="24"/>
          <w:szCs w:val="24"/>
        </w:rPr>
        <w:t xml:space="preserve"> nii siseaudiitoritele kui ka riigile</w:t>
      </w:r>
      <w:r w:rsidRPr="002101A6">
        <w:rPr>
          <w:rFonts w:ascii="Times New Roman" w:hAnsi="Times New Roman" w:cs="Times New Roman"/>
          <w:sz w:val="24"/>
          <w:szCs w:val="24"/>
        </w:rPr>
        <w:t xml:space="preserve">. </w:t>
      </w:r>
      <w:r w:rsidR="5055E487" w:rsidRPr="002101A6">
        <w:rPr>
          <w:rFonts w:ascii="Times New Roman" w:hAnsi="Times New Roman" w:cs="Times New Roman"/>
          <w:sz w:val="24"/>
          <w:szCs w:val="24"/>
        </w:rPr>
        <w:t>2024. aasta 1. jaanuari seisuga ei olnud kutsega siseaudiitorit viiendikus täidesaatva riigi</w:t>
      </w:r>
      <w:r w:rsidR="0AFDF700" w:rsidRPr="002101A6">
        <w:rPr>
          <w:rFonts w:ascii="Times New Roman" w:hAnsi="Times New Roman" w:cs="Times New Roman"/>
          <w:sz w:val="24"/>
          <w:szCs w:val="24"/>
        </w:rPr>
        <w:t xml:space="preserve">võimu </w:t>
      </w:r>
      <w:r w:rsidR="5055E487" w:rsidRPr="002101A6">
        <w:rPr>
          <w:rFonts w:ascii="Times New Roman" w:hAnsi="Times New Roman" w:cs="Times New Roman"/>
          <w:sz w:val="24"/>
          <w:szCs w:val="24"/>
        </w:rPr>
        <w:t>asutuse siseauditi üksustest</w:t>
      </w:r>
      <w:r w:rsidR="43A71CB0" w:rsidRPr="002101A6">
        <w:rPr>
          <w:rFonts w:ascii="Times New Roman" w:hAnsi="Times New Roman" w:cs="Times New Roman"/>
          <w:sz w:val="24"/>
          <w:szCs w:val="24"/>
        </w:rPr>
        <w:t>, kuna väiksemate (kuni kolme töötajaga) siseauditi üksuste mehitamine on osutunud problemaatiliseks</w:t>
      </w:r>
      <w:r w:rsidR="5055E487" w:rsidRPr="002101A6">
        <w:rPr>
          <w:rFonts w:ascii="Times New Roman" w:hAnsi="Times New Roman" w:cs="Times New Roman"/>
          <w:sz w:val="24"/>
          <w:szCs w:val="24"/>
        </w:rPr>
        <w:t xml:space="preserve">. </w:t>
      </w:r>
      <w:r w:rsidR="7778F7D9" w:rsidRPr="002101A6">
        <w:rPr>
          <w:rFonts w:ascii="Times New Roman" w:hAnsi="Times New Roman" w:cs="Times New Roman"/>
          <w:sz w:val="24"/>
          <w:szCs w:val="24"/>
        </w:rPr>
        <w:t xml:space="preserve">Lisaks ei ole </w:t>
      </w:r>
      <w:r w:rsidR="41CB1432" w:rsidRPr="002101A6">
        <w:rPr>
          <w:rFonts w:ascii="Times New Roman" w:hAnsi="Times New Roman" w:cs="Times New Roman"/>
          <w:sz w:val="24"/>
          <w:szCs w:val="24"/>
        </w:rPr>
        <w:t>a</w:t>
      </w:r>
      <w:r w:rsidR="0E5D0DDC" w:rsidRPr="002101A6">
        <w:rPr>
          <w:rFonts w:ascii="Times New Roman" w:hAnsi="Times New Roman" w:cs="Times New Roman"/>
          <w:sz w:val="24"/>
          <w:szCs w:val="24"/>
        </w:rPr>
        <w:t>t</w:t>
      </w:r>
      <w:r w:rsidR="3C01CA1B" w:rsidRPr="002101A6">
        <w:rPr>
          <w:rFonts w:ascii="Times New Roman" w:eastAsia="Times New Roman" w:hAnsi="Times New Roman" w:cs="Times New Roman"/>
          <w:color w:val="000000" w:themeColor="text1"/>
          <w:sz w:val="24"/>
          <w:szCs w:val="24"/>
        </w:rPr>
        <w:t>esteeritud siseaudiit</w:t>
      </w:r>
      <w:r w:rsidR="139D740E" w:rsidRPr="002101A6">
        <w:rPr>
          <w:rFonts w:ascii="Times New Roman" w:eastAsia="Times New Roman" w:hAnsi="Times New Roman" w:cs="Times New Roman"/>
          <w:color w:val="000000" w:themeColor="text1"/>
          <w:sz w:val="24"/>
          <w:szCs w:val="24"/>
        </w:rPr>
        <w:t>o</w:t>
      </w:r>
      <w:r w:rsidR="3C01CA1B" w:rsidRPr="002101A6">
        <w:rPr>
          <w:rFonts w:ascii="Times New Roman" w:eastAsia="Times New Roman" w:hAnsi="Times New Roman" w:cs="Times New Roman"/>
          <w:color w:val="000000" w:themeColor="text1"/>
          <w:sz w:val="24"/>
          <w:szCs w:val="24"/>
        </w:rPr>
        <w:t>ri ja avaliku sektori</w:t>
      </w:r>
      <w:r w:rsidR="7778F7D9" w:rsidRPr="002101A6">
        <w:rPr>
          <w:rFonts w:ascii="Times New Roman" w:eastAsia="Times New Roman" w:hAnsi="Times New Roman" w:cs="Times New Roman"/>
          <w:color w:val="000000" w:themeColor="text1"/>
          <w:sz w:val="24"/>
          <w:szCs w:val="24"/>
        </w:rPr>
        <w:t xml:space="preserve"> </w:t>
      </w:r>
      <w:r w:rsidR="18D42F25" w:rsidRPr="002101A6">
        <w:rPr>
          <w:rFonts w:ascii="Times New Roman" w:eastAsia="Times New Roman" w:hAnsi="Times New Roman" w:cs="Times New Roman"/>
          <w:color w:val="000000" w:themeColor="text1"/>
          <w:sz w:val="24"/>
          <w:szCs w:val="24"/>
        </w:rPr>
        <w:t>siseaudiitori kutse</w:t>
      </w:r>
      <w:r w:rsidR="7778F7D9" w:rsidRPr="002101A6">
        <w:rPr>
          <w:rFonts w:ascii="Times New Roman" w:eastAsia="Times New Roman" w:hAnsi="Times New Roman" w:cs="Times New Roman"/>
          <w:color w:val="000000" w:themeColor="text1"/>
          <w:sz w:val="24"/>
          <w:szCs w:val="24"/>
        </w:rPr>
        <w:t xml:space="preserve"> omamise kohustus praktikas ennast õigustanud, kuna on ilmnenud, et </w:t>
      </w:r>
      <w:r w:rsidR="00703915" w:rsidRPr="002101A6">
        <w:rPr>
          <w:rFonts w:ascii="Times New Roman" w:eastAsia="Times New Roman" w:hAnsi="Times New Roman" w:cs="Times New Roman"/>
          <w:color w:val="000000" w:themeColor="text1"/>
          <w:sz w:val="24"/>
          <w:szCs w:val="24"/>
        </w:rPr>
        <w:t xml:space="preserve">sobivaimaks </w:t>
      </w:r>
      <w:r w:rsidR="7778F7D9" w:rsidRPr="002101A6">
        <w:rPr>
          <w:rFonts w:ascii="Times New Roman" w:eastAsia="Times New Roman" w:hAnsi="Times New Roman" w:cs="Times New Roman"/>
          <w:color w:val="000000" w:themeColor="text1"/>
          <w:sz w:val="24"/>
          <w:szCs w:val="24"/>
        </w:rPr>
        <w:t xml:space="preserve">siseauditi funktsiooni teostajaks </w:t>
      </w:r>
      <w:r w:rsidR="00114661" w:rsidRPr="002101A6">
        <w:rPr>
          <w:rFonts w:ascii="Times New Roman" w:eastAsia="Times New Roman" w:hAnsi="Times New Roman" w:cs="Times New Roman"/>
          <w:color w:val="000000" w:themeColor="text1"/>
          <w:sz w:val="24"/>
          <w:szCs w:val="24"/>
        </w:rPr>
        <w:t>võib olla</w:t>
      </w:r>
      <w:r w:rsidR="7778F7D9" w:rsidRPr="002101A6">
        <w:rPr>
          <w:rFonts w:ascii="Times New Roman" w:eastAsia="Times New Roman" w:hAnsi="Times New Roman" w:cs="Times New Roman"/>
          <w:color w:val="000000" w:themeColor="text1"/>
          <w:sz w:val="24"/>
          <w:szCs w:val="24"/>
        </w:rPr>
        <w:t xml:space="preserve"> pigem spetsialist mõnes asutusele olulises spetsiifilises valdkonnas. Siseaudit</w:t>
      </w:r>
      <w:r w:rsidR="00703915" w:rsidRPr="002101A6">
        <w:rPr>
          <w:rFonts w:ascii="Times New Roman" w:eastAsia="Times New Roman" w:hAnsi="Times New Roman" w:cs="Times New Roman"/>
          <w:color w:val="000000" w:themeColor="text1"/>
          <w:sz w:val="24"/>
          <w:szCs w:val="24"/>
        </w:rPr>
        <w:t>eerimise</w:t>
      </w:r>
      <w:r w:rsidR="7778F7D9" w:rsidRPr="002101A6">
        <w:rPr>
          <w:rFonts w:ascii="Times New Roman" w:eastAsia="Times New Roman" w:hAnsi="Times New Roman" w:cs="Times New Roman"/>
          <w:color w:val="000000" w:themeColor="text1"/>
          <w:sz w:val="24"/>
          <w:szCs w:val="24"/>
        </w:rPr>
        <w:t xml:space="preserve"> kui kutsetegevus</w:t>
      </w:r>
      <w:r w:rsidR="00703915" w:rsidRPr="002101A6">
        <w:rPr>
          <w:rFonts w:ascii="Times New Roman" w:eastAsia="Times New Roman" w:hAnsi="Times New Roman" w:cs="Times New Roman"/>
          <w:color w:val="000000" w:themeColor="text1"/>
          <w:sz w:val="24"/>
          <w:szCs w:val="24"/>
        </w:rPr>
        <w:t xml:space="preserve">e </w:t>
      </w:r>
      <w:r w:rsidR="7778F7D9" w:rsidRPr="002101A6">
        <w:rPr>
          <w:rFonts w:ascii="Times New Roman" w:eastAsia="Times New Roman" w:hAnsi="Times New Roman" w:cs="Times New Roman"/>
          <w:color w:val="000000" w:themeColor="text1"/>
          <w:sz w:val="24"/>
          <w:szCs w:val="24"/>
        </w:rPr>
        <w:t>alased teadmised on samuti vajalikud, kuid neist ei piisa spetsiifilises valdkonnas siseauditi läbiviimiseks.</w:t>
      </w:r>
    </w:p>
    <w:p w14:paraId="4FD39AD5" w14:textId="7504C25D" w:rsidR="00F83933" w:rsidRPr="002101A6" w:rsidRDefault="7C0C4128"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Eelnõuga </w:t>
      </w:r>
      <w:r w:rsidR="007133DC" w:rsidRPr="002101A6">
        <w:rPr>
          <w:rFonts w:ascii="Times New Roman" w:hAnsi="Times New Roman" w:cs="Times New Roman"/>
          <w:sz w:val="24"/>
          <w:szCs w:val="24"/>
        </w:rPr>
        <w:t xml:space="preserve">kavandatakse </w:t>
      </w:r>
      <w:r w:rsidR="007133DC">
        <w:rPr>
          <w:rFonts w:ascii="Times New Roman" w:hAnsi="Times New Roman" w:cs="Times New Roman"/>
          <w:sz w:val="24"/>
          <w:szCs w:val="24"/>
        </w:rPr>
        <w:t xml:space="preserve">siseauditi </w:t>
      </w:r>
      <w:r w:rsidRPr="002101A6">
        <w:rPr>
          <w:rFonts w:ascii="Times New Roman" w:hAnsi="Times New Roman" w:cs="Times New Roman"/>
          <w:sz w:val="24"/>
          <w:szCs w:val="24"/>
        </w:rPr>
        <w:t>valdkonna ajakohastamiseks vajalikud seadusmuudatused</w:t>
      </w:r>
      <w:r w:rsidR="6D559276" w:rsidRPr="002101A6">
        <w:rPr>
          <w:rFonts w:ascii="Times New Roman" w:hAnsi="Times New Roman" w:cs="Times New Roman"/>
          <w:sz w:val="24"/>
          <w:szCs w:val="24"/>
        </w:rPr>
        <w:t xml:space="preserve">, millest </w:t>
      </w:r>
      <w:r w:rsidR="0171574E" w:rsidRPr="002101A6">
        <w:rPr>
          <w:rFonts w:ascii="Times New Roman" w:hAnsi="Times New Roman" w:cs="Times New Roman"/>
          <w:sz w:val="24"/>
          <w:szCs w:val="24"/>
        </w:rPr>
        <w:t>kaaluka</w:t>
      </w:r>
      <w:r w:rsidR="6D559276" w:rsidRPr="002101A6">
        <w:rPr>
          <w:rFonts w:ascii="Times New Roman" w:hAnsi="Times New Roman" w:cs="Times New Roman"/>
          <w:sz w:val="24"/>
          <w:szCs w:val="24"/>
        </w:rPr>
        <w:t>im on siseaudiitori</w:t>
      </w:r>
      <w:r w:rsidRPr="002101A6">
        <w:rPr>
          <w:rFonts w:ascii="Times New Roman" w:hAnsi="Times New Roman" w:cs="Times New Roman"/>
          <w:sz w:val="24"/>
          <w:szCs w:val="24"/>
        </w:rPr>
        <w:t xml:space="preserve"> </w:t>
      </w:r>
      <w:r w:rsidR="30EECF70" w:rsidRPr="002101A6">
        <w:rPr>
          <w:rFonts w:ascii="Times New Roman" w:hAnsi="Times New Roman" w:cs="Times New Roman"/>
          <w:sz w:val="24"/>
          <w:szCs w:val="24"/>
        </w:rPr>
        <w:t>kutse omamise nõude kehtetuks tunnistamine</w:t>
      </w:r>
      <w:commentRangeStart w:id="5"/>
      <w:r w:rsidR="30EECF70" w:rsidRPr="002101A6">
        <w:rPr>
          <w:rFonts w:ascii="Times New Roman" w:hAnsi="Times New Roman" w:cs="Times New Roman"/>
          <w:sz w:val="24"/>
          <w:szCs w:val="24"/>
        </w:rPr>
        <w:t>.</w:t>
      </w:r>
      <w:commentRangeEnd w:id="5"/>
      <w:r w:rsidR="004C3FB9">
        <w:rPr>
          <w:rStyle w:val="Kommentaariviide"/>
        </w:rPr>
        <w:commentReference w:id="5"/>
      </w:r>
    </w:p>
    <w:p w14:paraId="719D3661" w14:textId="77777777" w:rsidR="002112DC" w:rsidRPr="002101A6" w:rsidRDefault="002112DC" w:rsidP="0013574B">
      <w:pPr>
        <w:spacing w:before="120" w:after="120" w:line="240" w:lineRule="auto"/>
        <w:jc w:val="both"/>
        <w:rPr>
          <w:rFonts w:ascii="Times New Roman" w:hAnsi="Times New Roman" w:cs="Times New Roman"/>
          <w:sz w:val="24"/>
          <w:szCs w:val="24"/>
        </w:rPr>
      </w:pPr>
    </w:p>
    <w:p w14:paraId="70394145" w14:textId="444D2094" w:rsidR="00EE5B1D" w:rsidRPr="002101A6" w:rsidRDefault="00EE5B1D" w:rsidP="00CE7736">
      <w:pPr>
        <w:pStyle w:val="Loendilik"/>
        <w:numPr>
          <w:ilvl w:val="1"/>
          <w:numId w:val="8"/>
        </w:numPr>
        <w:rPr>
          <w:rStyle w:val="Tugev"/>
          <w:rFonts w:ascii="Times New Roman" w:hAnsi="Times New Roman" w:cs="Times New Roman"/>
          <w:sz w:val="24"/>
          <w:szCs w:val="24"/>
        </w:rPr>
      </w:pPr>
      <w:bookmarkStart w:id="6" w:name="_Toc152016193"/>
      <w:r w:rsidRPr="002101A6">
        <w:rPr>
          <w:rStyle w:val="Tugev"/>
          <w:rFonts w:ascii="Times New Roman" w:hAnsi="Times New Roman" w:cs="Times New Roman"/>
          <w:sz w:val="24"/>
          <w:szCs w:val="24"/>
        </w:rPr>
        <w:t>Eelnõu ettevalmistaja</w:t>
      </w:r>
      <w:bookmarkEnd w:id="6"/>
    </w:p>
    <w:p w14:paraId="7B5D26FA" w14:textId="5B787091" w:rsidR="00EE5B1D" w:rsidRPr="002101A6" w:rsidRDefault="00EE5B1D"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Seaduseelnõu valmistasid ette ja seletuskirja koostasid </w:t>
      </w:r>
      <w:r w:rsidR="003E3C73" w:rsidRPr="002101A6">
        <w:rPr>
          <w:rFonts w:ascii="Times New Roman" w:hAnsi="Times New Roman" w:cs="Times New Roman"/>
          <w:sz w:val="24"/>
          <w:szCs w:val="24"/>
        </w:rPr>
        <w:t>Rahandus</w:t>
      </w:r>
      <w:r w:rsidRPr="002101A6">
        <w:rPr>
          <w:rFonts w:ascii="Times New Roman" w:hAnsi="Times New Roman" w:cs="Times New Roman"/>
          <w:sz w:val="24"/>
          <w:szCs w:val="24"/>
        </w:rPr>
        <w:t xml:space="preserve">ministeeriumi </w:t>
      </w:r>
      <w:r w:rsidR="003E3C73" w:rsidRPr="002101A6">
        <w:rPr>
          <w:rFonts w:ascii="Times New Roman" w:hAnsi="Times New Roman" w:cs="Times New Roman"/>
          <w:sz w:val="24"/>
          <w:szCs w:val="24"/>
        </w:rPr>
        <w:t xml:space="preserve">rahandusteabe poliitika </w:t>
      </w:r>
      <w:r w:rsidRPr="002101A6">
        <w:rPr>
          <w:rFonts w:ascii="Times New Roman" w:hAnsi="Times New Roman" w:cs="Times New Roman"/>
          <w:sz w:val="24"/>
          <w:szCs w:val="24"/>
        </w:rPr>
        <w:t>osakonna nõunik</w:t>
      </w:r>
      <w:r w:rsidR="00F0795E" w:rsidRPr="002101A6">
        <w:rPr>
          <w:rFonts w:ascii="Times New Roman" w:hAnsi="Times New Roman" w:cs="Times New Roman"/>
          <w:sz w:val="24"/>
          <w:szCs w:val="24"/>
        </w:rPr>
        <w:t xml:space="preserve"> Ellen Kass </w:t>
      </w:r>
      <w:r w:rsidRPr="002101A6">
        <w:rPr>
          <w:rFonts w:ascii="Times New Roman" w:hAnsi="Times New Roman" w:cs="Times New Roman"/>
          <w:sz w:val="24"/>
          <w:szCs w:val="24"/>
        </w:rPr>
        <w:t>(</w:t>
      </w:r>
      <w:r w:rsidR="00DF2A4A" w:rsidRPr="002101A6">
        <w:rPr>
          <w:rFonts w:ascii="Times New Roman" w:hAnsi="Times New Roman" w:cs="Times New Roman"/>
          <w:sz w:val="24"/>
          <w:szCs w:val="24"/>
        </w:rPr>
        <w:t xml:space="preserve">tel </w:t>
      </w:r>
      <w:r w:rsidR="00DF2A4A" w:rsidRPr="002101A6">
        <w:rPr>
          <w:rFonts w:ascii="Times New Roman" w:hAnsi="Times New Roman" w:cs="Times New Roman"/>
          <w:color w:val="000000"/>
          <w:sz w:val="24"/>
          <w:szCs w:val="24"/>
          <w:shd w:val="clear" w:color="auto" w:fill="FAFAFA"/>
        </w:rPr>
        <w:t>5885 1432</w:t>
      </w:r>
      <w:r w:rsidRPr="002101A6">
        <w:rPr>
          <w:rFonts w:ascii="Times New Roman" w:hAnsi="Times New Roman" w:cs="Times New Roman"/>
          <w:sz w:val="24"/>
          <w:szCs w:val="24"/>
        </w:rPr>
        <w:t xml:space="preserve">, </w:t>
      </w:r>
      <w:hyperlink r:id="rId16">
        <w:r w:rsidR="00F0795E" w:rsidRPr="002101A6">
          <w:rPr>
            <w:rStyle w:val="Hperlink"/>
            <w:rFonts w:ascii="Times New Roman" w:hAnsi="Times New Roman" w:cs="Times New Roman"/>
            <w:sz w:val="24"/>
            <w:szCs w:val="24"/>
          </w:rPr>
          <w:t>ellen.kass@fin.ee</w:t>
        </w:r>
      </w:hyperlink>
      <w:r w:rsidRPr="002101A6">
        <w:rPr>
          <w:rFonts w:ascii="Times New Roman" w:hAnsi="Times New Roman" w:cs="Times New Roman"/>
          <w:sz w:val="24"/>
          <w:szCs w:val="24"/>
        </w:rPr>
        <w:t>)</w:t>
      </w:r>
      <w:r w:rsidR="4D86C066" w:rsidRPr="002101A6">
        <w:rPr>
          <w:rFonts w:ascii="Times New Roman" w:hAnsi="Times New Roman" w:cs="Times New Roman"/>
          <w:sz w:val="24"/>
          <w:szCs w:val="24"/>
        </w:rPr>
        <w:t xml:space="preserve"> ning</w:t>
      </w:r>
      <w:r w:rsidR="48BCA7F0" w:rsidRPr="002101A6">
        <w:rPr>
          <w:rFonts w:ascii="Times New Roman" w:hAnsi="Times New Roman" w:cs="Times New Roman"/>
          <w:sz w:val="24"/>
          <w:szCs w:val="24"/>
        </w:rPr>
        <w:t xml:space="preserve"> sama osakonna</w:t>
      </w:r>
      <w:r w:rsidR="4D86C066" w:rsidRPr="002101A6">
        <w:rPr>
          <w:rFonts w:ascii="Times New Roman" w:hAnsi="Times New Roman" w:cs="Times New Roman"/>
          <w:sz w:val="24"/>
          <w:szCs w:val="24"/>
        </w:rPr>
        <w:t xml:space="preserve"> jurist Kersti Rahlin (tel 5885 1391, </w:t>
      </w:r>
      <w:hyperlink r:id="rId17">
        <w:r w:rsidR="4D86C066" w:rsidRPr="002101A6">
          <w:rPr>
            <w:rStyle w:val="Hperlink"/>
            <w:rFonts w:ascii="Times New Roman" w:hAnsi="Times New Roman" w:cs="Times New Roman"/>
            <w:sz w:val="24"/>
            <w:szCs w:val="24"/>
          </w:rPr>
          <w:t>kersti.rahlin@fin.ee</w:t>
        </w:r>
      </w:hyperlink>
      <w:r w:rsidR="4D86C066" w:rsidRPr="002101A6">
        <w:rPr>
          <w:rFonts w:ascii="Times New Roman" w:hAnsi="Times New Roman" w:cs="Times New Roman"/>
          <w:sz w:val="24"/>
          <w:szCs w:val="24"/>
        </w:rPr>
        <w:t>)</w:t>
      </w:r>
      <w:r w:rsidRPr="002101A6">
        <w:rPr>
          <w:rFonts w:ascii="Times New Roman" w:hAnsi="Times New Roman" w:cs="Times New Roman"/>
          <w:sz w:val="24"/>
          <w:szCs w:val="24"/>
        </w:rPr>
        <w:t xml:space="preserve">. </w:t>
      </w:r>
      <w:r w:rsidR="0007679D" w:rsidRPr="002101A6">
        <w:rPr>
          <w:rFonts w:ascii="Times New Roman" w:hAnsi="Times New Roman" w:cs="Times New Roman"/>
          <w:sz w:val="24"/>
          <w:szCs w:val="24"/>
        </w:rPr>
        <w:t xml:space="preserve">Eelnõu </w:t>
      </w:r>
      <w:r w:rsidR="00F740C0" w:rsidRPr="002101A6">
        <w:rPr>
          <w:rFonts w:ascii="Times New Roman" w:hAnsi="Times New Roman" w:cs="Times New Roman"/>
          <w:sz w:val="24"/>
          <w:szCs w:val="24"/>
        </w:rPr>
        <w:t>toimetas</w:t>
      </w:r>
      <w:r w:rsidRPr="002101A6">
        <w:rPr>
          <w:rFonts w:ascii="Times New Roman" w:hAnsi="Times New Roman" w:cs="Times New Roman"/>
          <w:sz w:val="24"/>
          <w:szCs w:val="24"/>
        </w:rPr>
        <w:t xml:space="preserve"> </w:t>
      </w:r>
      <w:r w:rsidR="0007679D" w:rsidRPr="002101A6">
        <w:rPr>
          <w:rFonts w:ascii="Times New Roman" w:hAnsi="Times New Roman" w:cs="Times New Roman"/>
          <w:sz w:val="24"/>
          <w:szCs w:val="24"/>
        </w:rPr>
        <w:t xml:space="preserve">keeleliselt </w:t>
      </w:r>
      <w:r w:rsidR="00F740C0" w:rsidRPr="002101A6">
        <w:rPr>
          <w:rFonts w:ascii="Times New Roman" w:hAnsi="Times New Roman" w:cs="Times New Roman"/>
          <w:sz w:val="24"/>
          <w:szCs w:val="24"/>
        </w:rPr>
        <w:t xml:space="preserve">personali- ja </w:t>
      </w:r>
      <w:r w:rsidRPr="002101A6">
        <w:rPr>
          <w:rFonts w:ascii="Times New Roman" w:hAnsi="Times New Roman" w:cs="Times New Roman"/>
          <w:sz w:val="24"/>
          <w:szCs w:val="24"/>
        </w:rPr>
        <w:t xml:space="preserve">õigusosakonna </w:t>
      </w:r>
      <w:r w:rsidR="00F740C0" w:rsidRPr="002101A6">
        <w:rPr>
          <w:rFonts w:ascii="Times New Roman" w:hAnsi="Times New Roman" w:cs="Times New Roman"/>
          <w:sz w:val="24"/>
          <w:szCs w:val="24"/>
        </w:rPr>
        <w:t xml:space="preserve">keeletoimetaja Sirje </w:t>
      </w:r>
      <w:proofErr w:type="spellStart"/>
      <w:r w:rsidR="00F740C0" w:rsidRPr="002101A6">
        <w:rPr>
          <w:rFonts w:ascii="Times New Roman" w:hAnsi="Times New Roman" w:cs="Times New Roman"/>
          <w:sz w:val="24"/>
          <w:szCs w:val="24"/>
        </w:rPr>
        <w:t>Lilover</w:t>
      </w:r>
      <w:proofErr w:type="spellEnd"/>
      <w:r w:rsidR="00F740C0" w:rsidRPr="002101A6">
        <w:rPr>
          <w:rFonts w:ascii="Times New Roman" w:hAnsi="Times New Roman" w:cs="Times New Roman"/>
          <w:sz w:val="24"/>
          <w:szCs w:val="24"/>
        </w:rPr>
        <w:t xml:space="preserve"> (</w:t>
      </w:r>
      <w:r w:rsidR="00CA78F7" w:rsidRPr="002101A6">
        <w:rPr>
          <w:rFonts w:ascii="Times New Roman" w:hAnsi="Times New Roman" w:cs="Times New Roman"/>
          <w:sz w:val="24"/>
          <w:szCs w:val="24"/>
        </w:rPr>
        <w:t>töölt lahkunud) ja sama osakonna keeletoimetaja Heleri Piip (</w:t>
      </w:r>
      <w:r w:rsidR="24463D84" w:rsidRPr="7121DE43">
        <w:rPr>
          <w:rFonts w:ascii="Times New Roman" w:eastAsia="Times New Roman" w:hAnsi="Times New Roman" w:cs="Times New Roman"/>
          <w:sz w:val="24"/>
          <w:szCs w:val="24"/>
        </w:rPr>
        <w:t xml:space="preserve">tel 5303 2849, </w:t>
      </w:r>
      <w:r w:rsidR="00CA78F7" w:rsidRPr="002101A6">
        <w:rPr>
          <w:rFonts w:ascii="Times New Roman" w:hAnsi="Times New Roman" w:cs="Times New Roman"/>
          <w:sz w:val="24"/>
          <w:szCs w:val="24"/>
        </w:rPr>
        <w:t>heleri.piip@fin.ee</w:t>
      </w:r>
      <w:r w:rsidR="00F740C0" w:rsidRPr="002101A6">
        <w:rPr>
          <w:rFonts w:ascii="Times New Roman" w:hAnsi="Times New Roman" w:cs="Times New Roman"/>
          <w:sz w:val="24"/>
          <w:szCs w:val="24"/>
        </w:rPr>
        <w:t>) ning</w:t>
      </w:r>
      <w:r w:rsidRPr="002101A6">
        <w:rPr>
          <w:rFonts w:ascii="Times New Roman" w:hAnsi="Times New Roman" w:cs="Times New Roman"/>
          <w:sz w:val="24"/>
          <w:szCs w:val="24"/>
        </w:rPr>
        <w:t xml:space="preserve"> </w:t>
      </w:r>
      <w:r w:rsidR="0007679D" w:rsidRPr="002101A6">
        <w:rPr>
          <w:rFonts w:ascii="Times New Roman" w:hAnsi="Times New Roman" w:cs="Times New Roman"/>
          <w:sz w:val="24"/>
          <w:szCs w:val="24"/>
        </w:rPr>
        <w:t>juriidilist kvaliteeti kontrollis</w:t>
      </w:r>
      <w:r w:rsidR="00F740C0" w:rsidRPr="002101A6">
        <w:rPr>
          <w:rFonts w:ascii="Times New Roman" w:hAnsi="Times New Roman" w:cs="Times New Roman"/>
          <w:sz w:val="24"/>
          <w:szCs w:val="24"/>
        </w:rPr>
        <w:t xml:space="preserve"> personali- ja</w:t>
      </w:r>
      <w:r w:rsidRPr="002101A6">
        <w:rPr>
          <w:rFonts w:ascii="Times New Roman" w:hAnsi="Times New Roman" w:cs="Times New Roman"/>
          <w:sz w:val="24"/>
          <w:szCs w:val="24"/>
        </w:rPr>
        <w:t xml:space="preserve"> õigusosakonna </w:t>
      </w:r>
      <w:proofErr w:type="spellStart"/>
      <w:r w:rsidR="00F740C0" w:rsidRPr="002101A6">
        <w:rPr>
          <w:rFonts w:ascii="Times New Roman" w:hAnsi="Times New Roman" w:cs="Times New Roman"/>
          <w:sz w:val="24"/>
          <w:szCs w:val="24"/>
        </w:rPr>
        <w:t>õigusloome</w:t>
      </w:r>
      <w:proofErr w:type="spellEnd"/>
      <w:r w:rsidR="00F740C0" w:rsidRPr="002101A6">
        <w:rPr>
          <w:rFonts w:ascii="Times New Roman" w:hAnsi="Times New Roman" w:cs="Times New Roman"/>
          <w:sz w:val="24"/>
          <w:szCs w:val="24"/>
        </w:rPr>
        <w:t xml:space="preserve"> valdkonnajuht Virge Aasa (tel 5885 1493, </w:t>
      </w:r>
      <w:hyperlink r:id="rId18" w:history="1">
        <w:r w:rsidR="00F740C0" w:rsidRPr="002101A6">
          <w:rPr>
            <w:rStyle w:val="Hperlink"/>
            <w:rFonts w:ascii="Times New Roman" w:hAnsi="Times New Roman" w:cs="Times New Roman"/>
            <w:sz w:val="24"/>
            <w:szCs w:val="24"/>
          </w:rPr>
          <w:t>virge.aasa@fin.ee</w:t>
        </w:r>
      </w:hyperlink>
      <w:r w:rsidR="00F740C0" w:rsidRPr="002101A6">
        <w:rPr>
          <w:rFonts w:ascii="Times New Roman" w:hAnsi="Times New Roman" w:cs="Times New Roman"/>
          <w:sz w:val="24"/>
          <w:szCs w:val="24"/>
        </w:rPr>
        <w:t>).</w:t>
      </w:r>
    </w:p>
    <w:p w14:paraId="16ED8C64" w14:textId="77777777" w:rsidR="002112DC" w:rsidRPr="002101A6" w:rsidRDefault="002112DC" w:rsidP="0013574B">
      <w:pPr>
        <w:spacing w:before="120" w:after="120" w:line="240" w:lineRule="auto"/>
        <w:jc w:val="both"/>
        <w:rPr>
          <w:rFonts w:ascii="Times New Roman" w:hAnsi="Times New Roman" w:cs="Times New Roman"/>
          <w:sz w:val="24"/>
          <w:szCs w:val="24"/>
        </w:rPr>
      </w:pPr>
    </w:p>
    <w:p w14:paraId="5B11CE0D" w14:textId="5536D447" w:rsidR="00EE5B1D" w:rsidRPr="002101A6" w:rsidRDefault="00EE5B1D" w:rsidP="00CE7736">
      <w:pPr>
        <w:pStyle w:val="Loendilik"/>
        <w:numPr>
          <w:ilvl w:val="1"/>
          <w:numId w:val="8"/>
        </w:numPr>
        <w:rPr>
          <w:rStyle w:val="Tugev"/>
          <w:rFonts w:ascii="Times New Roman" w:hAnsi="Times New Roman" w:cs="Times New Roman"/>
          <w:sz w:val="24"/>
          <w:szCs w:val="24"/>
        </w:rPr>
      </w:pPr>
      <w:bookmarkStart w:id="7" w:name="_Toc152016194"/>
      <w:commentRangeStart w:id="8"/>
      <w:r w:rsidRPr="002101A6">
        <w:rPr>
          <w:rStyle w:val="Tugev"/>
          <w:rFonts w:ascii="Times New Roman" w:hAnsi="Times New Roman" w:cs="Times New Roman"/>
          <w:sz w:val="24"/>
          <w:szCs w:val="24"/>
        </w:rPr>
        <w:t>Märkused</w:t>
      </w:r>
      <w:bookmarkEnd w:id="7"/>
      <w:commentRangeEnd w:id="8"/>
      <w:r w:rsidR="001352CA">
        <w:rPr>
          <w:rStyle w:val="Kommentaariviide"/>
        </w:rPr>
        <w:commentReference w:id="8"/>
      </w:r>
    </w:p>
    <w:p w14:paraId="1A325FAF" w14:textId="3FC29E4C" w:rsidR="0007679D" w:rsidRPr="002101A6" w:rsidRDefault="0007679D"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Eelnõu ei ole seotud muu menetluses oleva eelnõu ega Vabariigi Valit</w:t>
      </w:r>
      <w:r w:rsidR="5708576E" w:rsidRPr="002101A6">
        <w:rPr>
          <w:rFonts w:ascii="Times New Roman" w:hAnsi="Times New Roman" w:cs="Times New Roman"/>
          <w:sz w:val="24"/>
          <w:szCs w:val="24"/>
        </w:rPr>
        <w:t>s</w:t>
      </w:r>
      <w:r w:rsidRPr="002101A6">
        <w:rPr>
          <w:rFonts w:ascii="Times New Roman" w:hAnsi="Times New Roman" w:cs="Times New Roman"/>
          <w:sz w:val="24"/>
          <w:szCs w:val="24"/>
        </w:rPr>
        <w:t>use tegevusprogrammiga.</w:t>
      </w:r>
    </w:p>
    <w:p w14:paraId="7A7E566F" w14:textId="064EB94A" w:rsidR="006B0F82" w:rsidRPr="002101A6" w:rsidRDefault="00925796" w:rsidP="0013574B">
      <w:pPr>
        <w:spacing w:before="120" w:after="120" w:line="240" w:lineRule="auto"/>
        <w:jc w:val="both"/>
        <w:rPr>
          <w:rFonts w:ascii="Times New Roman" w:eastAsia="Times New Roman" w:hAnsi="Times New Roman" w:cs="Times New Roman"/>
          <w:sz w:val="24"/>
          <w:szCs w:val="24"/>
        </w:rPr>
      </w:pPr>
      <w:r w:rsidRPr="002101A6">
        <w:rPr>
          <w:rFonts w:ascii="Times New Roman" w:hAnsi="Times New Roman" w:cs="Times New Roman"/>
          <w:sz w:val="24"/>
          <w:szCs w:val="24"/>
        </w:rPr>
        <w:t xml:space="preserve">Eelnõukohase seadusega </w:t>
      </w:r>
      <w:commentRangeStart w:id="9"/>
      <w:r w:rsidRPr="002101A6">
        <w:rPr>
          <w:rFonts w:ascii="Times New Roman" w:hAnsi="Times New Roman" w:cs="Times New Roman"/>
          <w:sz w:val="24"/>
          <w:szCs w:val="24"/>
        </w:rPr>
        <w:t>muudetakse</w:t>
      </w:r>
      <w:commentRangeEnd w:id="9"/>
      <w:r w:rsidR="0013025F">
        <w:rPr>
          <w:rStyle w:val="Kommentaariviide"/>
        </w:rPr>
        <w:commentReference w:id="9"/>
      </w:r>
      <w:r w:rsidRPr="002101A6">
        <w:rPr>
          <w:rFonts w:ascii="Times New Roman" w:hAnsi="Times New Roman" w:cs="Times New Roman"/>
          <w:sz w:val="24"/>
          <w:szCs w:val="24"/>
        </w:rPr>
        <w:t xml:space="preserve"> </w:t>
      </w:r>
      <w:r w:rsidR="246F751A" w:rsidRPr="002101A6">
        <w:rPr>
          <w:rFonts w:ascii="Times New Roman" w:hAnsi="Times New Roman" w:cs="Times New Roman"/>
          <w:sz w:val="24"/>
          <w:szCs w:val="24"/>
        </w:rPr>
        <w:t>Vabariigi</w:t>
      </w:r>
      <w:r w:rsidR="00B73936" w:rsidRPr="002101A6">
        <w:rPr>
          <w:rFonts w:ascii="Times New Roman" w:hAnsi="Times New Roman" w:cs="Times New Roman"/>
          <w:sz w:val="24"/>
          <w:szCs w:val="24"/>
        </w:rPr>
        <w:t xml:space="preserve"> </w:t>
      </w:r>
      <w:r w:rsidR="246F751A" w:rsidRPr="002101A6">
        <w:rPr>
          <w:rFonts w:ascii="Times New Roman" w:hAnsi="Times New Roman" w:cs="Times New Roman"/>
          <w:sz w:val="24"/>
          <w:szCs w:val="24"/>
        </w:rPr>
        <w:t>Valitsuse seadust</w:t>
      </w:r>
      <w:r w:rsidR="00B73936" w:rsidRPr="002101A6">
        <w:rPr>
          <w:rFonts w:ascii="Times New Roman" w:hAnsi="Times New Roman" w:cs="Times New Roman"/>
          <w:sz w:val="24"/>
          <w:szCs w:val="24"/>
        </w:rPr>
        <w:t xml:space="preserve"> (RT I,</w:t>
      </w:r>
      <w:r w:rsidR="21343481" w:rsidRPr="002101A6">
        <w:rPr>
          <w:rFonts w:ascii="Times New Roman" w:hAnsi="Times New Roman" w:cs="Times New Roman"/>
          <w:sz w:val="24"/>
          <w:szCs w:val="24"/>
        </w:rPr>
        <w:t xml:space="preserve"> </w:t>
      </w:r>
      <w:r w:rsidR="0E58BA6A" w:rsidRPr="002101A6">
        <w:rPr>
          <w:rFonts w:ascii="Times New Roman" w:hAnsi="Times New Roman" w:cs="Times New Roman"/>
          <w:sz w:val="24"/>
          <w:szCs w:val="24"/>
        </w:rPr>
        <w:t>30.12.2024</w:t>
      </w:r>
      <w:r w:rsidR="00B73936" w:rsidRPr="002101A6">
        <w:rPr>
          <w:rFonts w:ascii="Times New Roman" w:hAnsi="Times New Roman" w:cs="Times New Roman"/>
          <w:sz w:val="24"/>
          <w:szCs w:val="24"/>
        </w:rPr>
        <w:t xml:space="preserve">, </w:t>
      </w:r>
      <w:r w:rsidR="54CAEFA1" w:rsidRPr="002101A6">
        <w:rPr>
          <w:rFonts w:ascii="Times New Roman" w:hAnsi="Times New Roman" w:cs="Times New Roman"/>
          <w:sz w:val="24"/>
          <w:szCs w:val="24"/>
        </w:rPr>
        <w:t>4</w:t>
      </w:r>
      <w:r w:rsidR="00B73936" w:rsidRPr="002101A6">
        <w:rPr>
          <w:rFonts w:ascii="Times New Roman" w:hAnsi="Times New Roman" w:cs="Times New Roman"/>
          <w:sz w:val="24"/>
          <w:szCs w:val="24"/>
        </w:rPr>
        <w:t>)</w:t>
      </w:r>
      <w:r w:rsidR="008E3962" w:rsidRPr="002101A6">
        <w:rPr>
          <w:rFonts w:ascii="Times New Roman" w:hAnsi="Times New Roman" w:cs="Times New Roman"/>
          <w:sz w:val="24"/>
          <w:szCs w:val="24"/>
        </w:rPr>
        <w:t>, audiitortegevuse seadus</w:t>
      </w:r>
      <w:r w:rsidR="0007679D" w:rsidRPr="002101A6">
        <w:rPr>
          <w:rFonts w:ascii="Times New Roman" w:hAnsi="Times New Roman" w:cs="Times New Roman"/>
          <w:sz w:val="24"/>
          <w:szCs w:val="24"/>
        </w:rPr>
        <w:t>t</w:t>
      </w:r>
      <w:r w:rsidR="00B73936" w:rsidRPr="002101A6">
        <w:rPr>
          <w:rFonts w:ascii="Times New Roman" w:hAnsi="Times New Roman" w:cs="Times New Roman"/>
          <w:sz w:val="24"/>
          <w:szCs w:val="24"/>
        </w:rPr>
        <w:t xml:space="preserve"> (RT I, </w:t>
      </w:r>
      <w:r w:rsidR="5B19F461" w:rsidRPr="002101A6">
        <w:rPr>
          <w:rFonts w:ascii="Times New Roman" w:hAnsi="Times New Roman" w:cs="Times New Roman"/>
          <w:sz w:val="24"/>
          <w:szCs w:val="24"/>
        </w:rPr>
        <w:t>07.01.2025</w:t>
      </w:r>
      <w:r w:rsidR="00B73936" w:rsidRPr="002101A6">
        <w:rPr>
          <w:rFonts w:ascii="Times New Roman" w:hAnsi="Times New Roman" w:cs="Times New Roman"/>
          <w:sz w:val="24"/>
          <w:szCs w:val="24"/>
        </w:rPr>
        <w:t xml:space="preserve">, </w:t>
      </w:r>
      <w:r w:rsidR="7FA0FB9E" w:rsidRPr="002101A6">
        <w:rPr>
          <w:rFonts w:ascii="Times New Roman" w:hAnsi="Times New Roman" w:cs="Times New Roman"/>
          <w:sz w:val="24"/>
          <w:szCs w:val="24"/>
        </w:rPr>
        <w:t>13</w:t>
      </w:r>
      <w:r w:rsidR="008E3962" w:rsidRPr="002101A6">
        <w:rPr>
          <w:rFonts w:ascii="Times New Roman" w:hAnsi="Times New Roman" w:cs="Times New Roman"/>
          <w:sz w:val="24"/>
          <w:szCs w:val="24"/>
        </w:rPr>
        <w:t>)</w:t>
      </w:r>
      <w:r w:rsidR="00F43510" w:rsidRPr="002101A6">
        <w:rPr>
          <w:rFonts w:ascii="Times New Roman" w:hAnsi="Times New Roman" w:cs="Times New Roman"/>
          <w:sz w:val="24"/>
          <w:szCs w:val="24"/>
        </w:rPr>
        <w:t xml:space="preserve">, </w:t>
      </w:r>
      <w:r w:rsidR="085F2CFE" w:rsidRPr="002101A6">
        <w:rPr>
          <w:rFonts w:ascii="Times New Roman" w:hAnsi="Times New Roman" w:cs="Times New Roman"/>
          <w:sz w:val="24"/>
          <w:szCs w:val="24"/>
        </w:rPr>
        <w:t>investeerimisfondide seadust</w:t>
      </w:r>
      <w:r w:rsidR="00F43510" w:rsidRPr="002101A6">
        <w:rPr>
          <w:rFonts w:ascii="Times New Roman" w:hAnsi="Times New Roman" w:cs="Times New Roman"/>
          <w:sz w:val="24"/>
          <w:szCs w:val="24"/>
        </w:rPr>
        <w:t xml:space="preserve"> (RT I, </w:t>
      </w:r>
      <w:r w:rsidR="42972001" w:rsidRPr="002101A6">
        <w:rPr>
          <w:rFonts w:ascii="Times New Roman" w:hAnsi="Times New Roman" w:cs="Times New Roman"/>
          <w:sz w:val="24"/>
          <w:szCs w:val="24"/>
        </w:rPr>
        <w:t>03.12.2024</w:t>
      </w:r>
      <w:r w:rsidR="00F43510" w:rsidRPr="002101A6">
        <w:rPr>
          <w:rFonts w:ascii="Times New Roman" w:hAnsi="Times New Roman" w:cs="Times New Roman"/>
          <w:sz w:val="24"/>
          <w:szCs w:val="24"/>
        </w:rPr>
        <w:t xml:space="preserve">, </w:t>
      </w:r>
      <w:r w:rsidR="2F31D85D" w:rsidRPr="002101A6">
        <w:rPr>
          <w:rFonts w:ascii="Times New Roman" w:hAnsi="Times New Roman" w:cs="Times New Roman"/>
          <w:sz w:val="24"/>
          <w:szCs w:val="24"/>
        </w:rPr>
        <w:t>20</w:t>
      </w:r>
      <w:r w:rsidR="00F43510" w:rsidRPr="002101A6">
        <w:rPr>
          <w:rFonts w:ascii="Times New Roman" w:hAnsi="Times New Roman" w:cs="Times New Roman"/>
          <w:sz w:val="24"/>
          <w:szCs w:val="24"/>
        </w:rPr>
        <w:t>)</w:t>
      </w:r>
      <w:r w:rsidR="6E8A405B" w:rsidRPr="002101A6">
        <w:rPr>
          <w:rFonts w:ascii="Times New Roman" w:hAnsi="Times New Roman" w:cs="Times New Roman"/>
          <w:sz w:val="24"/>
          <w:szCs w:val="24"/>
        </w:rPr>
        <w:t>, kindlustustegevuse seadust (</w:t>
      </w:r>
      <w:r w:rsidR="4B879704" w:rsidRPr="002101A6">
        <w:rPr>
          <w:rFonts w:ascii="Times New Roman" w:hAnsi="Times New Roman" w:cs="Times New Roman"/>
          <w:sz w:val="24"/>
          <w:szCs w:val="24"/>
        </w:rPr>
        <w:t>RT I, 03.12.2024, 10</w:t>
      </w:r>
      <w:r w:rsidR="6E8A405B" w:rsidRPr="002101A6">
        <w:rPr>
          <w:rFonts w:ascii="Times New Roman" w:hAnsi="Times New Roman" w:cs="Times New Roman"/>
          <w:sz w:val="24"/>
          <w:szCs w:val="24"/>
        </w:rPr>
        <w:t>),</w:t>
      </w:r>
      <w:r w:rsidR="00F43510" w:rsidRPr="002101A6">
        <w:rPr>
          <w:rFonts w:ascii="Times New Roman" w:hAnsi="Times New Roman" w:cs="Times New Roman"/>
          <w:sz w:val="24"/>
          <w:szCs w:val="24"/>
        </w:rPr>
        <w:t xml:space="preserve"> </w:t>
      </w:r>
      <w:r w:rsidR="6E8A405B" w:rsidRPr="002101A6">
        <w:rPr>
          <w:rFonts w:ascii="Times New Roman" w:hAnsi="Times New Roman" w:cs="Times New Roman"/>
          <w:sz w:val="24"/>
          <w:szCs w:val="24"/>
        </w:rPr>
        <w:t>kohaliku omavalitsuse korralduse seadust</w:t>
      </w:r>
      <w:r w:rsidR="6E8A405B" w:rsidRPr="002101A6">
        <w:rPr>
          <w:rFonts w:ascii="Times New Roman" w:eastAsia="Times New Roman" w:hAnsi="Times New Roman" w:cs="Times New Roman"/>
          <w:sz w:val="24"/>
          <w:szCs w:val="24"/>
        </w:rPr>
        <w:t xml:space="preserve"> (</w:t>
      </w:r>
      <w:r w:rsidR="2DC2F640" w:rsidRPr="002101A6">
        <w:rPr>
          <w:rFonts w:ascii="Times New Roman" w:eastAsia="Times New Roman" w:hAnsi="Times New Roman" w:cs="Times New Roman"/>
          <w:color w:val="202020"/>
          <w:sz w:val="24"/>
          <w:szCs w:val="24"/>
        </w:rPr>
        <w:t>RT I, 14.03.2025, 9</w:t>
      </w:r>
      <w:r w:rsidR="6E8A405B" w:rsidRPr="002101A6">
        <w:rPr>
          <w:rFonts w:ascii="Times New Roman" w:eastAsia="Times New Roman" w:hAnsi="Times New Roman" w:cs="Times New Roman"/>
          <w:sz w:val="24"/>
          <w:szCs w:val="24"/>
        </w:rPr>
        <w:t>),</w:t>
      </w:r>
      <w:r w:rsidR="008E3962" w:rsidRPr="002101A6">
        <w:rPr>
          <w:rFonts w:ascii="Times New Roman" w:eastAsia="Times New Roman" w:hAnsi="Times New Roman" w:cs="Times New Roman"/>
          <w:sz w:val="24"/>
          <w:szCs w:val="24"/>
        </w:rPr>
        <w:t xml:space="preserve"> </w:t>
      </w:r>
      <w:r w:rsidR="6E8A405B" w:rsidRPr="002101A6">
        <w:rPr>
          <w:rFonts w:ascii="Times New Roman" w:eastAsia="Times New Roman" w:hAnsi="Times New Roman" w:cs="Times New Roman"/>
          <w:sz w:val="24"/>
          <w:szCs w:val="24"/>
        </w:rPr>
        <w:t>krediidiasutuste seadust (</w:t>
      </w:r>
      <w:r w:rsidR="27424932" w:rsidRPr="002101A6">
        <w:rPr>
          <w:rFonts w:ascii="Times New Roman" w:eastAsia="Times New Roman" w:hAnsi="Times New Roman" w:cs="Times New Roman"/>
          <w:color w:val="202020"/>
          <w:sz w:val="24"/>
          <w:szCs w:val="24"/>
        </w:rPr>
        <w:t>RT I, 03.12.2024, 12</w:t>
      </w:r>
      <w:r w:rsidR="6E8A405B" w:rsidRPr="002101A6">
        <w:rPr>
          <w:rFonts w:ascii="Times New Roman" w:eastAsia="Times New Roman" w:hAnsi="Times New Roman" w:cs="Times New Roman"/>
          <w:sz w:val="24"/>
          <w:szCs w:val="24"/>
        </w:rPr>
        <w:t>), krediidiinkassode ja</w:t>
      </w:r>
      <w:r w:rsidR="008E3962" w:rsidRPr="002101A6">
        <w:rPr>
          <w:rFonts w:ascii="Times New Roman" w:eastAsia="Times New Roman" w:hAnsi="Times New Roman" w:cs="Times New Roman"/>
          <w:sz w:val="24"/>
          <w:szCs w:val="24"/>
        </w:rPr>
        <w:t xml:space="preserve"> </w:t>
      </w:r>
      <w:r w:rsidR="6E8A405B" w:rsidRPr="002101A6">
        <w:rPr>
          <w:rFonts w:ascii="Times New Roman" w:eastAsia="Times New Roman" w:hAnsi="Times New Roman" w:cs="Times New Roman"/>
          <w:sz w:val="24"/>
          <w:szCs w:val="24"/>
        </w:rPr>
        <w:t>ostjate seadust (</w:t>
      </w:r>
      <w:r w:rsidR="5E88E695" w:rsidRPr="002101A6">
        <w:rPr>
          <w:rFonts w:ascii="Times New Roman" w:eastAsia="Times New Roman" w:hAnsi="Times New Roman" w:cs="Times New Roman"/>
          <w:color w:val="202020"/>
          <w:sz w:val="24"/>
          <w:szCs w:val="24"/>
        </w:rPr>
        <w:t>RT I, 31.12.2024, 45</w:t>
      </w:r>
      <w:r w:rsidR="6E8A405B" w:rsidRPr="002101A6">
        <w:rPr>
          <w:rFonts w:ascii="Times New Roman" w:eastAsia="Times New Roman" w:hAnsi="Times New Roman" w:cs="Times New Roman"/>
          <w:sz w:val="24"/>
          <w:szCs w:val="24"/>
        </w:rPr>
        <w:t xml:space="preserve">), </w:t>
      </w:r>
      <w:r w:rsidR="365E10D0" w:rsidRPr="002101A6">
        <w:rPr>
          <w:rFonts w:ascii="Times New Roman" w:eastAsia="Times New Roman" w:hAnsi="Times New Roman" w:cs="Times New Roman"/>
          <w:sz w:val="24"/>
          <w:szCs w:val="24"/>
        </w:rPr>
        <w:t>makseasutuste ja e-raha asutuste seadust (</w:t>
      </w:r>
      <w:r w:rsidR="49E20495" w:rsidRPr="002101A6">
        <w:rPr>
          <w:rFonts w:ascii="Times New Roman" w:eastAsia="Times New Roman" w:hAnsi="Times New Roman" w:cs="Times New Roman"/>
          <w:color w:val="202020"/>
          <w:sz w:val="24"/>
          <w:szCs w:val="24"/>
        </w:rPr>
        <w:t>RT I, 11.10.2024, 16</w:t>
      </w:r>
      <w:r w:rsidR="365E10D0" w:rsidRPr="002101A6">
        <w:rPr>
          <w:rFonts w:ascii="Times New Roman" w:eastAsia="Times New Roman" w:hAnsi="Times New Roman" w:cs="Times New Roman"/>
          <w:sz w:val="24"/>
          <w:szCs w:val="24"/>
        </w:rPr>
        <w:t>), raamatupidamise seadust (</w:t>
      </w:r>
      <w:r w:rsidR="30FE31B8" w:rsidRPr="002101A6">
        <w:rPr>
          <w:rFonts w:ascii="Times New Roman" w:eastAsia="Times New Roman" w:hAnsi="Times New Roman" w:cs="Times New Roman"/>
          <w:color w:val="202020"/>
          <w:sz w:val="24"/>
          <w:szCs w:val="24"/>
        </w:rPr>
        <w:t>RT I, 07.01.2025, 11</w:t>
      </w:r>
      <w:r w:rsidR="365E10D0" w:rsidRPr="002101A6">
        <w:rPr>
          <w:rFonts w:ascii="Times New Roman" w:eastAsia="Times New Roman" w:hAnsi="Times New Roman" w:cs="Times New Roman"/>
          <w:sz w:val="24"/>
          <w:szCs w:val="24"/>
        </w:rPr>
        <w:t>), rahapesu ja terrorismi rahastamise tõkestamise seadust</w:t>
      </w:r>
      <w:r w:rsidR="00F43510" w:rsidRPr="002101A6">
        <w:rPr>
          <w:rFonts w:ascii="Times New Roman" w:eastAsia="Times New Roman" w:hAnsi="Times New Roman" w:cs="Times New Roman"/>
          <w:sz w:val="24"/>
          <w:szCs w:val="24"/>
        </w:rPr>
        <w:t xml:space="preserve"> </w:t>
      </w:r>
      <w:r w:rsidR="6F3AF883" w:rsidRPr="002101A6">
        <w:rPr>
          <w:rFonts w:ascii="Times New Roman" w:eastAsia="Times New Roman" w:hAnsi="Times New Roman" w:cs="Times New Roman"/>
          <w:sz w:val="24"/>
          <w:szCs w:val="24"/>
        </w:rPr>
        <w:t>(</w:t>
      </w:r>
      <w:r w:rsidR="6CFF1003" w:rsidRPr="002101A6">
        <w:rPr>
          <w:rFonts w:ascii="Times New Roman" w:eastAsia="Times New Roman" w:hAnsi="Times New Roman" w:cs="Times New Roman"/>
          <w:color w:val="202020"/>
          <w:sz w:val="24"/>
          <w:szCs w:val="24"/>
        </w:rPr>
        <w:t>RT I, 14.03.2025, 23</w:t>
      </w:r>
      <w:r w:rsidR="6F3AF883" w:rsidRPr="002101A6">
        <w:rPr>
          <w:rFonts w:ascii="Times New Roman" w:eastAsia="Times New Roman" w:hAnsi="Times New Roman" w:cs="Times New Roman"/>
          <w:sz w:val="24"/>
          <w:szCs w:val="24"/>
        </w:rPr>
        <w:t>) ning</w:t>
      </w:r>
      <w:r w:rsidR="008E3962" w:rsidRPr="002101A6">
        <w:rPr>
          <w:rFonts w:ascii="Times New Roman" w:eastAsia="Times New Roman" w:hAnsi="Times New Roman" w:cs="Times New Roman"/>
          <w:sz w:val="24"/>
          <w:szCs w:val="24"/>
        </w:rPr>
        <w:t xml:space="preserve"> väärtpaberituru seadus</w:t>
      </w:r>
      <w:r w:rsidR="0007679D" w:rsidRPr="002101A6">
        <w:rPr>
          <w:rFonts w:ascii="Times New Roman" w:eastAsia="Times New Roman" w:hAnsi="Times New Roman" w:cs="Times New Roman"/>
          <w:sz w:val="24"/>
          <w:szCs w:val="24"/>
        </w:rPr>
        <w:t>t</w:t>
      </w:r>
      <w:r w:rsidR="00B73936" w:rsidRPr="002101A6">
        <w:rPr>
          <w:rFonts w:ascii="Times New Roman" w:eastAsia="Times New Roman" w:hAnsi="Times New Roman" w:cs="Times New Roman"/>
          <w:sz w:val="24"/>
          <w:szCs w:val="24"/>
        </w:rPr>
        <w:t xml:space="preserve"> (RT I, </w:t>
      </w:r>
      <w:r w:rsidR="0007679D" w:rsidRPr="002101A6">
        <w:rPr>
          <w:rFonts w:ascii="Times New Roman" w:eastAsia="Times New Roman" w:hAnsi="Times New Roman" w:cs="Times New Roman"/>
          <w:sz w:val="24"/>
          <w:szCs w:val="24"/>
        </w:rPr>
        <w:t>07</w:t>
      </w:r>
      <w:r w:rsidR="58ECAE15" w:rsidRPr="002101A6">
        <w:rPr>
          <w:rFonts w:ascii="Times New Roman" w:eastAsia="Times New Roman" w:hAnsi="Times New Roman" w:cs="Times New Roman"/>
          <w:sz w:val="24"/>
          <w:szCs w:val="24"/>
        </w:rPr>
        <w:t>.01.2025, 4</w:t>
      </w:r>
      <w:r w:rsidR="0007679D" w:rsidRPr="002101A6">
        <w:rPr>
          <w:rFonts w:ascii="Times New Roman" w:eastAsia="Times New Roman" w:hAnsi="Times New Roman" w:cs="Times New Roman"/>
          <w:sz w:val="24"/>
          <w:szCs w:val="24"/>
        </w:rPr>
        <w:t>)</w:t>
      </w:r>
      <w:r w:rsidRPr="002101A6">
        <w:rPr>
          <w:rFonts w:ascii="Times New Roman" w:eastAsia="Times New Roman" w:hAnsi="Times New Roman" w:cs="Times New Roman"/>
          <w:sz w:val="24"/>
          <w:szCs w:val="24"/>
        </w:rPr>
        <w:t>.</w:t>
      </w:r>
    </w:p>
    <w:p w14:paraId="16F7F63F" w14:textId="7FAB9109" w:rsidR="0059734F" w:rsidRPr="002101A6" w:rsidRDefault="0059734F"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Eelnõu seadusena vastuvõtmiseks on vajalik Riigikogu </w:t>
      </w:r>
      <w:r w:rsidR="00DE7A5F" w:rsidRPr="002101A6">
        <w:rPr>
          <w:rFonts w:ascii="Times New Roman" w:hAnsi="Times New Roman" w:cs="Times New Roman"/>
          <w:sz w:val="24"/>
          <w:szCs w:val="24"/>
        </w:rPr>
        <w:t xml:space="preserve">koosseisu </w:t>
      </w:r>
      <w:r w:rsidRPr="002101A6">
        <w:rPr>
          <w:rFonts w:ascii="Times New Roman" w:hAnsi="Times New Roman" w:cs="Times New Roman"/>
          <w:sz w:val="24"/>
          <w:szCs w:val="24"/>
        </w:rPr>
        <w:t>poolthäälte enamus.</w:t>
      </w:r>
    </w:p>
    <w:p w14:paraId="41CBB244" w14:textId="6A1B8350" w:rsidR="6C8157BE" w:rsidRPr="002101A6" w:rsidRDefault="6C8157BE" w:rsidP="6C8157BE">
      <w:pPr>
        <w:spacing w:before="120" w:after="120" w:line="240" w:lineRule="auto"/>
        <w:jc w:val="both"/>
        <w:rPr>
          <w:rFonts w:ascii="Times New Roman" w:hAnsi="Times New Roman" w:cs="Times New Roman"/>
          <w:sz w:val="24"/>
          <w:szCs w:val="24"/>
        </w:rPr>
      </w:pPr>
    </w:p>
    <w:p w14:paraId="63B0E6A3" w14:textId="77777777" w:rsidR="00925796" w:rsidRPr="007133DC" w:rsidRDefault="0FA218A4" w:rsidP="00823359">
      <w:pPr>
        <w:pStyle w:val="Pealkiri1"/>
        <w:rPr>
          <w:rFonts w:ascii="Times New Roman" w:hAnsi="Times New Roman" w:cs="Times New Roman"/>
          <w:b/>
          <w:bCs/>
          <w:color w:val="auto"/>
          <w:sz w:val="24"/>
          <w:szCs w:val="24"/>
        </w:rPr>
      </w:pPr>
      <w:bookmarkStart w:id="10" w:name="_Toc152016195"/>
      <w:bookmarkStart w:id="11" w:name="_Toc197356582"/>
      <w:r w:rsidRPr="007133DC">
        <w:rPr>
          <w:rFonts w:ascii="Times New Roman" w:hAnsi="Times New Roman" w:cs="Times New Roman"/>
          <w:b/>
          <w:bCs/>
          <w:color w:val="auto"/>
          <w:sz w:val="24"/>
          <w:szCs w:val="24"/>
        </w:rPr>
        <w:t>2. Seaduse eesmärk</w:t>
      </w:r>
      <w:bookmarkEnd w:id="10"/>
      <w:bookmarkEnd w:id="11"/>
      <w:r w:rsidRPr="007133DC">
        <w:rPr>
          <w:rFonts w:ascii="Times New Roman" w:hAnsi="Times New Roman" w:cs="Times New Roman"/>
          <w:b/>
          <w:bCs/>
          <w:color w:val="auto"/>
          <w:sz w:val="24"/>
          <w:szCs w:val="24"/>
        </w:rPr>
        <w:t xml:space="preserve"> </w:t>
      </w:r>
    </w:p>
    <w:p w14:paraId="29BFB593" w14:textId="5936D1B5" w:rsidR="00972DCA" w:rsidRPr="002101A6" w:rsidRDefault="6DEF4320"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Seaduse</w:t>
      </w:r>
      <w:r w:rsidR="782856CB" w:rsidRPr="002101A6">
        <w:rPr>
          <w:rFonts w:ascii="Times New Roman" w:hAnsi="Times New Roman" w:cs="Times New Roman"/>
          <w:sz w:val="24"/>
          <w:szCs w:val="24"/>
        </w:rPr>
        <w:t>elnõu peamise</w:t>
      </w:r>
      <w:r w:rsidR="7FEAA5B2" w:rsidRPr="002101A6">
        <w:rPr>
          <w:rFonts w:ascii="Times New Roman" w:hAnsi="Times New Roman" w:cs="Times New Roman"/>
          <w:sz w:val="24"/>
          <w:szCs w:val="24"/>
        </w:rPr>
        <w:t>ks</w:t>
      </w:r>
      <w:r w:rsidR="782856CB" w:rsidRPr="002101A6">
        <w:rPr>
          <w:rFonts w:ascii="Times New Roman" w:hAnsi="Times New Roman" w:cs="Times New Roman"/>
          <w:sz w:val="24"/>
          <w:szCs w:val="24"/>
        </w:rPr>
        <w:t xml:space="preserve"> eesmärg</w:t>
      </w:r>
      <w:r w:rsidR="2FC6276C" w:rsidRPr="002101A6">
        <w:rPr>
          <w:rFonts w:ascii="Times New Roman" w:hAnsi="Times New Roman" w:cs="Times New Roman"/>
          <w:sz w:val="24"/>
          <w:szCs w:val="24"/>
        </w:rPr>
        <w:t xml:space="preserve">iks </w:t>
      </w:r>
      <w:r w:rsidR="782856CB" w:rsidRPr="002101A6">
        <w:rPr>
          <w:rFonts w:ascii="Times New Roman" w:hAnsi="Times New Roman" w:cs="Times New Roman"/>
          <w:sz w:val="24"/>
          <w:szCs w:val="24"/>
        </w:rPr>
        <w:t>on</w:t>
      </w:r>
      <w:r w:rsidR="728C47A6" w:rsidRPr="002101A6">
        <w:rPr>
          <w:rFonts w:ascii="Times New Roman" w:hAnsi="Times New Roman" w:cs="Times New Roman"/>
          <w:sz w:val="24"/>
          <w:szCs w:val="24"/>
        </w:rPr>
        <w:t xml:space="preserve"> </w:t>
      </w:r>
      <w:r w:rsidR="084028FD" w:rsidRPr="002101A6">
        <w:rPr>
          <w:rFonts w:ascii="Times New Roman" w:hAnsi="Times New Roman" w:cs="Times New Roman"/>
          <w:sz w:val="24"/>
          <w:szCs w:val="24"/>
        </w:rPr>
        <w:t>siseaudi</w:t>
      </w:r>
      <w:r w:rsidR="6F71E3A1" w:rsidRPr="002101A6">
        <w:rPr>
          <w:rFonts w:ascii="Times New Roman" w:hAnsi="Times New Roman" w:cs="Times New Roman"/>
          <w:sz w:val="24"/>
          <w:szCs w:val="24"/>
        </w:rPr>
        <w:t>i</w:t>
      </w:r>
      <w:r w:rsidR="084028FD" w:rsidRPr="002101A6">
        <w:rPr>
          <w:rFonts w:ascii="Times New Roman" w:hAnsi="Times New Roman" w:cs="Times New Roman"/>
          <w:sz w:val="24"/>
          <w:szCs w:val="24"/>
        </w:rPr>
        <w:t>t</w:t>
      </w:r>
      <w:r w:rsidR="3541A853" w:rsidRPr="002101A6">
        <w:rPr>
          <w:rFonts w:ascii="Times New Roman" w:hAnsi="Times New Roman" w:cs="Times New Roman"/>
          <w:sz w:val="24"/>
          <w:szCs w:val="24"/>
        </w:rPr>
        <w:t>or</w:t>
      </w:r>
      <w:r w:rsidR="084028FD" w:rsidRPr="002101A6">
        <w:rPr>
          <w:rFonts w:ascii="Times New Roman" w:hAnsi="Times New Roman" w:cs="Times New Roman"/>
          <w:sz w:val="24"/>
          <w:szCs w:val="24"/>
        </w:rPr>
        <w:t xml:space="preserve">i </w:t>
      </w:r>
      <w:r w:rsidR="47149E98" w:rsidRPr="002101A6">
        <w:rPr>
          <w:rFonts w:ascii="Times New Roman" w:hAnsi="Times New Roman" w:cs="Times New Roman"/>
          <w:sz w:val="24"/>
          <w:szCs w:val="24"/>
        </w:rPr>
        <w:t xml:space="preserve">kutsetegevuse </w:t>
      </w:r>
      <w:r w:rsidR="084028FD" w:rsidRPr="002101A6">
        <w:rPr>
          <w:rFonts w:ascii="Times New Roman" w:hAnsi="Times New Roman" w:cs="Times New Roman"/>
          <w:sz w:val="24"/>
          <w:szCs w:val="24"/>
        </w:rPr>
        <w:t xml:space="preserve">aja- ja asjakohastamine. </w:t>
      </w:r>
      <w:r w:rsidR="039AE149" w:rsidRPr="002101A6">
        <w:rPr>
          <w:rFonts w:ascii="Times New Roman" w:hAnsi="Times New Roman" w:cs="Times New Roman"/>
          <w:sz w:val="24"/>
          <w:szCs w:val="24"/>
        </w:rPr>
        <w:t>Selleks tunnistatakse kehtetuks kohustus omada täidesaatva riigivõimu</w:t>
      </w:r>
      <w:r w:rsidR="1AA394A6" w:rsidRPr="002101A6">
        <w:rPr>
          <w:rFonts w:ascii="Times New Roman" w:hAnsi="Times New Roman" w:cs="Times New Roman"/>
          <w:sz w:val="24"/>
          <w:szCs w:val="24"/>
        </w:rPr>
        <w:t xml:space="preserve"> asutuses sise</w:t>
      </w:r>
      <w:r w:rsidR="039AE149" w:rsidRPr="002101A6">
        <w:rPr>
          <w:rFonts w:ascii="Times New Roman" w:hAnsi="Times New Roman" w:cs="Times New Roman"/>
          <w:sz w:val="24"/>
          <w:szCs w:val="24"/>
        </w:rPr>
        <w:t>a</w:t>
      </w:r>
      <w:r w:rsidR="1AA394A6" w:rsidRPr="002101A6">
        <w:rPr>
          <w:rFonts w:ascii="Times New Roman" w:hAnsi="Times New Roman" w:cs="Times New Roman"/>
          <w:sz w:val="24"/>
          <w:szCs w:val="24"/>
        </w:rPr>
        <w:t>udiitorina</w:t>
      </w:r>
      <w:r w:rsidR="039AE149" w:rsidRPr="002101A6">
        <w:rPr>
          <w:rFonts w:ascii="Times New Roman" w:hAnsi="Times New Roman" w:cs="Times New Roman"/>
          <w:sz w:val="24"/>
          <w:szCs w:val="24"/>
        </w:rPr>
        <w:t xml:space="preserve"> töötamisel</w:t>
      </w:r>
      <w:r w:rsidR="00703915" w:rsidRPr="002101A6">
        <w:rPr>
          <w:rFonts w:ascii="Times New Roman" w:hAnsi="Times New Roman" w:cs="Times New Roman"/>
          <w:sz w:val="24"/>
          <w:szCs w:val="24"/>
        </w:rPr>
        <w:t xml:space="preserve"> siseaudiitori kutset</w:t>
      </w:r>
      <w:r w:rsidR="039AE149" w:rsidRPr="002101A6">
        <w:rPr>
          <w:rFonts w:ascii="Times New Roman" w:hAnsi="Times New Roman" w:cs="Times New Roman"/>
          <w:sz w:val="24"/>
          <w:szCs w:val="24"/>
        </w:rPr>
        <w:t xml:space="preserve">. </w:t>
      </w:r>
      <w:commentRangeStart w:id="12"/>
      <w:r w:rsidR="486F32E5" w:rsidRPr="002101A6">
        <w:rPr>
          <w:rFonts w:ascii="Times New Roman" w:hAnsi="Times New Roman" w:cs="Times New Roman"/>
          <w:sz w:val="24"/>
          <w:szCs w:val="24"/>
        </w:rPr>
        <w:t xml:space="preserve">Muudatuse tulemusena ei ole </w:t>
      </w:r>
      <w:r w:rsidR="2F4C8F3F" w:rsidRPr="002101A6">
        <w:rPr>
          <w:rFonts w:ascii="Times New Roman" w:hAnsi="Times New Roman" w:cs="Times New Roman"/>
          <w:sz w:val="24"/>
          <w:szCs w:val="24"/>
        </w:rPr>
        <w:t xml:space="preserve">nimetatud </w:t>
      </w:r>
      <w:r w:rsidR="486F32E5" w:rsidRPr="002101A6">
        <w:rPr>
          <w:rFonts w:ascii="Times New Roman" w:hAnsi="Times New Roman" w:cs="Times New Roman"/>
          <w:sz w:val="24"/>
          <w:szCs w:val="24"/>
        </w:rPr>
        <w:t>asutuses</w:t>
      </w:r>
      <w:r w:rsidR="2F863E11" w:rsidRPr="002101A6">
        <w:rPr>
          <w:rFonts w:ascii="Times New Roman" w:hAnsi="Times New Roman" w:cs="Times New Roman"/>
          <w:sz w:val="24"/>
          <w:szCs w:val="24"/>
        </w:rPr>
        <w:t xml:space="preserve"> </w:t>
      </w:r>
      <w:r w:rsidR="486F32E5" w:rsidRPr="002101A6">
        <w:rPr>
          <w:rFonts w:ascii="Times New Roman" w:hAnsi="Times New Roman" w:cs="Times New Roman"/>
          <w:sz w:val="24"/>
          <w:szCs w:val="24"/>
        </w:rPr>
        <w:t xml:space="preserve">siseaudiitorina töötamiseks </w:t>
      </w:r>
      <w:r w:rsidR="00703915" w:rsidRPr="002101A6">
        <w:rPr>
          <w:rFonts w:ascii="Times New Roman" w:hAnsi="Times New Roman" w:cs="Times New Roman"/>
          <w:sz w:val="24"/>
          <w:szCs w:val="24"/>
        </w:rPr>
        <w:t xml:space="preserve">vaja </w:t>
      </w:r>
      <w:r w:rsidR="50DCE213" w:rsidRPr="002101A6">
        <w:rPr>
          <w:rFonts w:ascii="Times New Roman" w:hAnsi="Times New Roman" w:cs="Times New Roman"/>
          <w:sz w:val="24"/>
          <w:szCs w:val="24"/>
        </w:rPr>
        <w:t xml:space="preserve">omada </w:t>
      </w:r>
      <w:r w:rsidR="51231477" w:rsidRPr="002101A6">
        <w:rPr>
          <w:rFonts w:ascii="Times New Roman" w:hAnsi="Times New Roman" w:cs="Times New Roman"/>
          <w:sz w:val="24"/>
          <w:szCs w:val="24"/>
        </w:rPr>
        <w:t xml:space="preserve">sellekohast </w:t>
      </w:r>
      <w:r w:rsidR="50DCE213" w:rsidRPr="002101A6">
        <w:rPr>
          <w:rFonts w:ascii="Times New Roman" w:hAnsi="Times New Roman" w:cs="Times New Roman"/>
          <w:sz w:val="24"/>
          <w:szCs w:val="24"/>
        </w:rPr>
        <w:t>kutset</w:t>
      </w:r>
      <w:commentRangeEnd w:id="12"/>
      <w:r w:rsidR="00957B31">
        <w:rPr>
          <w:rStyle w:val="Kommentaariviide"/>
        </w:rPr>
        <w:commentReference w:id="12"/>
      </w:r>
      <w:r w:rsidR="486F32E5" w:rsidRPr="002101A6">
        <w:rPr>
          <w:rFonts w:ascii="Times New Roman" w:hAnsi="Times New Roman" w:cs="Times New Roman"/>
          <w:sz w:val="24"/>
          <w:szCs w:val="24"/>
        </w:rPr>
        <w:t xml:space="preserve">, vaid </w:t>
      </w:r>
      <w:r w:rsidR="1C054F41" w:rsidRPr="002101A6">
        <w:rPr>
          <w:rFonts w:ascii="Times New Roman" w:hAnsi="Times New Roman" w:cs="Times New Roman"/>
          <w:sz w:val="24"/>
          <w:szCs w:val="24"/>
        </w:rPr>
        <w:t xml:space="preserve">ametikohale sobivust ja </w:t>
      </w:r>
      <w:r w:rsidR="486F32E5" w:rsidRPr="002101A6">
        <w:rPr>
          <w:rFonts w:ascii="Times New Roman" w:hAnsi="Times New Roman" w:cs="Times New Roman"/>
          <w:sz w:val="24"/>
          <w:szCs w:val="24"/>
        </w:rPr>
        <w:t xml:space="preserve">asjatundlikkust </w:t>
      </w:r>
      <w:r w:rsidR="05248CA9" w:rsidRPr="002101A6">
        <w:rPr>
          <w:rFonts w:ascii="Times New Roman" w:hAnsi="Times New Roman" w:cs="Times New Roman"/>
          <w:sz w:val="24"/>
          <w:szCs w:val="24"/>
        </w:rPr>
        <w:t>saab edaspidi</w:t>
      </w:r>
      <w:r w:rsidR="5B04F3CA" w:rsidRPr="002101A6">
        <w:rPr>
          <w:rFonts w:ascii="Times New Roman" w:hAnsi="Times New Roman" w:cs="Times New Roman"/>
          <w:sz w:val="24"/>
          <w:szCs w:val="24"/>
        </w:rPr>
        <w:t xml:space="preserve"> </w:t>
      </w:r>
      <w:r w:rsidR="26DBD0A2" w:rsidRPr="002101A6">
        <w:rPr>
          <w:rFonts w:ascii="Times New Roman" w:hAnsi="Times New Roman" w:cs="Times New Roman"/>
          <w:sz w:val="24"/>
          <w:szCs w:val="24"/>
        </w:rPr>
        <w:t xml:space="preserve">näidata </w:t>
      </w:r>
      <w:r w:rsidR="486F32E5" w:rsidRPr="002101A6">
        <w:rPr>
          <w:rFonts w:ascii="Times New Roman" w:hAnsi="Times New Roman" w:cs="Times New Roman"/>
          <w:sz w:val="24"/>
          <w:szCs w:val="24"/>
        </w:rPr>
        <w:t xml:space="preserve">muude erinevate </w:t>
      </w:r>
      <w:r w:rsidR="7463A027" w:rsidRPr="002101A6">
        <w:rPr>
          <w:rFonts w:ascii="Times New Roman" w:hAnsi="Times New Roman" w:cs="Times New Roman"/>
          <w:sz w:val="24"/>
          <w:szCs w:val="24"/>
        </w:rPr>
        <w:t xml:space="preserve">kvalifikatsioonide ja </w:t>
      </w:r>
      <w:r w:rsidR="486F32E5" w:rsidRPr="002101A6">
        <w:rPr>
          <w:rFonts w:ascii="Times New Roman" w:hAnsi="Times New Roman" w:cs="Times New Roman"/>
          <w:sz w:val="24"/>
          <w:szCs w:val="24"/>
        </w:rPr>
        <w:t xml:space="preserve">sertifikaatidega. </w:t>
      </w:r>
      <w:r w:rsidR="7E7E94AE" w:rsidRPr="002101A6">
        <w:rPr>
          <w:rFonts w:ascii="Times New Roman" w:hAnsi="Times New Roman" w:cs="Times New Roman"/>
          <w:sz w:val="24"/>
          <w:szCs w:val="24"/>
        </w:rPr>
        <w:t>Siseaudiitori kutse omamise kohustuse kehtetuks tunnistamine toob endaga kaasa</w:t>
      </w:r>
      <w:r w:rsidR="675679E0" w:rsidRPr="002101A6">
        <w:rPr>
          <w:rFonts w:ascii="Times New Roman" w:hAnsi="Times New Roman" w:cs="Times New Roman"/>
          <w:sz w:val="24"/>
          <w:szCs w:val="24"/>
        </w:rPr>
        <w:t xml:space="preserve"> </w:t>
      </w:r>
      <w:proofErr w:type="spellStart"/>
      <w:r w:rsidR="7E7E94AE" w:rsidRPr="002101A6">
        <w:rPr>
          <w:rFonts w:ascii="Times New Roman" w:hAnsi="Times New Roman" w:cs="Times New Roman"/>
          <w:sz w:val="24"/>
          <w:szCs w:val="24"/>
        </w:rPr>
        <w:t>AudS-is</w:t>
      </w:r>
      <w:proofErr w:type="spellEnd"/>
      <w:r w:rsidR="7E7E94AE" w:rsidRPr="002101A6">
        <w:rPr>
          <w:rFonts w:ascii="Times New Roman" w:hAnsi="Times New Roman" w:cs="Times New Roman"/>
          <w:sz w:val="24"/>
          <w:szCs w:val="24"/>
        </w:rPr>
        <w:t xml:space="preserve"> sätestatud kogu siseaudiitorit puudutava regulatsiooni </w:t>
      </w:r>
      <w:r w:rsidR="5BF3E2F9" w:rsidRPr="002101A6">
        <w:rPr>
          <w:rFonts w:ascii="Times New Roman" w:hAnsi="Times New Roman" w:cs="Times New Roman"/>
          <w:sz w:val="24"/>
          <w:szCs w:val="24"/>
        </w:rPr>
        <w:t>kehtetuks tunnistamise</w:t>
      </w:r>
      <w:r w:rsidR="34BD228B" w:rsidRPr="002101A6">
        <w:rPr>
          <w:rFonts w:ascii="Times New Roman" w:hAnsi="Times New Roman" w:cs="Times New Roman"/>
          <w:sz w:val="24"/>
          <w:szCs w:val="24"/>
        </w:rPr>
        <w:t>.</w:t>
      </w:r>
    </w:p>
    <w:p w14:paraId="1A4FB46C" w14:textId="2E1BA52F" w:rsidR="00972DCA" w:rsidRDefault="1C0BACD1" w:rsidP="6C8157BE">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hAnsi="Times New Roman" w:cs="Times New Roman"/>
          <w:sz w:val="24"/>
          <w:szCs w:val="24"/>
        </w:rPr>
        <w:t xml:space="preserve">Ajendiks </w:t>
      </w:r>
      <w:r w:rsidR="6F8C8062" w:rsidRPr="002101A6">
        <w:rPr>
          <w:rFonts w:ascii="Times New Roman" w:hAnsi="Times New Roman" w:cs="Times New Roman"/>
          <w:sz w:val="24"/>
          <w:szCs w:val="24"/>
        </w:rPr>
        <w:t xml:space="preserve">kehtivate õigusnormide ning reaalse </w:t>
      </w:r>
      <w:r w:rsidR="62137E77" w:rsidRPr="002101A6">
        <w:rPr>
          <w:rFonts w:ascii="Times New Roman" w:hAnsi="Times New Roman" w:cs="Times New Roman"/>
          <w:sz w:val="24"/>
          <w:szCs w:val="24"/>
        </w:rPr>
        <w:t>olukorra ülevaatamiseks</w:t>
      </w:r>
      <w:r w:rsidR="7646996F" w:rsidRPr="002101A6">
        <w:rPr>
          <w:rFonts w:ascii="Times New Roman" w:hAnsi="Times New Roman" w:cs="Times New Roman"/>
          <w:sz w:val="24"/>
          <w:szCs w:val="24"/>
        </w:rPr>
        <w:t xml:space="preserve"> </w:t>
      </w:r>
      <w:r w:rsidR="15BE5247" w:rsidRPr="002101A6">
        <w:rPr>
          <w:rFonts w:ascii="Times New Roman" w:hAnsi="Times New Roman" w:cs="Times New Roman"/>
          <w:sz w:val="24"/>
          <w:szCs w:val="24"/>
        </w:rPr>
        <w:t xml:space="preserve">ja vajaduste hindamiseks </w:t>
      </w:r>
      <w:r w:rsidR="6F8C8062" w:rsidRPr="002101A6">
        <w:rPr>
          <w:rFonts w:ascii="Times New Roman" w:hAnsi="Times New Roman" w:cs="Times New Roman"/>
          <w:sz w:val="24"/>
          <w:szCs w:val="24"/>
        </w:rPr>
        <w:t xml:space="preserve">oli IIA otsus lõpetada alates 2021. aasta 1. </w:t>
      </w:r>
      <w:r w:rsidR="50300021" w:rsidRPr="002101A6">
        <w:rPr>
          <w:rFonts w:ascii="Times New Roman" w:hAnsi="Times New Roman" w:cs="Times New Roman"/>
          <w:sz w:val="24"/>
          <w:szCs w:val="24"/>
        </w:rPr>
        <w:t xml:space="preserve">juulist </w:t>
      </w:r>
      <w:r w:rsidR="6F8C8062" w:rsidRPr="002101A6">
        <w:rPr>
          <w:rFonts w:ascii="Times New Roman" w:hAnsi="Times New Roman" w:cs="Times New Roman"/>
          <w:sz w:val="24"/>
          <w:szCs w:val="24"/>
        </w:rPr>
        <w:t>CGAP</w:t>
      </w:r>
      <w:r w:rsidR="0013574B" w:rsidRPr="002101A6">
        <w:rPr>
          <w:rFonts w:ascii="Times New Roman" w:hAnsi="Times New Roman" w:cs="Times New Roman"/>
          <w:sz w:val="24"/>
          <w:szCs w:val="24"/>
          <w:vertAlign w:val="superscript"/>
        </w:rPr>
        <w:t>®</w:t>
      </w:r>
      <w:r w:rsidR="6F8C8062" w:rsidRPr="002101A6">
        <w:rPr>
          <w:rFonts w:ascii="Times New Roman" w:hAnsi="Times New Roman" w:cs="Times New Roman"/>
          <w:sz w:val="24"/>
          <w:szCs w:val="24"/>
        </w:rPr>
        <w:t xml:space="preserve">-i sertifikaadi väljastamine, </w:t>
      </w:r>
      <w:r w:rsidR="75B386FB" w:rsidRPr="002101A6">
        <w:rPr>
          <w:rFonts w:ascii="Times New Roman" w:hAnsi="Times New Roman" w:cs="Times New Roman"/>
          <w:sz w:val="24"/>
          <w:szCs w:val="24"/>
        </w:rPr>
        <w:t>mis oli Eestis avaliku sektori üksuse siseaudiitori kutsetaseme andmise üheks eelduseks.</w:t>
      </w:r>
      <w:r w:rsidR="6DCBDA0F" w:rsidRPr="002101A6">
        <w:rPr>
          <w:rFonts w:ascii="Times New Roman" w:hAnsi="Times New Roman" w:cs="Times New Roman"/>
          <w:sz w:val="24"/>
          <w:szCs w:val="24"/>
        </w:rPr>
        <w:t xml:space="preserve"> Samuti</w:t>
      </w:r>
      <w:r w:rsidR="75B386FB" w:rsidRPr="002101A6">
        <w:rPr>
          <w:rFonts w:ascii="Times New Roman" w:hAnsi="Times New Roman" w:cs="Times New Roman"/>
          <w:sz w:val="24"/>
          <w:szCs w:val="24"/>
        </w:rPr>
        <w:t xml:space="preserve"> oli ajendiks </w:t>
      </w:r>
      <w:r w:rsidR="6F8C8062" w:rsidRPr="002101A6">
        <w:rPr>
          <w:rFonts w:ascii="Times New Roman" w:hAnsi="Times New Roman" w:cs="Times New Roman"/>
          <w:sz w:val="24"/>
          <w:szCs w:val="24"/>
        </w:rPr>
        <w:t xml:space="preserve">viimastel aastatel probleemiks </w:t>
      </w:r>
      <w:r w:rsidR="072634D3" w:rsidRPr="002101A6">
        <w:rPr>
          <w:rFonts w:ascii="Times New Roman" w:hAnsi="Times New Roman" w:cs="Times New Roman"/>
          <w:sz w:val="24"/>
          <w:szCs w:val="24"/>
        </w:rPr>
        <w:t xml:space="preserve">kujunenud </w:t>
      </w:r>
      <w:proofErr w:type="spellStart"/>
      <w:r w:rsidR="6F8C8062" w:rsidRPr="002101A6">
        <w:rPr>
          <w:rFonts w:ascii="Times New Roman" w:hAnsi="Times New Roman" w:cs="Times New Roman"/>
          <w:sz w:val="24"/>
          <w:szCs w:val="24"/>
        </w:rPr>
        <w:t>AudS-is</w:t>
      </w:r>
      <w:proofErr w:type="spellEnd"/>
      <w:r w:rsidR="6F8C8062" w:rsidRPr="002101A6">
        <w:rPr>
          <w:rFonts w:ascii="Times New Roman" w:hAnsi="Times New Roman" w:cs="Times New Roman"/>
          <w:sz w:val="24"/>
          <w:szCs w:val="24"/>
        </w:rPr>
        <w:t xml:space="preserve"> ja Vabariigi Valitsuse 4. oktoobri 2012. a määruses nr 79 „Täidesaatva riigivõimu asutuse </w:t>
      </w:r>
      <w:proofErr w:type="spellStart"/>
      <w:r w:rsidR="6F8C8062" w:rsidRPr="002101A6">
        <w:rPr>
          <w:rFonts w:ascii="Times New Roman" w:hAnsi="Times New Roman" w:cs="Times New Roman"/>
          <w:sz w:val="24"/>
          <w:szCs w:val="24"/>
        </w:rPr>
        <w:t>siseauditeerimise</w:t>
      </w:r>
      <w:proofErr w:type="spellEnd"/>
      <w:r w:rsidR="6F8C8062" w:rsidRPr="002101A6">
        <w:rPr>
          <w:rFonts w:ascii="Times New Roman" w:hAnsi="Times New Roman" w:cs="Times New Roman"/>
          <w:sz w:val="24"/>
          <w:szCs w:val="24"/>
        </w:rPr>
        <w:t xml:space="preserve"> üldeeskiri“ sätestatud siseauditi</w:t>
      </w:r>
      <w:r w:rsidR="6F8C8062" w:rsidRPr="002101A6">
        <w:rPr>
          <w:rFonts w:ascii="Times New Roman" w:eastAsia="Times New Roman" w:hAnsi="Times New Roman" w:cs="Times New Roman"/>
          <w:color w:val="000000" w:themeColor="text1"/>
          <w:sz w:val="24"/>
          <w:szCs w:val="24"/>
        </w:rPr>
        <w:t xml:space="preserve"> juhtimise ja korraldamise ning selle kvaliteedi tagamise regulatsioonide </w:t>
      </w:r>
      <w:r w:rsidR="553D71B3" w:rsidRPr="002101A6">
        <w:rPr>
          <w:rFonts w:ascii="Times New Roman" w:eastAsia="Times New Roman" w:hAnsi="Times New Roman" w:cs="Times New Roman"/>
          <w:color w:val="000000" w:themeColor="text1"/>
          <w:sz w:val="24"/>
          <w:szCs w:val="24"/>
        </w:rPr>
        <w:t>järgim</w:t>
      </w:r>
      <w:r w:rsidR="0E74D8A5" w:rsidRPr="002101A6">
        <w:rPr>
          <w:rFonts w:ascii="Times New Roman" w:eastAsia="Times New Roman" w:hAnsi="Times New Roman" w:cs="Times New Roman"/>
          <w:color w:val="000000" w:themeColor="text1"/>
          <w:sz w:val="24"/>
          <w:szCs w:val="24"/>
        </w:rPr>
        <w:t>ata jätmine</w:t>
      </w:r>
      <w:r w:rsidR="6F8C8062" w:rsidRPr="002101A6">
        <w:rPr>
          <w:rFonts w:ascii="Times New Roman" w:eastAsia="Times New Roman" w:hAnsi="Times New Roman" w:cs="Times New Roman"/>
          <w:color w:val="000000" w:themeColor="text1"/>
          <w:sz w:val="24"/>
          <w:szCs w:val="24"/>
        </w:rPr>
        <w:t xml:space="preserve">. </w:t>
      </w:r>
      <w:r w:rsidR="18AAD74A" w:rsidRPr="002101A6">
        <w:rPr>
          <w:rFonts w:ascii="Times New Roman" w:eastAsia="Times New Roman" w:hAnsi="Times New Roman" w:cs="Times New Roman"/>
          <w:color w:val="000000" w:themeColor="text1"/>
          <w:sz w:val="24"/>
          <w:szCs w:val="24"/>
        </w:rPr>
        <w:t>Siseauditi kutsetegevuse korraldamisega seotud p</w:t>
      </w:r>
      <w:r w:rsidR="6F8C8062" w:rsidRPr="002101A6">
        <w:rPr>
          <w:rFonts w:ascii="Times New Roman" w:eastAsia="Times New Roman" w:hAnsi="Times New Roman" w:cs="Times New Roman"/>
          <w:color w:val="000000" w:themeColor="text1"/>
          <w:sz w:val="24"/>
          <w:szCs w:val="24"/>
        </w:rPr>
        <w:t>eamised raskused on ilmnenud välise kvaliteedihindamise teostamisel ja siseauditi üksusesse nõu</w:t>
      </w:r>
      <w:r w:rsidR="22F501F1" w:rsidRPr="002101A6">
        <w:rPr>
          <w:rFonts w:ascii="Times New Roman" w:eastAsia="Times New Roman" w:hAnsi="Times New Roman" w:cs="Times New Roman"/>
          <w:color w:val="000000" w:themeColor="text1"/>
          <w:sz w:val="24"/>
          <w:szCs w:val="24"/>
        </w:rPr>
        <w:t>etele vastava</w:t>
      </w:r>
      <w:r w:rsidR="6F8C8062" w:rsidRPr="002101A6">
        <w:rPr>
          <w:rFonts w:ascii="Times New Roman" w:eastAsia="Times New Roman" w:hAnsi="Times New Roman" w:cs="Times New Roman"/>
          <w:color w:val="000000" w:themeColor="text1"/>
          <w:sz w:val="24"/>
          <w:szCs w:val="24"/>
        </w:rPr>
        <w:t xml:space="preserve"> kutsetasemega isikute värbamisel. </w:t>
      </w:r>
      <w:proofErr w:type="spellStart"/>
      <w:r w:rsidR="6F8C8062" w:rsidRPr="002101A6">
        <w:rPr>
          <w:rFonts w:ascii="Times New Roman" w:eastAsia="Times New Roman" w:hAnsi="Times New Roman" w:cs="Times New Roman"/>
          <w:color w:val="000000" w:themeColor="text1"/>
          <w:sz w:val="24"/>
          <w:szCs w:val="24"/>
        </w:rPr>
        <w:t>AudS-is</w:t>
      </w:r>
      <w:proofErr w:type="spellEnd"/>
      <w:r w:rsidR="6F8C8062" w:rsidRPr="002101A6">
        <w:rPr>
          <w:rFonts w:ascii="Times New Roman" w:eastAsia="Times New Roman" w:hAnsi="Times New Roman" w:cs="Times New Roman"/>
          <w:color w:val="000000" w:themeColor="text1"/>
          <w:sz w:val="24"/>
          <w:szCs w:val="24"/>
        </w:rPr>
        <w:t xml:space="preserve"> </w:t>
      </w:r>
      <w:r w:rsidR="0031D6B1" w:rsidRPr="002101A6">
        <w:rPr>
          <w:rFonts w:ascii="Times New Roman" w:eastAsia="Times New Roman" w:hAnsi="Times New Roman" w:cs="Times New Roman"/>
          <w:color w:val="000000" w:themeColor="text1"/>
          <w:sz w:val="24"/>
          <w:szCs w:val="24"/>
        </w:rPr>
        <w:t xml:space="preserve">sätestatud </w:t>
      </w:r>
      <w:r w:rsidR="6F8C8062" w:rsidRPr="002101A6">
        <w:rPr>
          <w:rFonts w:ascii="Times New Roman" w:eastAsia="Times New Roman" w:hAnsi="Times New Roman" w:cs="Times New Roman"/>
          <w:color w:val="000000" w:themeColor="text1"/>
          <w:sz w:val="24"/>
          <w:szCs w:val="24"/>
        </w:rPr>
        <w:t>kutsetase</w:t>
      </w:r>
      <w:r w:rsidR="3CA2CEE1" w:rsidRPr="002101A6">
        <w:rPr>
          <w:rFonts w:ascii="Times New Roman" w:eastAsia="Times New Roman" w:hAnsi="Times New Roman" w:cs="Times New Roman"/>
          <w:color w:val="000000" w:themeColor="text1"/>
          <w:sz w:val="24"/>
          <w:szCs w:val="24"/>
        </w:rPr>
        <w:t>me nõuet ei oma</w:t>
      </w:r>
      <w:r w:rsidR="6F8C8062" w:rsidRPr="002101A6">
        <w:rPr>
          <w:rFonts w:ascii="Times New Roman" w:eastAsia="Times New Roman" w:hAnsi="Times New Roman" w:cs="Times New Roman"/>
          <w:color w:val="000000" w:themeColor="text1"/>
          <w:sz w:val="24"/>
          <w:szCs w:val="24"/>
        </w:rPr>
        <w:t xml:space="preserve"> paljud pikaajalise </w:t>
      </w:r>
      <w:r w:rsidR="297A40D1" w:rsidRPr="002101A6">
        <w:rPr>
          <w:rFonts w:ascii="Times New Roman" w:eastAsia="Times New Roman" w:hAnsi="Times New Roman" w:cs="Times New Roman"/>
          <w:color w:val="000000" w:themeColor="text1"/>
          <w:sz w:val="24"/>
          <w:szCs w:val="24"/>
        </w:rPr>
        <w:t>töö</w:t>
      </w:r>
      <w:r w:rsidR="6F8C8062" w:rsidRPr="002101A6">
        <w:rPr>
          <w:rFonts w:ascii="Times New Roman" w:eastAsia="Times New Roman" w:hAnsi="Times New Roman" w:cs="Times New Roman"/>
          <w:color w:val="000000" w:themeColor="text1"/>
          <w:sz w:val="24"/>
          <w:szCs w:val="24"/>
        </w:rPr>
        <w:t>kogemusega avaliku sektori siseaudiitori</w:t>
      </w:r>
      <w:r w:rsidR="4A40CC4F" w:rsidRPr="002101A6">
        <w:rPr>
          <w:rFonts w:ascii="Times New Roman" w:eastAsia="Times New Roman" w:hAnsi="Times New Roman" w:cs="Times New Roman"/>
          <w:color w:val="000000" w:themeColor="text1"/>
          <w:sz w:val="24"/>
          <w:szCs w:val="24"/>
        </w:rPr>
        <w:t>d</w:t>
      </w:r>
      <w:r w:rsidR="6F8C8062" w:rsidRPr="002101A6">
        <w:rPr>
          <w:rFonts w:ascii="Times New Roman" w:eastAsia="Times New Roman" w:hAnsi="Times New Roman" w:cs="Times New Roman"/>
          <w:color w:val="000000" w:themeColor="text1"/>
          <w:sz w:val="24"/>
          <w:szCs w:val="24"/>
        </w:rPr>
        <w:t>,</w:t>
      </w:r>
      <w:r w:rsidR="20142006" w:rsidRPr="002101A6">
        <w:rPr>
          <w:rFonts w:ascii="Times New Roman" w:eastAsia="Times New Roman" w:hAnsi="Times New Roman" w:cs="Times New Roman"/>
          <w:color w:val="000000" w:themeColor="text1"/>
          <w:sz w:val="24"/>
          <w:szCs w:val="24"/>
        </w:rPr>
        <w:t xml:space="preserve"> </w:t>
      </w:r>
      <w:r w:rsidR="2774592E" w:rsidRPr="002101A6">
        <w:rPr>
          <w:rFonts w:ascii="Times New Roman" w:eastAsia="Times New Roman" w:hAnsi="Times New Roman" w:cs="Times New Roman"/>
          <w:color w:val="000000" w:themeColor="text1"/>
          <w:sz w:val="24"/>
          <w:szCs w:val="24"/>
        </w:rPr>
        <w:t>kuna</w:t>
      </w:r>
      <w:r w:rsidR="6F8C8062" w:rsidRPr="002101A6">
        <w:rPr>
          <w:rFonts w:ascii="Times New Roman" w:eastAsia="Times New Roman" w:hAnsi="Times New Roman" w:cs="Times New Roman"/>
          <w:color w:val="000000" w:themeColor="text1"/>
          <w:sz w:val="24"/>
          <w:szCs w:val="24"/>
        </w:rPr>
        <w:t xml:space="preserve"> nad pole sooritanud </w:t>
      </w:r>
      <w:r w:rsidR="579ADF4D" w:rsidRPr="002101A6">
        <w:rPr>
          <w:rFonts w:ascii="Times New Roman" w:eastAsia="Times New Roman" w:hAnsi="Times New Roman" w:cs="Times New Roman"/>
          <w:color w:val="000000" w:themeColor="text1"/>
          <w:sz w:val="24"/>
          <w:szCs w:val="24"/>
        </w:rPr>
        <w:t>kutsetaseme saamiseks vajalikku</w:t>
      </w:r>
      <w:r w:rsidR="6F8C8062" w:rsidRPr="002101A6">
        <w:rPr>
          <w:rFonts w:ascii="Times New Roman" w:eastAsia="Times New Roman" w:hAnsi="Times New Roman" w:cs="Times New Roman"/>
          <w:color w:val="000000" w:themeColor="text1"/>
          <w:sz w:val="24"/>
          <w:szCs w:val="24"/>
        </w:rPr>
        <w:t xml:space="preserve"> CGAP</w:t>
      </w:r>
      <w:r w:rsidR="0013574B" w:rsidRPr="002101A6">
        <w:rPr>
          <w:rFonts w:ascii="Times New Roman" w:hAnsi="Times New Roman" w:cs="Times New Roman"/>
          <w:sz w:val="24"/>
          <w:szCs w:val="24"/>
          <w:vertAlign w:val="superscript"/>
        </w:rPr>
        <w:t>®</w:t>
      </w:r>
      <w:r w:rsidR="6F8C8062" w:rsidRPr="002101A6">
        <w:rPr>
          <w:rFonts w:ascii="Times New Roman" w:eastAsia="Times New Roman" w:hAnsi="Times New Roman" w:cs="Times New Roman"/>
          <w:color w:val="000000" w:themeColor="text1"/>
          <w:sz w:val="24"/>
          <w:szCs w:val="24"/>
        </w:rPr>
        <w:t xml:space="preserve">-i eksamit, mida aastatel 2011–2020 oli võimalik teha ka eesti keeles. Nimetatud asjaolud </w:t>
      </w:r>
      <w:r w:rsidR="7373DC08" w:rsidRPr="002101A6">
        <w:rPr>
          <w:rFonts w:ascii="Times New Roman" w:eastAsia="Times New Roman" w:hAnsi="Times New Roman" w:cs="Times New Roman"/>
          <w:color w:val="000000" w:themeColor="text1"/>
          <w:sz w:val="24"/>
          <w:szCs w:val="24"/>
        </w:rPr>
        <w:t>on toonud</w:t>
      </w:r>
      <w:r w:rsidR="6F8C8062" w:rsidRPr="002101A6">
        <w:rPr>
          <w:rFonts w:ascii="Times New Roman" w:eastAsia="Times New Roman" w:hAnsi="Times New Roman" w:cs="Times New Roman"/>
          <w:color w:val="000000" w:themeColor="text1"/>
          <w:sz w:val="24"/>
          <w:szCs w:val="24"/>
        </w:rPr>
        <w:t xml:space="preserve"> endaga kaasa vajaduse ajakohastada siseaudiitori kutse</w:t>
      </w:r>
      <w:r w:rsidR="75B25A9D" w:rsidRPr="002101A6">
        <w:rPr>
          <w:rFonts w:ascii="Times New Roman" w:eastAsia="Times New Roman" w:hAnsi="Times New Roman" w:cs="Times New Roman"/>
          <w:color w:val="000000" w:themeColor="text1"/>
          <w:sz w:val="24"/>
          <w:szCs w:val="24"/>
        </w:rPr>
        <w:t xml:space="preserve"> </w:t>
      </w:r>
      <w:r w:rsidR="38FD2C3F" w:rsidRPr="002101A6">
        <w:rPr>
          <w:rFonts w:ascii="Times New Roman" w:eastAsia="Times New Roman" w:hAnsi="Times New Roman" w:cs="Times New Roman"/>
          <w:color w:val="000000" w:themeColor="text1"/>
          <w:sz w:val="24"/>
          <w:szCs w:val="24"/>
        </w:rPr>
        <w:t>omamise nõuet</w:t>
      </w:r>
      <w:r w:rsidR="6F8C8062" w:rsidRPr="002101A6">
        <w:rPr>
          <w:rFonts w:ascii="Times New Roman" w:eastAsia="Times New Roman" w:hAnsi="Times New Roman" w:cs="Times New Roman"/>
          <w:color w:val="000000" w:themeColor="text1"/>
          <w:sz w:val="24"/>
          <w:szCs w:val="24"/>
        </w:rPr>
        <w:t xml:space="preserve"> </w:t>
      </w:r>
      <w:r w:rsidR="19680C40" w:rsidRPr="002101A6">
        <w:rPr>
          <w:rFonts w:ascii="Times New Roman" w:eastAsia="Times New Roman" w:hAnsi="Times New Roman" w:cs="Times New Roman"/>
          <w:color w:val="000000" w:themeColor="text1"/>
          <w:sz w:val="24"/>
          <w:szCs w:val="24"/>
        </w:rPr>
        <w:t xml:space="preserve">ja kutsetegevust </w:t>
      </w:r>
      <w:r w:rsidR="6F8C8062" w:rsidRPr="002101A6">
        <w:rPr>
          <w:rFonts w:ascii="Times New Roman" w:eastAsia="Times New Roman" w:hAnsi="Times New Roman" w:cs="Times New Roman"/>
          <w:color w:val="000000" w:themeColor="text1"/>
          <w:sz w:val="24"/>
          <w:szCs w:val="24"/>
        </w:rPr>
        <w:t xml:space="preserve">puudutavaid regulatsioone ning viia need kooskõlla tegelike võimaluste ja vajadustega.  </w:t>
      </w:r>
    </w:p>
    <w:p w14:paraId="2031C4F9" w14:textId="722A05FC" w:rsidR="00CE270A" w:rsidRPr="002101A6" w:rsidRDefault="000161D1" w:rsidP="007C3989">
      <w:pPr>
        <w:spacing w:before="120" w:after="120" w:line="240" w:lineRule="auto"/>
        <w:jc w:val="both"/>
        <w:rPr>
          <w:rFonts w:ascii="Times New Roman" w:eastAsia="Times New Roman" w:hAnsi="Times New Roman" w:cs="Times New Roman"/>
          <w:color w:val="000000" w:themeColor="text1"/>
          <w:sz w:val="24"/>
          <w:szCs w:val="24"/>
        </w:rPr>
      </w:pPr>
      <w:r w:rsidRPr="000161D1">
        <w:rPr>
          <w:rFonts w:ascii="Times New Roman" w:eastAsia="Times New Roman" w:hAnsi="Times New Roman" w:cs="Times New Roman"/>
          <w:color w:val="000000" w:themeColor="text1"/>
          <w:sz w:val="24"/>
          <w:szCs w:val="24"/>
        </w:rPr>
        <w:t xml:space="preserve">Seaduseelnõu väljatöötamiskavatsus on koostatud vastavalt Vabariigi Valitsuse 22. detsembri 2011. a määruse nr 180 „Hea </w:t>
      </w:r>
      <w:proofErr w:type="spellStart"/>
      <w:r w:rsidRPr="000161D1">
        <w:rPr>
          <w:rFonts w:ascii="Times New Roman" w:eastAsia="Times New Roman" w:hAnsi="Times New Roman" w:cs="Times New Roman"/>
          <w:color w:val="000000" w:themeColor="text1"/>
          <w:sz w:val="24"/>
          <w:szCs w:val="24"/>
        </w:rPr>
        <w:t>õigusloome</w:t>
      </w:r>
      <w:proofErr w:type="spellEnd"/>
      <w:r w:rsidRPr="000161D1">
        <w:rPr>
          <w:rFonts w:ascii="Times New Roman" w:eastAsia="Times New Roman" w:hAnsi="Times New Roman" w:cs="Times New Roman"/>
          <w:color w:val="000000" w:themeColor="text1"/>
          <w:sz w:val="24"/>
          <w:szCs w:val="24"/>
        </w:rPr>
        <w:t xml:space="preserve"> ja normitehnika eeskiri“ § 1 lõikes 1 sätestatule ning see on kooskõlastatud ministeeriumide ja huvirühmadega 2023. aasta novembris</w:t>
      </w:r>
      <w:commentRangeStart w:id="13"/>
      <w:r w:rsidRPr="000161D1">
        <w:rPr>
          <w:rFonts w:ascii="Times New Roman" w:eastAsia="Times New Roman" w:hAnsi="Times New Roman" w:cs="Times New Roman"/>
          <w:color w:val="000000" w:themeColor="text1"/>
          <w:sz w:val="24"/>
          <w:szCs w:val="24"/>
        </w:rPr>
        <w:t>.</w:t>
      </w:r>
      <w:commentRangeEnd w:id="13"/>
      <w:r w:rsidR="00483092">
        <w:rPr>
          <w:rStyle w:val="Kommentaariviide"/>
        </w:rPr>
        <w:commentReference w:id="13"/>
      </w:r>
      <w:r w:rsidRPr="000161D1">
        <w:rPr>
          <w:rFonts w:ascii="Times New Roman" w:eastAsia="Times New Roman" w:hAnsi="Times New Roman" w:cs="Times New Roman"/>
          <w:color w:val="000000" w:themeColor="text1"/>
          <w:sz w:val="24"/>
          <w:szCs w:val="24"/>
        </w:rPr>
        <w:t> </w:t>
      </w:r>
    </w:p>
    <w:p w14:paraId="13D75136" w14:textId="69EDC251" w:rsidR="002A6134" w:rsidRPr="007133DC" w:rsidRDefault="00925796" w:rsidP="002112DC">
      <w:pPr>
        <w:pStyle w:val="Pealkiri1"/>
        <w:spacing w:after="240"/>
        <w:rPr>
          <w:rFonts w:ascii="Times New Roman" w:hAnsi="Times New Roman" w:cs="Times New Roman"/>
          <w:b/>
          <w:bCs/>
          <w:color w:val="auto"/>
          <w:sz w:val="24"/>
          <w:szCs w:val="24"/>
        </w:rPr>
      </w:pPr>
      <w:bookmarkStart w:id="14" w:name="_Toc152016196"/>
      <w:bookmarkStart w:id="15" w:name="_Toc197356583"/>
      <w:r w:rsidRPr="007133DC">
        <w:rPr>
          <w:rFonts w:ascii="Times New Roman" w:hAnsi="Times New Roman" w:cs="Times New Roman"/>
          <w:b/>
          <w:bCs/>
          <w:color w:val="auto"/>
          <w:sz w:val="24"/>
          <w:szCs w:val="24"/>
        </w:rPr>
        <w:t>3. Eelnõu sisu ja võrdlev analüüs</w:t>
      </w:r>
      <w:bookmarkEnd w:id="14"/>
      <w:bookmarkEnd w:id="15"/>
    </w:p>
    <w:p w14:paraId="0B618D4F" w14:textId="71EF1AE9" w:rsidR="002A6134" w:rsidRPr="002101A6" w:rsidRDefault="007A4105" w:rsidP="00CE7736">
      <w:pPr>
        <w:pStyle w:val="Loendilik"/>
        <w:numPr>
          <w:ilvl w:val="1"/>
          <w:numId w:val="9"/>
        </w:numPr>
        <w:rPr>
          <w:rFonts w:ascii="Times New Roman" w:hAnsi="Times New Roman" w:cs="Times New Roman"/>
          <w:b/>
          <w:bCs/>
          <w:sz w:val="24"/>
          <w:szCs w:val="24"/>
        </w:rPr>
      </w:pPr>
      <w:r w:rsidRPr="002101A6">
        <w:rPr>
          <w:rFonts w:ascii="Times New Roman" w:hAnsi="Times New Roman" w:cs="Times New Roman"/>
          <w:b/>
          <w:bCs/>
          <w:sz w:val="24"/>
          <w:szCs w:val="24"/>
        </w:rPr>
        <w:t xml:space="preserve"> </w:t>
      </w:r>
      <w:r w:rsidR="721A664B" w:rsidRPr="002101A6">
        <w:rPr>
          <w:rFonts w:ascii="Times New Roman" w:hAnsi="Times New Roman" w:cs="Times New Roman"/>
          <w:b/>
          <w:bCs/>
          <w:color w:val="000000" w:themeColor="text1"/>
          <w:sz w:val="24"/>
          <w:szCs w:val="24"/>
        </w:rPr>
        <w:t>Atesteeritud s</w:t>
      </w:r>
      <w:r w:rsidR="340C5BA1" w:rsidRPr="002101A6">
        <w:rPr>
          <w:rFonts w:ascii="Times New Roman" w:hAnsi="Times New Roman" w:cs="Times New Roman"/>
          <w:b/>
          <w:bCs/>
          <w:color w:val="000000" w:themeColor="text1"/>
          <w:sz w:val="24"/>
          <w:szCs w:val="24"/>
        </w:rPr>
        <w:t>iseaudiitori</w:t>
      </w:r>
      <w:r w:rsidR="62B965B6" w:rsidRPr="002101A6">
        <w:rPr>
          <w:rFonts w:ascii="Times New Roman" w:hAnsi="Times New Roman" w:cs="Times New Roman"/>
          <w:b/>
          <w:bCs/>
          <w:color w:val="000000" w:themeColor="text1"/>
          <w:sz w:val="24"/>
          <w:szCs w:val="24"/>
        </w:rPr>
        <w:t xml:space="preserve"> kutse</w:t>
      </w:r>
      <w:r w:rsidR="340C5BA1" w:rsidRPr="002101A6">
        <w:rPr>
          <w:rFonts w:ascii="Times New Roman" w:hAnsi="Times New Roman" w:cs="Times New Roman"/>
          <w:b/>
          <w:bCs/>
          <w:color w:val="000000" w:themeColor="text1"/>
          <w:sz w:val="24"/>
          <w:szCs w:val="24"/>
        </w:rPr>
        <w:t xml:space="preserve"> ja </w:t>
      </w:r>
      <w:r w:rsidR="0B427653" w:rsidRPr="002101A6">
        <w:rPr>
          <w:rFonts w:ascii="Times New Roman" w:hAnsi="Times New Roman" w:cs="Times New Roman"/>
          <w:b/>
          <w:bCs/>
          <w:color w:val="000000" w:themeColor="text1"/>
          <w:sz w:val="24"/>
          <w:szCs w:val="24"/>
        </w:rPr>
        <w:t>avaliku sektori siseaudiitori kutse</w:t>
      </w:r>
      <w:r w:rsidR="5D56D178" w:rsidRPr="002101A6">
        <w:rPr>
          <w:rFonts w:ascii="Times New Roman" w:hAnsi="Times New Roman" w:cs="Times New Roman"/>
          <w:b/>
          <w:bCs/>
          <w:color w:val="000000" w:themeColor="text1"/>
          <w:sz w:val="24"/>
          <w:szCs w:val="24"/>
        </w:rPr>
        <w:t>taseme</w:t>
      </w:r>
      <w:r w:rsidR="00D23E53" w:rsidRPr="002101A6">
        <w:rPr>
          <w:rFonts w:ascii="Times New Roman" w:hAnsi="Times New Roman" w:cs="Times New Roman"/>
          <w:b/>
          <w:bCs/>
          <w:color w:val="000000" w:themeColor="text1"/>
          <w:sz w:val="24"/>
          <w:szCs w:val="24"/>
        </w:rPr>
        <w:t>t</w:t>
      </w:r>
      <w:r w:rsidR="6F87EAEF" w:rsidRPr="002101A6">
        <w:rPr>
          <w:rFonts w:ascii="Times New Roman" w:hAnsi="Times New Roman" w:cs="Times New Roman"/>
          <w:b/>
          <w:bCs/>
          <w:color w:val="000000" w:themeColor="text1"/>
          <w:sz w:val="24"/>
          <w:szCs w:val="24"/>
        </w:rPr>
        <w:t>e</w:t>
      </w:r>
      <w:r w:rsidR="6DB61799" w:rsidRPr="002101A6">
        <w:rPr>
          <w:rFonts w:ascii="Times New Roman" w:hAnsi="Times New Roman" w:cs="Times New Roman"/>
          <w:b/>
          <w:bCs/>
          <w:color w:val="000000" w:themeColor="text1"/>
          <w:sz w:val="24"/>
          <w:szCs w:val="24"/>
        </w:rPr>
        <w:t xml:space="preserve"> </w:t>
      </w:r>
      <w:r w:rsidR="329F4616" w:rsidRPr="002101A6">
        <w:rPr>
          <w:rFonts w:ascii="Times New Roman" w:hAnsi="Times New Roman" w:cs="Times New Roman"/>
          <w:b/>
          <w:bCs/>
          <w:sz w:val="24"/>
          <w:szCs w:val="24"/>
        </w:rPr>
        <w:t>kaotamise</w:t>
      </w:r>
      <w:r w:rsidR="170A5671" w:rsidRPr="002101A6">
        <w:rPr>
          <w:rFonts w:ascii="Times New Roman" w:hAnsi="Times New Roman" w:cs="Times New Roman"/>
          <w:b/>
          <w:bCs/>
          <w:sz w:val="24"/>
          <w:szCs w:val="24"/>
        </w:rPr>
        <w:t xml:space="preserve"> </w:t>
      </w:r>
      <w:r w:rsidR="340C5BA1" w:rsidRPr="002101A6">
        <w:rPr>
          <w:rFonts w:ascii="Times New Roman" w:hAnsi="Times New Roman" w:cs="Times New Roman"/>
          <w:b/>
          <w:bCs/>
          <w:sz w:val="24"/>
          <w:szCs w:val="24"/>
        </w:rPr>
        <w:t>põhiseaduspärasuse analüüs</w:t>
      </w:r>
    </w:p>
    <w:p w14:paraId="049B70BC" w14:textId="77777777" w:rsidR="003A33F6" w:rsidRPr="002101A6" w:rsidRDefault="003A33F6" w:rsidP="003A33F6">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Eesti senised siseaudiitori kutsed põhinevad IIA rahvusvaheliste sertifikaatide tunnustamisel. Nende sertifikaatide saamine on kulukas, samuti ei ole võimalik sertifikaatide saamiseks vajalikku eksamit sooritada eesti keeles. Avaliku sektori üksuse siseaudiitori kutse aluseks olnud CGAP</w:t>
      </w:r>
      <w:r w:rsidRPr="002101A6">
        <w:rPr>
          <w:rFonts w:ascii="Times New Roman" w:hAnsi="Times New Roman" w:cs="Times New Roman"/>
          <w:sz w:val="24"/>
          <w:szCs w:val="24"/>
          <w:vertAlign w:val="superscript"/>
        </w:rPr>
        <w:t>®</w:t>
      </w:r>
      <w:r w:rsidRPr="002101A6">
        <w:rPr>
          <w:rFonts w:ascii="Times New Roman" w:eastAsia="Times New Roman" w:hAnsi="Times New Roman" w:cs="Times New Roman"/>
          <w:color w:val="000000" w:themeColor="text1"/>
          <w:sz w:val="24"/>
          <w:szCs w:val="24"/>
        </w:rPr>
        <w:t xml:space="preserve"> -sertifikaadi väljastamine lõpetati 1. juulil 2021. a ning Eestis ei korraldata samaväärset kutseeksamit selle väikese nõudlusega kaasneva ebaproportsionaalse kulukuse tõttu.  </w:t>
      </w:r>
    </w:p>
    <w:p w14:paraId="674E9EFE" w14:textId="435013F6" w:rsidR="003A33F6" w:rsidRPr="002101A6" w:rsidRDefault="003A33F6"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Eeltoodust tulenevalt on eelnõuga kavandatavaks peamiseks muudatuseks täidesaatva riigivõimu asutuses siseaudiitorina töötamiseks siseaudiitori kutse omamise nõude kehtetuks tunnistamine. </w:t>
      </w:r>
    </w:p>
    <w:p w14:paraId="016F236E" w14:textId="48E72A4D" w:rsidR="002A6134" w:rsidRPr="002101A6" w:rsidRDefault="5097A277"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Põhiõiguste ja -vabaduste piiramisel on kaks mõõdet: formaalne ehk vormiline ja materiaalne ehk sisuline. See tähendab, et põhiõigusi piirav õigusloov akt on põhiseaduspärane, kui see on formaalselt ja materiaalselt põhiseadusega kooskõlas. Järgnevalt on esitatud analüüs seaduseelnõu formaalse ja materiaalse põhiseaduspärasuse osas. Riive seisneb mingisuguse õiguspositsiooni ebasoodsas mõjutamises. Kui sellel on legitiimne eesmärk ja see eesmärk on kaalukas, siis on riive kooskõlas põhiseadusega. </w:t>
      </w:r>
    </w:p>
    <w:p w14:paraId="6F7F364A" w14:textId="6A31B69F" w:rsidR="002A6134" w:rsidRPr="002101A6" w:rsidRDefault="5097A277"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Eesti Vabariigi Põhiseaduse (edaspidi </w:t>
      </w:r>
      <w:r w:rsidRPr="002101A6">
        <w:rPr>
          <w:rFonts w:ascii="Times New Roman" w:eastAsia="Times New Roman" w:hAnsi="Times New Roman" w:cs="Times New Roman"/>
          <w:i/>
          <w:iCs/>
          <w:color w:val="000000" w:themeColor="text1"/>
          <w:sz w:val="24"/>
          <w:szCs w:val="24"/>
        </w:rPr>
        <w:t>PS</w:t>
      </w:r>
      <w:r w:rsidRPr="002101A6">
        <w:rPr>
          <w:rFonts w:ascii="Times New Roman" w:eastAsia="Times New Roman" w:hAnsi="Times New Roman" w:cs="Times New Roman"/>
          <w:color w:val="000000" w:themeColor="text1"/>
          <w:sz w:val="24"/>
          <w:szCs w:val="24"/>
        </w:rPr>
        <w:t xml:space="preserve">) § 3 lõike 1 esimese lause kohaselt teostatakse riigivõimu üksnes põhiseaduse ja sellega kooskõlas olevate seaduste alusel. Nimetatust tuleneb parlamendireservatsioon ehk olulisuse põhimõte, mis nõuab, et demokraatlikus riigis peab olulised küsimused otsustama seadusandja. Eelnõu parlamendireservatsiooni järgimiseks tuleb see Riigikogu </w:t>
      </w:r>
      <w:r w:rsidR="48753857" w:rsidRPr="002101A6">
        <w:rPr>
          <w:rFonts w:ascii="Times New Roman" w:eastAsia="Times New Roman" w:hAnsi="Times New Roman" w:cs="Times New Roman"/>
          <w:color w:val="000000" w:themeColor="text1"/>
          <w:sz w:val="24"/>
          <w:szCs w:val="24"/>
        </w:rPr>
        <w:t xml:space="preserve">koosseisu </w:t>
      </w:r>
      <w:r w:rsidRPr="002101A6">
        <w:rPr>
          <w:rFonts w:ascii="Times New Roman" w:eastAsia="Times New Roman" w:hAnsi="Times New Roman" w:cs="Times New Roman"/>
          <w:color w:val="000000" w:themeColor="text1"/>
          <w:sz w:val="24"/>
          <w:szCs w:val="24"/>
        </w:rPr>
        <w:t>poolthäälteenamusega vastu võtta (PS § 65 punkt 1), välja kuulutada (PS § 107 lõige 1) ja avaldada (PS § 3 lõige 2, § 108).</w:t>
      </w:r>
    </w:p>
    <w:p w14:paraId="1864B9CA" w14:textId="77777777" w:rsidR="003C17C2" w:rsidRPr="002101A6" w:rsidRDefault="003C17C2" w:rsidP="0013574B">
      <w:pPr>
        <w:spacing w:before="120" w:after="120" w:line="240" w:lineRule="auto"/>
        <w:jc w:val="both"/>
        <w:rPr>
          <w:rFonts w:ascii="Times New Roman" w:eastAsia="Times New Roman" w:hAnsi="Times New Roman" w:cs="Times New Roman"/>
          <w:color w:val="000000" w:themeColor="text1"/>
          <w:sz w:val="24"/>
          <w:szCs w:val="24"/>
        </w:rPr>
      </w:pPr>
    </w:p>
    <w:p w14:paraId="686BDE40" w14:textId="27AABB57" w:rsidR="003C17C2" w:rsidRPr="002101A6" w:rsidRDefault="003C17C2" w:rsidP="0013574B">
      <w:pPr>
        <w:spacing w:before="120" w:after="120" w:line="240" w:lineRule="auto"/>
        <w:jc w:val="both"/>
        <w:rPr>
          <w:rFonts w:ascii="Times New Roman" w:eastAsia="Times New Roman" w:hAnsi="Times New Roman" w:cs="Times New Roman"/>
          <w:b/>
          <w:bCs/>
          <w:color w:val="000000" w:themeColor="text1"/>
          <w:sz w:val="24"/>
          <w:szCs w:val="24"/>
        </w:rPr>
      </w:pPr>
      <w:r w:rsidRPr="002101A6">
        <w:rPr>
          <w:rFonts w:ascii="Times New Roman" w:eastAsia="Times New Roman" w:hAnsi="Times New Roman" w:cs="Times New Roman"/>
          <w:b/>
          <w:bCs/>
          <w:color w:val="000000" w:themeColor="text1"/>
          <w:sz w:val="24"/>
          <w:szCs w:val="24"/>
        </w:rPr>
        <w:t>3.1.1 Riive legitiimne eesmärk</w:t>
      </w:r>
    </w:p>
    <w:p w14:paraId="7E0A03DE" w14:textId="6B3842E9" w:rsidR="002A6134" w:rsidRPr="002101A6" w:rsidRDefault="5097A277"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PS § 11 sätestab, et õigusi ja vabadusi tohib piirata ainult kooskõlas põhiseadusega. Need piirangud peavad olema demokraatlikus ühiskonnas vajalikud ega tohi moonutada piiratavate  õiguste ja vabaduste olemust. Sellest tuleneb, et põhiõiguse riivel peab olema legitiimne eesmärk ja riive peab olema eesmärgi saavutamiseks proportsionaalne (sobiv, vajalik, mõõdukas). </w:t>
      </w:r>
    </w:p>
    <w:p w14:paraId="172B442D" w14:textId="42EC87CF" w:rsidR="002A6134" w:rsidRPr="002101A6" w:rsidRDefault="5097A277"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Igaühe õigus vabale eneseteostusele on PS § 19 lõikes 1 sätestatud väärtus. PS § 19 lõike 1 kommentaaride kohaselt on vaba eneseteostus kui </w:t>
      </w:r>
      <w:proofErr w:type="spellStart"/>
      <w:r w:rsidRPr="002101A6">
        <w:rPr>
          <w:rFonts w:ascii="Times New Roman" w:eastAsia="Times New Roman" w:hAnsi="Times New Roman" w:cs="Times New Roman"/>
          <w:color w:val="000000" w:themeColor="text1"/>
          <w:sz w:val="24"/>
          <w:szCs w:val="24"/>
        </w:rPr>
        <w:t>inimväärikuse</w:t>
      </w:r>
      <w:proofErr w:type="spellEnd"/>
      <w:r w:rsidRPr="002101A6">
        <w:rPr>
          <w:rFonts w:ascii="Times New Roman" w:eastAsia="Times New Roman" w:hAnsi="Times New Roman" w:cs="Times New Roman"/>
          <w:color w:val="000000" w:themeColor="text1"/>
          <w:sz w:val="24"/>
          <w:szCs w:val="24"/>
        </w:rPr>
        <w:t xml:space="preserve"> väljendus, mis hõlmab sisuliselt kogu mõeldavat inimtegevuse spektrit. Eneseteostusvabaduse elemendiks on muu hulgas tegutsemisvabadus ehk vabadus teha või tegemata jätta seda, mida isik soovib. PS § 29 kohaselt on Eesti kodanikul õigus vabalt valida tegevusala, elukutset ja töökohta. PS § 29 piiriklausel sätestab, et seadus võib sätestada selle õiguse kasutamise tingimused ja korra. PS § 29 kommentaaride kohaselt on täiskasvanud inimese ja tema perekonna inimväärse äraelamise eelduseks õigus olla majanduslikult aktiivne ja teenida elatist enda valitud valdkonnas ja viisil. </w:t>
      </w:r>
    </w:p>
    <w:p w14:paraId="40D86C4F" w14:textId="052FC25B" w:rsidR="007D0605" w:rsidRPr="002101A6" w:rsidRDefault="2C455DD5" w:rsidP="0013574B">
      <w:pPr>
        <w:spacing w:before="120" w:after="120" w:line="240" w:lineRule="auto"/>
        <w:jc w:val="both"/>
        <w:rPr>
          <w:rFonts w:ascii="Times New Roman" w:eastAsia="Times New Roman" w:hAnsi="Times New Roman" w:cs="Times New Roman"/>
          <w:color w:val="000000" w:themeColor="text1"/>
          <w:sz w:val="24"/>
          <w:szCs w:val="24"/>
        </w:rPr>
      </w:pPr>
      <w:proofErr w:type="spellStart"/>
      <w:r w:rsidRPr="002101A6">
        <w:rPr>
          <w:rFonts w:ascii="Times New Roman" w:eastAsia="Times New Roman" w:hAnsi="Times New Roman" w:cs="Times New Roman"/>
          <w:color w:val="000000" w:themeColor="text1"/>
          <w:sz w:val="24"/>
          <w:szCs w:val="24"/>
        </w:rPr>
        <w:t>AudS-is</w:t>
      </w:r>
      <w:proofErr w:type="spellEnd"/>
      <w:r w:rsidRPr="002101A6">
        <w:rPr>
          <w:rFonts w:ascii="Times New Roman" w:eastAsia="Times New Roman" w:hAnsi="Times New Roman" w:cs="Times New Roman"/>
          <w:color w:val="000000" w:themeColor="text1"/>
          <w:sz w:val="24"/>
          <w:szCs w:val="24"/>
        </w:rPr>
        <w:t xml:space="preserve"> sätestatud regulatsiooni kohaselt </w:t>
      </w:r>
      <w:r w:rsidR="74F1A9A7" w:rsidRPr="002101A6">
        <w:rPr>
          <w:rFonts w:ascii="Times New Roman" w:eastAsia="Times New Roman" w:hAnsi="Times New Roman" w:cs="Times New Roman"/>
          <w:color w:val="000000" w:themeColor="text1"/>
          <w:sz w:val="24"/>
          <w:szCs w:val="24"/>
        </w:rPr>
        <w:t xml:space="preserve">saab atesteeritud siseaudiitori </w:t>
      </w:r>
      <w:r w:rsidR="00697A91" w:rsidRPr="002101A6">
        <w:rPr>
          <w:rFonts w:ascii="Times New Roman" w:eastAsia="Times New Roman" w:hAnsi="Times New Roman" w:cs="Times New Roman"/>
          <w:color w:val="000000" w:themeColor="text1"/>
          <w:sz w:val="24"/>
          <w:szCs w:val="24"/>
        </w:rPr>
        <w:t xml:space="preserve">kutset </w:t>
      </w:r>
      <w:r w:rsidR="74F1A9A7" w:rsidRPr="002101A6">
        <w:rPr>
          <w:rFonts w:ascii="Times New Roman" w:eastAsia="Times New Roman" w:hAnsi="Times New Roman" w:cs="Times New Roman"/>
          <w:color w:val="000000" w:themeColor="text1"/>
          <w:sz w:val="24"/>
          <w:szCs w:val="24"/>
        </w:rPr>
        <w:t>ja avaliku sektori siseaudiitori</w:t>
      </w:r>
      <w:r w:rsidR="37C8E1C8" w:rsidRPr="002101A6">
        <w:rPr>
          <w:rFonts w:ascii="Times New Roman" w:eastAsia="Times New Roman" w:hAnsi="Times New Roman" w:cs="Times New Roman"/>
          <w:color w:val="000000" w:themeColor="text1"/>
          <w:sz w:val="24"/>
          <w:szCs w:val="24"/>
        </w:rPr>
        <w:t xml:space="preserve"> kutset</w:t>
      </w:r>
      <w:r w:rsidR="00697A91" w:rsidRPr="002101A6">
        <w:rPr>
          <w:rFonts w:ascii="Times New Roman" w:eastAsia="Times New Roman" w:hAnsi="Times New Roman" w:cs="Times New Roman"/>
          <w:color w:val="000000" w:themeColor="text1"/>
          <w:sz w:val="24"/>
          <w:szCs w:val="24"/>
        </w:rPr>
        <w:t>asemeid</w:t>
      </w:r>
      <w:r w:rsidR="37C8E1C8" w:rsidRPr="002101A6">
        <w:rPr>
          <w:rFonts w:ascii="Times New Roman" w:eastAsia="Times New Roman" w:hAnsi="Times New Roman" w:cs="Times New Roman"/>
          <w:color w:val="000000" w:themeColor="text1"/>
          <w:sz w:val="24"/>
          <w:szCs w:val="24"/>
        </w:rPr>
        <w:t xml:space="preserve"> omada</w:t>
      </w:r>
      <w:r w:rsidR="74F1A9A7" w:rsidRPr="002101A6">
        <w:rPr>
          <w:rFonts w:ascii="Times New Roman" w:eastAsia="Times New Roman" w:hAnsi="Times New Roman" w:cs="Times New Roman"/>
          <w:color w:val="000000" w:themeColor="text1"/>
          <w:sz w:val="24"/>
          <w:szCs w:val="24"/>
        </w:rPr>
        <w:t xml:space="preserve"> isik, kellele on </w:t>
      </w:r>
      <w:r w:rsidR="547291A8" w:rsidRPr="002101A6">
        <w:rPr>
          <w:rFonts w:ascii="Times New Roman" w:eastAsia="Times New Roman" w:hAnsi="Times New Roman" w:cs="Times New Roman"/>
          <w:color w:val="000000" w:themeColor="text1"/>
          <w:sz w:val="24"/>
          <w:szCs w:val="24"/>
        </w:rPr>
        <w:t>r</w:t>
      </w:r>
      <w:r w:rsidR="74F1A9A7" w:rsidRPr="002101A6">
        <w:rPr>
          <w:rFonts w:ascii="Times New Roman" w:eastAsia="Times New Roman" w:hAnsi="Times New Roman" w:cs="Times New Roman"/>
          <w:color w:val="000000" w:themeColor="text1"/>
          <w:sz w:val="24"/>
          <w:szCs w:val="24"/>
        </w:rPr>
        <w:t xml:space="preserve">ahandusministri </w:t>
      </w:r>
      <w:r w:rsidR="50F5714E" w:rsidRPr="002101A6">
        <w:rPr>
          <w:rFonts w:ascii="Times New Roman" w:eastAsia="Times New Roman" w:hAnsi="Times New Roman" w:cs="Times New Roman"/>
          <w:color w:val="000000" w:themeColor="text1"/>
          <w:sz w:val="24"/>
          <w:szCs w:val="24"/>
        </w:rPr>
        <w:t xml:space="preserve">või tema volitatud ministeeriumi ametniku </w:t>
      </w:r>
      <w:r w:rsidR="74F1A9A7" w:rsidRPr="002101A6">
        <w:rPr>
          <w:rFonts w:ascii="Times New Roman" w:eastAsia="Times New Roman" w:hAnsi="Times New Roman" w:cs="Times New Roman"/>
          <w:color w:val="000000" w:themeColor="text1"/>
          <w:sz w:val="24"/>
          <w:szCs w:val="24"/>
        </w:rPr>
        <w:t xml:space="preserve">otsusega antud sellekohane kutse. </w:t>
      </w:r>
      <w:r w:rsidR="4829E17B" w:rsidRPr="002101A6">
        <w:rPr>
          <w:rFonts w:ascii="Times New Roman" w:eastAsia="Times New Roman" w:hAnsi="Times New Roman" w:cs="Times New Roman"/>
          <w:color w:val="000000" w:themeColor="text1"/>
          <w:sz w:val="24"/>
          <w:szCs w:val="24"/>
        </w:rPr>
        <w:t>Samas ei ole kutse omamise nõuet kehtestatud ühelegi teisele Eesti avaliku teenistuse ametikoha grupile. Nii näiteks ei ole seaduse tasemel kehtestatud kutsetaseme nõuet Riigikontrolli audiitoritele, kes teevad sarnast tööd avaliku sektori siseaudiitoritega. Ka Eesti infoturbestandardi rakendamist hindavate</w:t>
      </w:r>
      <w:r w:rsidR="41587D9D" w:rsidRPr="002101A6">
        <w:rPr>
          <w:rFonts w:ascii="Times New Roman" w:eastAsia="Times New Roman" w:hAnsi="Times New Roman" w:cs="Times New Roman"/>
          <w:color w:val="000000" w:themeColor="text1"/>
          <w:sz w:val="24"/>
          <w:szCs w:val="24"/>
        </w:rPr>
        <w:t>le</w:t>
      </w:r>
      <w:r w:rsidR="4829E17B" w:rsidRPr="002101A6">
        <w:rPr>
          <w:rFonts w:ascii="Times New Roman" w:eastAsia="Times New Roman" w:hAnsi="Times New Roman" w:cs="Times New Roman"/>
          <w:color w:val="000000" w:themeColor="text1"/>
          <w:sz w:val="24"/>
          <w:szCs w:val="24"/>
        </w:rPr>
        <w:t xml:space="preserve"> IT-audiitorite</w:t>
      </w:r>
      <w:r w:rsidR="4011216E" w:rsidRPr="002101A6">
        <w:rPr>
          <w:rFonts w:ascii="Times New Roman" w:eastAsia="Times New Roman" w:hAnsi="Times New Roman" w:cs="Times New Roman"/>
          <w:color w:val="000000" w:themeColor="text1"/>
          <w:sz w:val="24"/>
          <w:szCs w:val="24"/>
        </w:rPr>
        <w:t>le</w:t>
      </w:r>
      <w:r w:rsidR="4829E17B" w:rsidRPr="002101A6">
        <w:rPr>
          <w:rFonts w:ascii="Times New Roman" w:eastAsia="Times New Roman" w:hAnsi="Times New Roman" w:cs="Times New Roman"/>
          <w:color w:val="000000" w:themeColor="text1"/>
          <w:sz w:val="24"/>
          <w:szCs w:val="24"/>
        </w:rPr>
        <w:t xml:space="preserve"> </w:t>
      </w:r>
      <w:r w:rsidR="667E8831" w:rsidRPr="002101A6">
        <w:rPr>
          <w:rFonts w:ascii="Times New Roman" w:eastAsia="Times New Roman" w:hAnsi="Times New Roman" w:cs="Times New Roman"/>
          <w:color w:val="000000" w:themeColor="text1"/>
          <w:sz w:val="24"/>
          <w:szCs w:val="24"/>
        </w:rPr>
        <w:t xml:space="preserve">ei ole kehtestatud </w:t>
      </w:r>
      <w:r w:rsidR="4829E17B" w:rsidRPr="002101A6">
        <w:rPr>
          <w:rFonts w:ascii="Times New Roman" w:eastAsia="Times New Roman" w:hAnsi="Times New Roman" w:cs="Times New Roman"/>
          <w:color w:val="000000" w:themeColor="text1"/>
          <w:sz w:val="24"/>
          <w:szCs w:val="24"/>
        </w:rPr>
        <w:t>kohustusliku kutsetaseme nõue</w:t>
      </w:r>
      <w:r w:rsidR="5D36D2F6" w:rsidRPr="002101A6">
        <w:rPr>
          <w:rFonts w:ascii="Times New Roman" w:eastAsia="Times New Roman" w:hAnsi="Times New Roman" w:cs="Times New Roman"/>
          <w:color w:val="000000" w:themeColor="text1"/>
          <w:sz w:val="24"/>
          <w:szCs w:val="24"/>
        </w:rPr>
        <w:t xml:space="preserve">t. </w:t>
      </w:r>
      <w:r w:rsidR="54702998" w:rsidRPr="002101A6">
        <w:rPr>
          <w:rFonts w:ascii="Times New Roman" w:eastAsia="Times New Roman" w:hAnsi="Times New Roman" w:cs="Times New Roman"/>
          <w:color w:val="000000" w:themeColor="text1"/>
          <w:sz w:val="24"/>
          <w:szCs w:val="24"/>
        </w:rPr>
        <w:t>Iga</w:t>
      </w:r>
      <w:r w:rsidR="4EB72632" w:rsidRPr="002101A6">
        <w:rPr>
          <w:rFonts w:ascii="Times New Roman" w:eastAsia="Times New Roman" w:hAnsi="Times New Roman" w:cs="Times New Roman"/>
          <w:color w:val="000000" w:themeColor="text1"/>
          <w:sz w:val="24"/>
          <w:szCs w:val="24"/>
        </w:rPr>
        <w:t xml:space="preserve"> kutse omami</w:t>
      </w:r>
      <w:r w:rsidR="6E9F3205" w:rsidRPr="002101A6">
        <w:rPr>
          <w:rFonts w:ascii="Times New Roman" w:eastAsia="Times New Roman" w:hAnsi="Times New Roman" w:cs="Times New Roman"/>
          <w:color w:val="000000" w:themeColor="text1"/>
          <w:sz w:val="24"/>
          <w:szCs w:val="24"/>
        </w:rPr>
        <w:t>se</w:t>
      </w:r>
      <w:r w:rsidR="1C3794AA" w:rsidRPr="002101A6">
        <w:rPr>
          <w:rFonts w:ascii="Times New Roman" w:eastAsia="Times New Roman" w:hAnsi="Times New Roman" w:cs="Times New Roman"/>
          <w:color w:val="000000" w:themeColor="text1"/>
          <w:sz w:val="24"/>
          <w:szCs w:val="24"/>
        </w:rPr>
        <w:t xml:space="preserve"> kohustus</w:t>
      </w:r>
      <w:r w:rsidR="2CFA4BE9" w:rsidRPr="002101A6">
        <w:rPr>
          <w:rFonts w:ascii="Times New Roman" w:eastAsia="Times New Roman" w:hAnsi="Times New Roman" w:cs="Times New Roman"/>
          <w:color w:val="000000" w:themeColor="text1"/>
          <w:sz w:val="24"/>
          <w:szCs w:val="24"/>
        </w:rPr>
        <w:t xml:space="preserve"> </w:t>
      </w:r>
      <w:r w:rsidR="76193329" w:rsidRPr="002101A6">
        <w:rPr>
          <w:rFonts w:ascii="Times New Roman" w:eastAsia="Times New Roman" w:hAnsi="Times New Roman" w:cs="Times New Roman"/>
          <w:color w:val="000000" w:themeColor="text1"/>
          <w:sz w:val="24"/>
          <w:szCs w:val="24"/>
        </w:rPr>
        <w:t xml:space="preserve">piirab </w:t>
      </w:r>
      <w:r w:rsidR="05AB9B23" w:rsidRPr="002101A6">
        <w:rPr>
          <w:rFonts w:ascii="Times New Roman" w:eastAsia="Times New Roman" w:hAnsi="Times New Roman" w:cs="Times New Roman"/>
          <w:color w:val="000000" w:themeColor="text1"/>
          <w:sz w:val="24"/>
          <w:szCs w:val="24"/>
        </w:rPr>
        <w:t>isiku</w:t>
      </w:r>
      <w:r w:rsidR="733A9A72" w:rsidRPr="002101A6">
        <w:rPr>
          <w:rFonts w:ascii="Times New Roman" w:eastAsia="Times New Roman" w:hAnsi="Times New Roman" w:cs="Times New Roman"/>
          <w:color w:val="000000" w:themeColor="text1"/>
          <w:sz w:val="24"/>
          <w:szCs w:val="24"/>
        </w:rPr>
        <w:t xml:space="preserve"> vaba eneseteostust</w:t>
      </w:r>
      <w:r w:rsidR="18EBE796" w:rsidRPr="002101A6">
        <w:rPr>
          <w:rFonts w:ascii="Times New Roman" w:eastAsia="Times New Roman" w:hAnsi="Times New Roman" w:cs="Times New Roman"/>
          <w:color w:val="000000" w:themeColor="text1"/>
          <w:sz w:val="24"/>
          <w:szCs w:val="24"/>
        </w:rPr>
        <w:t xml:space="preserve">. </w:t>
      </w:r>
    </w:p>
    <w:p w14:paraId="1F8CC16C" w14:textId="342E9FB3" w:rsidR="001B6D32" w:rsidRPr="002101A6" w:rsidRDefault="001B6D32"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Ka IIA ei toeta kohalike kutsete sisseseadmist, kuna siseauditi kutseala toimib kõige paremini iseregulatsiooni korras.</w:t>
      </w:r>
      <w:r w:rsidR="008C2966" w:rsidRPr="002101A6">
        <w:rPr>
          <w:rFonts w:ascii="Times New Roman" w:eastAsia="Times New Roman" w:hAnsi="Times New Roman" w:cs="Times New Roman"/>
          <w:color w:val="000000" w:themeColor="text1"/>
          <w:sz w:val="24"/>
          <w:szCs w:val="24"/>
        </w:rPr>
        <w:t xml:space="preserve"> Riigi </w:t>
      </w:r>
      <w:r w:rsidRPr="002101A6">
        <w:rPr>
          <w:rFonts w:ascii="Times New Roman" w:eastAsia="Times New Roman" w:hAnsi="Times New Roman" w:cs="Times New Roman"/>
          <w:color w:val="000000" w:themeColor="text1"/>
          <w:sz w:val="24"/>
          <w:szCs w:val="24"/>
        </w:rPr>
        <w:t>pool</w:t>
      </w:r>
      <w:r w:rsidR="008C2966" w:rsidRPr="002101A6">
        <w:rPr>
          <w:rFonts w:ascii="Times New Roman" w:eastAsia="Times New Roman" w:hAnsi="Times New Roman" w:cs="Times New Roman"/>
          <w:color w:val="000000" w:themeColor="text1"/>
          <w:sz w:val="24"/>
          <w:szCs w:val="24"/>
        </w:rPr>
        <w:t>t</w:t>
      </w:r>
      <w:r w:rsidRPr="002101A6">
        <w:rPr>
          <w:rFonts w:ascii="Times New Roman" w:eastAsia="Times New Roman" w:hAnsi="Times New Roman" w:cs="Times New Roman"/>
          <w:color w:val="000000" w:themeColor="text1"/>
          <w:sz w:val="24"/>
          <w:szCs w:val="24"/>
        </w:rPr>
        <w:t xml:space="preserve"> kutsete omistamine </w:t>
      </w:r>
      <w:r w:rsidR="008C2966" w:rsidRPr="002101A6">
        <w:rPr>
          <w:rFonts w:ascii="Times New Roman" w:eastAsia="Times New Roman" w:hAnsi="Times New Roman" w:cs="Times New Roman"/>
          <w:color w:val="000000" w:themeColor="text1"/>
          <w:sz w:val="24"/>
          <w:szCs w:val="24"/>
        </w:rPr>
        <w:t xml:space="preserve">on </w:t>
      </w:r>
      <w:r w:rsidRPr="002101A6">
        <w:rPr>
          <w:rFonts w:ascii="Times New Roman" w:eastAsia="Times New Roman" w:hAnsi="Times New Roman" w:cs="Times New Roman"/>
          <w:color w:val="000000" w:themeColor="text1"/>
          <w:sz w:val="24"/>
          <w:szCs w:val="24"/>
        </w:rPr>
        <w:t>üleliigne</w:t>
      </w:r>
      <w:r w:rsidR="008C2966" w:rsidRPr="002101A6">
        <w:rPr>
          <w:rFonts w:ascii="Times New Roman" w:eastAsia="Times New Roman" w:hAnsi="Times New Roman" w:cs="Times New Roman"/>
          <w:color w:val="000000" w:themeColor="text1"/>
          <w:sz w:val="24"/>
          <w:szCs w:val="24"/>
        </w:rPr>
        <w:t xml:space="preserve"> ja</w:t>
      </w:r>
      <w:r w:rsidRPr="002101A6">
        <w:rPr>
          <w:rFonts w:ascii="Times New Roman" w:eastAsia="Times New Roman" w:hAnsi="Times New Roman" w:cs="Times New Roman"/>
          <w:color w:val="000000" w:themeColor="text1"/>
          <w:sz w:val="24"/>
          <w:szCs w:val="24"/>
        </w:rPr>
        <w:t xml:space="preserve"> võib tekitada segadust</w:t>
      </w:r>
      <w:r w:rsidR="008C2966" w:rsidRPr="002101A6">
        <w:rPr>
          <w:rFonts w:ascii="Times New Roman" w:eastAsia="Times New Roman" w:hAnsi="Times New Roman" w:cs="Times New Roman"/>
          <w:color w:val="000000" w:themeColor="text1"/>
          <w:sz w:val="24"/>
          <w:szCs w:val="24"/>
        </w:rPr>
        <w:t>, mistõttu</w:t>
      </w:r>
      <w:r w:rsidRPr="002101A6">
        <w:rPr>
          <w:rFonts w:ascii="Times New Roman" w:eastAsia="Times New Roman" w:hAnsi="Times New Roman" w:cs="Times New Roman"/>
          <w:color w:val="000000" w:themeColor="text1"/>
          <w:sz w:val="24"/>
          <w:szCs w:val="24"/>
        </w:rPr>
        <w:t xml:space="preserve"> on</w:t>
      </w:r>
      <w:r w:rsidR="008C2966" w:rsidRPr="002101A6">
        <w:rPr>
          <w:rFonts w:ascii="Times New Roman" w:eastAsia="Times New Roman" w:hAnsi="Times New Roman" w:cs="Times New Roman"/>
          <w:color w:val="000000" w:themeColor="text1"/>
          <w:sz w:val="24"/>
          <w:szCs w:val="24"/>
        </w:rPr>
        <w:t xml:space="preserve"> see </w:t>
      </w:r>
      <w:r w:rsidRPr="002101A6">
        <w:rPr>
          <w:rFonts w:ascii="Times New Roman" w:eastAsia="Times New Roman" w:hAnsi="Times New Roman" w:cs="Times New Roman"/>
          <w:color w:val="000000" w:themeColor="text1"/>
          <w:sz w:val="24"/>
          <w:szCs w:val="24"/>
        </w:rPr>
        <w:t>mittevajalik.</w:t>
      </w:r>
    </w:p>
    <w:p w14:paraId="6DD3E5C7" w14:textId="1F66A815" w:rsidR="002A6134" w:rsidRPr="002101A6" w:rsidRDefault="62E1E356"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S</w:t>
      </w:r>
      <w:r w:rsidR="7A9D57C6" w:rsidRPr="002101A6">
        <w:rPr>
          <w:rFonts w:ascii="Times New Roman" w:eastAsia="Times New Roman" w:hAnsi="Times New Roman" w:cs="Times New Roman"/>
          <w:color w:val="000000" w:themeColor="text1"/>
          <w:sz w:val="24"/>
          <w:szCs w:val="24"/>
        </w:rPr>
        <w:t xml:space="preserve">iseaudiitori kutse omamise nõue piirab lisaks ka </w:t>
      </w:r>
      <w:r w:rsidRPr="002101A6">
        <w:rPr>
          <w:rFonts w:ascii="Times New Roman" w:eastAsia="Times New Roman" w:hAnsi="Times New Roman" w:cs="Times New Roman"/>
          <w:color w:val="000000" w:themeColor="text1"/>
          <w:sz w:val="24"/>
          <w:szCs w:val="24"/>
        </w:rPr>
        <w:t>t</w:t>
      </w:r>
      <w:r w:rsidR="6B869454" w:rsidRPr="002101A6">
        <w:rPr>
          <w:rFonts w:ascii="Times New Roman" w:eastAsia="Times New Roman" w:hAnsi="Times New Roman" w:cs="Times New Roman"/>
          <w:color w:val="000000" w:themeColor="text1"/>
          <w:sz w:val="24"/>
          <w:szCs w:val="24"/>
        </w:rPr>
        <w:t>äidesaatva riigivõimu asutus</w:t>
      </w:r>
      <w:r w:rsidR="20968BB3" w:rsidRPr="002101A6">
        <w:rPr>
          <w:rFonts w:ascii="Times New Roman" w:eastAsia="Times New Roman" w:hAnsi="Times New Roman" w:cs="Times New Roman"/>
          <w:color w:val="000000" w:themeColor="text1"/>
          <w:sz w:val="24"/>
          <w:szCs w:val="24"/>
        </w:rPr>
        <w:t>e</w:t>
      </w:r>
      <w:r w:rsidR="6B869454" w:rsidRPr="002101A6">
        <w:rPr>
          <w:rFonts w:ascii="Times New Roman" w:eastAsia="Times New Roman" w:hAnsi="Times New Roman" w:cs="Times New Roman"/>
          <w:color w:val="000000" w:themeColor="text1"/>
          <w:sz w:val="24"/>
          <w:szCs w:val="24"/>
        </w:rPr>
        <w:t xml:space="preserve"> </w:t>
      </w:r>
      <w:r w:rsidR="6BC55172" w:rsidRPr="002101A6">
        <w:rPr>
          <w:rFonts w:ascii="Times New Roman" w:eastAsia="Times New Roman" w:hAnsi="Times New Roman" w:cs="Times New Roman"/>
          <w:color w:val="000000" w:themeColor="text1"/>
          <w:sz w:val="24"/>
          <w:szCs w:val="24"/>
        </w:rPr>
        <w:t>võimalusi sobiva pädevusega siseaudiitori värbamiseks</w:t>
      </w:r>
      <w:r w:rsidR="01A34481" w:rsidRPr="002101A6">
        <w:rPr>
          <w:rFonts w:ascii="Times New Roman" w:eastAsia="Times New Roman" w:hAnsi="Times New Roman" w:cs="Times New Roman"/>
          <w:color w:val="000000" w:themeColor="text1"/>
          <w:sz w:val="24"/>
          <w:szCs w:val="24"/>
        </w:rPr>
        <w:t xml:space="preserve"> ega võimalda </w:t>
      </w:r>
      <w:r w:rsidR="5ADF45CE" w:rsidRPr="002101A6">
        <w:rPr>
          <w:rFonts w:ascii="Times New Roman" w:eastAsia="Times New Roman" w:hAnsi="Times New Roman" w:cs="Times New Roman"/>
          <w:color w:val="000000" w:themeColor="text1"/>
          <w:sz w:val="24"/>
          <w:szCs w:val="24"/>
        </w:rPr>
        <w:t xml:space="preserve">värbamisel </w:t>
      </w:r>
      <w:r w:rsidR="01A34481" w:rsidRPr="002101A6">
        <w:rPr>
          <w:rFonts w:ascii="Times New Roman" w:eastAsia="Times New Roman" w:hAnsi="Times New Roman" w:cs="Times New Roman"/>
          <w:color w:val="000000" w:themeColor="text1"/>
          <w:sz w:val="24"/>
          <w:szCs w:val="24"/>
        </w:rPr>
        <w:t xml:space="preserve">arvestada </w:t>
      </w:r>
      <w:r w:rsidR="5283F6A0" w:rsidRPr="002101A6">
        <w:rPr>
          <w:rFonts w:ascii="Times New Roman" w:eastAsia="Times New Roman" w:hAnsi="Times New Roman" w:cs="Times New Roman"/>
          <w:color w:val="000000" w:themeColor="text1"/>
          <w:sz w:val="24"/>
          <w:szCs w:val="24"/>
        </w:rPr>
        <w:t xml:space="preserve">selliste </w:t>
      </w:r>
      <w:r w:rsidR="5114C316" w:rsidRPr="002101A6">
        <w:rPr>
          <w:rFonts w:ascii="Times New Roman" w:eastAsia="Times New Roman" w:hAnsi="Times New Roman" w:cs="Times New Roman"/>
          <w:color w:val="000000" w:themeColor="text1"/>
          <w:sz w:val="24"/>
          <w:szCs w:val="24"/>
        </w:rPr>
        <w:t>asjakohasemate</w:t>
      </w:r>
      <w:r w:rsidR="6BC55172" w:rsidRPr="002101A6">
        <w:rPr>
          <w:rFonts w:ascii="Times New Roman" w:eastAsia="Times New Roman" w:hAnsi="Times New Roman" w:cs="Times New Roman"/>
          <w:color w:val="000000" w:themeColor="text1"/>
          <w:sz w:val="24"/>
          <w:szCs w:val="24"/>
        </w:rPr>
        <w:t xml:space="preserve"> </w:t>
      </w:r>
      <w:r w:rsidR="0E7945DB" w:rsidRPr="002101A6">
        <w:rPr>
          <w:rFonts w:ascii="Times New Roman" w:eastAsia="Times New Roman" w:hAnsi="Times New Roman" w:cs="Times New Roman"/>
          <w:color w:val="000000" w:themeColor="text1"/>
          <w:sz w:val="24"/>
          <w:szCs w:val="24"/>
        </w:rPr>
        <w:t>kriteeriumitega</w:t>
      </w:r>
      <w:r w:rsidR="1855B2E6" w:rsidRPr="002101A6">
        <w:rPr>
          <w:rFonts w:ascii="Times New Roman" w:eastAsia="Times New Roman" w:hAnsi="Times New Roman" w:cs="Times New Roman"/>
          <w:color w:val="000000" w:themeColor="text1"/>
          <w:sz w:val="24"/>
          <w:szCs w:val="24"/>
        </w:rPr>
        <w:t xml:space="preserve"> nagu </w:t>
      </w:r>
      <w:r w:rsidR="6BC55172" w:rsidRPr="002101A6">
        <w:rPr>
          <w:rFonts w:ascii="Times New Roman" w:eastAsia="Times New Roman" w:hAnsi="Times New Roman" w:cs="Times New Roman"/>
          <w:color w:val="000000" w:themeColor="text1"/>
          <w:sz w:val="24"/>
          <w:szCs w:val="24"/>
        </w:rPr>
        <w:t>näiteks haridus, varasem töökogemus, isikuomadus</w:t>
      </w:r>
      <w:r w:rsidR="6D2A95B3" w:rsidRPr="002101A6">
        <w:rPr>
          <w:rFonts w:ascii="Times New Roman" w:eastAsia="Times New Roman" w:hAnsi="Times New Roman" w:cs="Times New Roman"/>
          <w:color w:val="000000" w:themeColor="text1"/>
          <w:sz w:val="24"/>
          <w:szCs w:val="24"/>
        </w:rPr>
        <w:t>ed</w:t>
      </w:r>
      <w:r w:rsidR="6BC55172" w:rsidRPr="002101A6">
        <w:rPr>
          <w:rFonts w:ascii="Times New Roman" w:eastAsia="Times New Roman" w:hAnsi="Times New Roman" w:cs="Times New Roman"/>
          <w:color w:val="000000" w:themeColor="text1"/>
          <w:sz w:val="24"/>
          <w:szCs w:val="24"/>
        </w:rPr>
        <w:t>, riigisaladuse loa olemasolu või valmisolek</w:t>
      </w:r>
      <w:r w:rsidR="04DB4EF7" w:rsidRPr="002101A6">
        <w:rPr>
          <w:rFonts w:ascii="Times New Roman" w:eastAsia="Times New Roman" w:hAnsi="Times New Roman" w:cs="Times New Roman"/>
          <w:color w:val="000000" w:themeColor="text1"/>
          <w:sz w:val="24"/>
          <w:szCs w:val="24"/>
        </w:rPr>
        <w:t xml:space="preserve"> </w:t>
      </w:r>
      <w:r w:rsidR="6BC55172" w:rsidRPr="002101A6">
        <w:rPr>
          <w:rFonts w:ascii="Times New Roman" w:eastAsia="Times New Roman" w:hAnsi="Times New Roman" w:cs="Times New Roman"/>
          <w:color w:val="000000" w:themeColor="text1"/>
          <w:sz w:val="24"/>
          <w:szCs w:val="24"/>
        </w:rPr>
        <w:t>selle taotlemiseks</w:t>
      </w:r>
      <w:r w:rsidR="0022136F" w:rsidRPr="002101A6">
        <w:rPr>
          <w:rFonts w:ascii="Times New Roman" w:eastAsia="Times New Roman" w:hAnsi="Times New Roman" w:cs="Times New Roman"/>
          <w:color w:val="000000" w:themeColor="text1"/>
          <w:sz w:val="24"/>
          <w:szCs w:val="24"/>
        </w:rPr>
        <w:t xml:space="preserve"> jms</w:t>
      </w:r>
      <w:r w:rsidR="0D8D7AE2" w:rsidRPr="002101A6">
        <w:rPr>
          <w:rFonts w:ascii="Times New Roman" w:eastAsia="Times New Roman" w:hAnsi="Times New Roman" w:cs="Times New Roman"/>
          <w:color w:val="000000" w:themeColor="text1"/>
          <w:sz w:val="24"/>
          <w:szCs w:val="24"/>
        </w:rPr>
        <w:t xml:space="preserve">. </w:t>
      </w:r>
      <w:r w:rsidR="4E77377A" w:rsidRPr="002101A6">
        <w:rPr>
          <w:rFonts w:ascii="Times New Roman" w:hAnsi="Times New Roman" w:cs="Times New Roman"/>
          <w:sz w:val="24"/>
          <w:szCs w:val="24"/>
        </w:rPr>
        <w:t xml:space="preserve">Sobivaimaks siseaudiitoriks võib olla hinnatud spetsialist mõnes asutusele või organisatsioonile olulises spetsiifilises valdkonnas. </w:t>
      </w:r>
      <w:r w:rsidR="7544AA1B" w:rsidRPr="002101A6">
        <w:rPr>
          <w:rFonts w:ascii="Times New Roman" w:eastAsia="Times New Roman" w:hAnsi="Times New Roman" w:cs="Times New Roman"/>
          <w:color w:val="000000" w:themeColor="text1"/>
          <w:sz w:val="24"/>
          <w:szCs w:val="24"/>
        </w:rPr>
        <w:t>Olukorras, kus sisuliselt i</w:t>
      </w:r>
      <w:r w:rsidR="5C54F288" w:rsidRPr="002101A6">
        <w:rPr>
          <w:rFonts w:ascii="Times New Roman" w:eastAsia="Times New Roman" w:hAnsi="Times New Roman" w:cs="Times New Roman"/>
          <w:color w:val="000000" w:themeColor="text1"/>
          <w:sz w:val="24"/>
          <w:szCs w:val="24"/>
        </w:rPr>
        <w:t>ga isik</w:t>
      </w:r>
      <w:r w:rsidR="75EBAFB5" w:rsidRPr="002101A6">
        <w:rPr>
          <w:rFonts w:ascii="Times New Roman" w:eastAsia="Times New Roman" w:hAnsi="Times New Roman" w:cs="Times New Roman"/>
          <w:color w:val="000000" w:themeColor="text1"/>
          <w:sz w:val="24"/>
          <w:szCs w:val="24"/>
        </w:rPr>
        <w:t xml:space="preserve"> võiks</w:t>
      </w:r>
      <w:r w:rsidR="47B4F2B5" w:rsidRPr="002101A6">
        <w:rPr>
          <w:rFonts w:ascii="Times New Roman" w:eastAsia="Times New Roman" w:hAnsi="Times New Roman" w:cs="Times New Roman"/>
          <w:color w:val="000000" w:themeColor="text1"/>
          <w:sz w:val="24"/>
          <w:szCs w:val="24"/>
        </w:rPr>
        <w:t xml:space="preserve"> </w:t>
      </w:r>
      <w:r w:rsidR="5C54F288" w:rsidRPr="002101A6">
        <w:rPr>
          <w:rFonts w:ascii="Times New Roman" w:eastAsia="Times New Roman" w:hAnsi="Times New Roman" w:cs="Times New Roman"/>
          <w:color w:val="000000" w:themeColor="text1"/>
          <w:sz w:val="24"/>
          <w:szCs w:val="24"/>
        </w:rPr>
        <w:t>töötada siseaudiitorina, eriti valdkondades, milles ta on pädev (nt lennunduses endised lendurid jne)</w:t>
      </w:r>
      <w:r w:rsidR="07A2EC1F" w:rsidRPr="002101A6">
        <w:rPr>
          <w:rFonts w:ascii="Times New Roman" w:eastAsia="Times New Roman" w:hAnsi="Times New Roman" w:cs="Times New Roman"/>
          <w:color w:val="000000" w:themeColor="text1"/>
          <w:sz w:val="24"/>
          <w:szCs w:val="24"/>
        </w:rPr>
        <w:t xml:space="preserve">, </w:t>
      </w:r>
      <w:r w:rsidR="79A3B9BE" w:rsidRPr="002101A6">
        <w:rPr>
          <w:rFonts w:ascii="Times New Roman" w:eastAsia="Times New Roman" w:hAnsi="Times New Roman" w:cs="Times New Roman"/>
          <w:color w:val="000000" w:themeColor="text1"/>
          <w:sz w:val="24"/>
          <w:szCs w:val="24"/>
        </w:rPr>
        <w:t>piirab</w:t>
      </w:r>
      <w:r w:rsidR="07A2EC1F" w:rsidRPr="002101A6">
        <w:rPr>
          <w:rFonts w:ascii="Times New Roman" w:eastAsia="Times New Roman" w:hAnsi="Times New Roman" w:cs="Times New Roman"/>
          <w:color w:val="000000" w:themeColor="text1"/>
          <w:sz w:val="24"/>
          <w:szCs w:val="24"/>
        </w:rPr>
        <w:t xml:space="preserve"> kutse omamise kohustus põhjenda</w:t>
      </w:r>
      <w:r w:rsidR="6297DEC7" w:rsidRPr="002101A6">
        <w:rPr>
          <w:rFonts w:ascii="Times New Roman" w:eastAsia="Times New Roman" w:hAnsi="Times New Roman" w:cs="Times New Roman"/>
          <w:color w:val="000000" w:themeColor="text1"/>
          <w:sz w:val="24"/>
          <w:szCs w:val="24"/>
        </w:rPr>
        <w:t xml:space="preserve">matult </w:t>
      </w:r>
      <w:r w:rsidR="44F76B23" w:rsidRPr="002101A6">
        <w:rPr>
          <w:rFonts w:ascii="Times New Roman" w:eastAsia="Times New Roman" w:hAnsi="Times New Roman" w:cs="Times New Roman"/>
          <w:color w:val="000000" w:themeColor="text1"/>
          <w:sz w:val="24"/>
          <w:szCs w:val="24"/>
        </w:rPr>
        <w:t>isiku</w:t>
      </w:r>
      <w:r w:rsidR="6297DEC7" w:rsidRPr="002101A6">
        <w:rPr>
          <w:rFonts w:ascii="Times New Roman" w:eastAsia="Times New Roman" w:hAnsi="Times New Roman" w:cs="Times New Roman"/>
          <w:color w:val="000000" w:themeColor="text1"/>
          <w:sz w:val="24"/>
          <w:szCs w:val="24"/>
        </w:rPr>
        <w:t xml:space="preserve"> õigust vabalt valida tegevusala, elukutset ja töökohta.</w:t>
      </w:r>
      <w:r w:rsidR="4BC8677A" w:rsidRPr="002101A6">
        <w:rPr>
          <w:rFonts w:ascii="Times New Roman" w:eastAsia="Times New Roman" w:hAnsi="Times New Roman" w:cs="Times New Roman"/>
          <w:color w:val="000000" w:themeColor="text1"/>
          <w:sz w:val="24"/>
          <w:szCs w:val="24"/>
        </w:rPr>
        <w:t xml:space="preserve"> Kuna aja jooksul on selg</w:t>
      </w:r>
      <w:r w:rsidR="3FA86F16" w:rsidRPr="002101A6">
        <w:rPr>
          <w:rFonts w:ascii="Times New Roman" w:eastAsia="Times New Roman" w:hAnsi="Times New Roman" w:cs="Times New Roman"/>
          <w:color w:val="000000" w:themeColor="text1"/>
          <w:sz w:val="24"/>
          <w:szCs w:val="24"/>
        </w:rPr>
        <w:t>u</w:t>
      </w:r>
      <w:r w:rsidR="4BC8677A" w:rsidRPr="002101A6">
        <w:rPr>
          <w:rFonts w:ascii="Times New Roman" w:eastAsia="Times New Roman" w:hAnsi="Times New Roman" w:cs="Times New Roman"/>
          <w:color w:val="000000" w:themeColor="text1"/>
          <w:sz w:val="24"/>
          <w:szCs w:val="24"/>
        </w:rPr>
        <w:t xml:space="preserve">nud, et </w:t>
      </w:r>
      <w:r w:rsidR="3D9262C1" w:rsidRPr="002101A6">
        <w:rPr>
          <w:rFonts w:ascii="Times New Roman" w:eastAsia="Times New Roman" w:hAnsi="Times New Roman" w:cs="Times New Roman"/>
          <w:color w:val="000000" w:themeColor="text1"/>
          <w:sz w:val="24"/>
          <w:szCs w:val="24"/>
        </w:rPr>
        <w:t>atesteeritud siseaudiitori</w:t>
      </w:r>
      <w:r w:rsidR="00C10F65" w:rsidRPr="002101A6">
        <w:rPr>
          <w:rFonts w:ascii="Times New Roman" w:eastAsia="Times New Roman" w:hAnsi="Times New Roman" w:cs="Times New Roman"/>
          <w:color w:val="000000" w:themeColor="text1"/>
          <w:sz w:val="24"/>
          <w:szCs w:val="24"/>
        </w:rPr>
        <w:t xml:space="preserve"> kutse</w:t>
      </w:r>
      <w:r w:rsidR="52DA0ECE" w:rsidRPr="002101A6">
        <w:rPr>
          <w:rFonts w:ascii="Times New Roman" w:eastAsia="Times New Roman" w:hAnsi="Times New Roman" w:cs="Times New Roman"/>
          <w:color w:val="000000" w:themeColor="text1"/>
          <w:sz w:val="24"/>
          <w:szCs w:val="24"/>
        </w:rPr>
        <w:t xml:space="preserve"> </w:t>
      </w:r>
      <w:r w:rsidR="5811EB52" w:rsidRPr="002101A6">
        <w:rPr>
          <w:rFonts w:ascii="Times New Roman" w:eastAsia="Times New Roman" w:hAnsi="Times New Roman" w:cs="Times New Roman"/>
          <w:color w:val="000000" w:themeColor="text1"/>
          <w:sz w:val="24"/>
          <w:szCs w:val="24"/>
        </w:rPr>
        <w:t>andmisel</w:t>
      </w:r>
      <w:r w:rsidR="52DA0ECE" w:rsidRPr="002101A6">
        <w:rPr>
          <w:rFonts w:ascii="Times New Roman" w:eastAsia="Times New Roman" w:hAnsi="Times New Roman" w:cs="Times New Roman"/>
          <w:color w:val="000000" w:themeColor="text1"/>
          <w:sz w:val="24"/>
          <w:szCs w:val="24"/>
        </w:rPr>
        <w:t xml:space="preserve"> </w:t>
      </w:r>
      <w:r w:rsidR="28C81BEC" w:rsidRPr="002101A6">
        <w:rPr>
          <w:rFonts w:ascii="Times New Roman" w:eastAsia="Times New Roman" w:hAnsi="Times New Roman" w:cs="Times New Roman"/>
          <w:color w:val="000000" w:themeColor="text1"/>
          <w:sz w:val="24"/>
          <w:szCs w:val="24"/>
        </w:rPr>
        <w:t>ja</w:t>
      </w:r>
      <w:r w:rsidR="5DA84CC6" w:rsidRPr="002101A6">
        <w:rPr>
          <w:rFonts w:ascii="Times New Roman" w:eastAsia="Times New Roman" w:hAnsi="Times New Roman" w:cs="Times New Roman"/>
          <w:color w:val="000000" w:themeColor="text1"/>
          <w:sz w:val="24"/>
          <w:szCs w:val="24"/>
        </w:rPr>
        <w:t xml:space="preserve"> omamisel </w:t>
      </w:r>
      <w:r w:rsidR="52DA0ECE" w:rsidRPr="002101A6">
        <w:rPr>
          <w:rFonts w:ascii="Times New Roman" w:eastAsia="Times New Roman" w:hAnsi="Times New Roman" w:cs="Times New Roman"/>
          <w:color w:val="000000" w:themeColor="text1"/>
          <w:sz w:val="24"/>
          <w:szCs w:val="24"/>
        </w:rPr>
        <w:t xml:space="preserve">puudub sisuline vajadus, esineb legitiimne põhjus </w:t>
      </w:r>
      <w:r w:rsidR="66DCE7BF" w:rsidRPr="002101A6">
        <w:rPr>
          <w:rFonts w:ascii="Times New Roman" w:eastAsia="Times New Roman" w:hAnsi="Times New Roman" w:cs="Times New Roman"/>
          <w:color w:val="000000" w:themeColor="text1"/>
          <w:sz w:val="24"/>
          <w:szCs w:val="24"/>
        </w:rPr>
        <w:t>sellekohase regulatsiooni</w:t>
      </w:r>
      <w:r w:rsidR="606D1A13" w:rsidRPr="002101A6">
        <w:rPr>
          <w:rFonts w:ascii="Times New Roman" w:eastAsia="Times New Roman" w:hAnsi="Times New Roman" w:cs="Times New Roman"/>
          <w:color w:val="000000" w:themeColor="text1"/>
          <w:sz w:val="24"/>
          <w:szCs w:val="24"/>
        </w:rPr>
        <w:t xml:space="preserve"> kehtetuks tunnistamiseks.</w:t>
      </w:r>
      <w:r w:rsidR="4BC8677A" w:rsidRPr="002101A6">
        <w:rPr>
          <w:rFonts w:ascii="Times New Roman" w:eastAsia="Times New Roman" w:hAnsi="Times New Roman" w:cs="Times New Roman"/>
          <w:color w:val="000000" w:themeColor="text1"/>
          <w:sz w:val="24"/>
          <w:szCs w:val="24"/>
        </w:rPr>
        <w:t xml:space="preserve"> </w:t>
      </w:r>
      <w:r w:rsidR="005E5872" w:rsidRPr="002101A6">
        <w:rPr>
          <w:rFonts w:ascii="Times New Roman" w:eastAsia="Times New Roman" w:hAnsi="Times New Roman" w:cs="Times New Roman"/>
          <w:color w:val="000000" w:themeColor="text1"/>
          <w:sz w:val="24"/>
          <w:szCs w:val="24"/>
        </w:rPr>
        <w:t>Samuti, kuna eelnõus sätestatud muudatused vähendavad õiguste ja vabaduste piiranguid, siis ei saa need olla vastuolus PS-</w:t>
      </w:r>
      <w:proofErr w:type="spellStart"/>
      <w:r w:rsidR="005E5872" w:rsidRPr="002101A6">
        <w:rPr>
          <w:rFonts w:ascii="Times New Roman" w:eastAsia="Times New Roman" w:hAnsi="Times New Roman" w:cs="Times New Roman"/>
          <w:color w:val="000000" w:themeColor="text1"/>
          <w:sz w:val="24"/>
          <w:szCs w:val="24"/>
        </w:rPr>
        <w:t>ga</w:t>
      </w:r>
      <w:proofErr w:type="spellEnd"/>
      <w:r w:rsidR="005E5872" w:rsidRPr="002101A6">
        <w:rPr>
          <w:rFonts w:ascii="Times New Roman" w:eastAsia="Times New Roman" w:hAnsi="Times New Roman" w:cs="Times New Roman"/>
          <w:color w:val="000000" w:themeColor="text1"/>
          <w:sz w:val="24"/>
          <w:szCs w:val="24"/>
        </w:rPr>
        <w:t>.   </w:t>
      </w:r>
    </w:p>
    <w:p w14:paraId="2D54D144" w14:textId="77777777" w:rsidR="002112DC" w:rsidRPr="002101A6" w:rsidRDefault="002112DC" w:rsidP="0013574B">
      <w:pPr>
        <w:spacing w:before="120" w:after="120" w:line="240" w:lineRule="auto"/>
        <w:jc w:val="both"/>
        <w:rPr>
          <w:rFonts w:ascii="Times New Roman" w:eastAsia="Times New Roman" w:hAnsi="Times New Roman" w:cs="Times New Roman"/>
          <w:color w:val="000000" w:themeColor="text1"/>
          <w:sz w:val="24"/>
          <w:szCs w:val="24"/>
        </w:rPr>
      </w:pPr>
    </w:p>
    <w:p w14:paraId="50D0BA6C" w14:textId="6C8BC9AD" w:rsidR="002A6134" w:rsidRPr="002101A6" w:rsidRDefault="007A4105" w:rsidP="00CE7736">
      <w:pPr>
        <w:pStyle w:val="Loendilik"/>
        <w:numPr>
          <w:ilvl w:val="1"/>
          <w:numId w:val="9"/>
        </w:numPr>
        <w:rPr>
          <w:rFonts w:ascii="Times New Roman" w:hAnsi="Times New Roman" w:cs="Times New Roman"/>
          <w:b/>
          <w:bCs/>
          <w:sz w:val="24"/>
          <w:szCs w:val="24"/>
        </w:rPr>
      </w:pPr>
      <w:r w:rsidRPr="002101A6">
        <w:rPr>
          <w:rFonts w:ascii="Times New Roman" w:hAnsi="Times New Roman" w:cs="Times New Roman"/>
          <w:b/>
          <w:bCs/>
          <w:sz w:val="24"/>
          <w:szCs w:val="24"/>
        </w:rPr>
        <w:t xml:space="preserve"> </w:t>
      </w:r>
      <w:r w:rsidR="6AB3539E" w:rsidRPr="002101A6">
        <w:rPr>
          <w:rFonts w:ascii="Times New Roman" w:hAnsi="Times New Roman" w:cs="Times New Roman"/>
          <w:b/>
          <w:sz w:val="24"/>
          <w:szCs w:val="24"/>
        </w:rPr>
        <w:t>Atesteeritud siseaudiitori</w:t>
      </w:r>
      <w:r w:rsidR="00D23E53" w:rsidRPr="002101A6">
        <w:rPr>
          <w:rFonts w:ascii="Times New Roman" w:hAnsi="Times New Roman" w:cs="Times New Roman"/>
          <w:b/>
          <w:sz w:val="24"/>
          <w:szCs w:val="24"/>
        </w:rPr>
        <w:t xml:space="preserve"> </w:t>
      </w:r>
      <w:r w:rsidR="340C5BA1" w:rsidRPr="002101A6">
        <w:rPr>
          <w:rFonts w:ascii="Times New Roman" w:hAnsi="Times New Roman" w:cs="Times New Roman"/>
          <w:b/>
          <w:bCs/>
          <w:color w:val="000000" w:themeColor="text1"/>
          <w:sz w:val="24"/>
          <w:szCs w:val="24"/>
        </w:rPr>
        <w:t xml:space="preserve">ja avaliku sektori siseaudiitori </w:t>
      </w:r>
      <w:r w:rsidR="318F21D3" w:rsidRPr="002101A6">
        <w:rPr>
          <w:rFonts w:ascii="Times New Roman" w:hAnsi="Times New Roman" w:cs="Times New Roman"/>
          <w:b/>
          <w:bCs/>
          <w:color w:val="000000" w:themeColor="text1"/>
          <w:sz w:val="24"/>
          <w:szCs w:val="24"/>
        </w:rPr>
        <w:t>kutsete</w:t>
      </w:r>
      <w:r w:rsidR="340C5BA1" w:rsidRPr="002101A6">
        <w:rPr>
          <w:rFonts w:ascii="Times New Roman" w:hAnsi="Times New Roman" w:cs="Times New Roman"/>
          <w:b/>
          <w:bCs/>
          <w:color w:val="000000" w:themeColor="text1"/>
          <w:sz w:val="24"/>
          <w:szCs w:val="24"/>
        </w:rPr>
        <w:t xml:space="preserve"> </w:t>
      </w:r>
      <w:r w:rsidR="340C5BA1" w:rsidRPr="002101A6">
        <w:rPr>
          <w:rFonts w:ascii="Times New Roman" w:hAnsi="Times New Roman" w:cs="Times New Roman"/>
          <w:b/>
          <w:bCs/>
          <w:sz w:val="24"/>
          <w:szCs w:val="24"/>
        </w:rPr>
        <w:t>kaotamise proportsionaalsuse analüüs</w:t>
      </w:r>
    </w:p>
    <w:p w14:paraId="4FDF7438" w14:textId="37632414" w:rsidR="002A6134" w:rsidRPr="002101A6" w:rsidRDefault="5097A277"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Vabariigi Valitsuse </w:t>
      </w:r>
      <w:r w:rsidR="01A8EB1C" w:rsidRPr="002101A6">
        <w:rPr>
          <w:rFonts w:ascii="Times New Roman" w:eastAsia="Times New Roman" w:hAnsi="Times New Roman" w:cs="Times New Roman"/>
          <w:color w:val="000000" w:themeColor="text1"/>
          <w:sz w:val="24"/>
          <w:szCs w:val="24"/>
        </w:rPr>
        <w:t xml:space="preserve">2020. </w:t>
      </w:r>
      <w:r w:rsidRPr="002101A6">
        <w:rPr>
          <w:rFonts w:ascii="Times New Roman" w:eastAsia="Times New Roman" w:hAnsi="Times New Roman" w:cs="Times New Roman"/>
          <w:color w:val="000000" w:themeColor="text1"/>
          <w:sz w:val="24"/>
          <w:szCs w:val="24"/>
        </w:rPr>
        <w:t>aasta 25. juuni protokollilise otsuse „Haldusjuhis Euroopa Parlamendi ja Nõukogu direktiivi (EL) 2018/958, 28. juuni 2018, milles käsitletakse uute kutsealasid reguleerivate õigusnormide vastuvõtmisele eelnevat proportsionaalsuse kontrolli, rakendamiseks“ punkti 2</w:t>
      </w:r>
      <w:r w:rsidR="08153CA5" w:rsidRPr="002101A6">
        <w:rPr>
          <w:rFonts w:ascii="Times New Roman" w:eastAsia="Times New Roman" w:hAnsi="Times New Roman" w:cs="Times New Roman"/>
          <w:color w:val="000000" w:themeColor="text1"/>
          <w:sz w:val="24"/>
          <w:szCs w:val="24"/>
        </w:rPr>
        <w:t>.1</w:t>
      </w:r>
      <w:r w:rsidRPr="002101A6">
        <w:rPr>
          <w:rFonts w:ascii="Times New Roman" w:eastAsia="Times New Roman" w:hAnsi="Times New Roman" w:cs="Times New Roman"/>
          <w:color w:val="000000" w:themeColor="text1"/>
          <w:sz w:val="24"/>
          <w:szCs w:val="24"/>
        </w:rPr>
        <w:t xml:space="preserve"> kohaselt </w:t>
      </w:r>
      <w:r w:rsidR="4B183C46" w:rsidRPr="002101A6">
        <w:rPr>
          <w:rFonts w:ascii="Times New Roman" w:eastAsia="Times New Roman" w:hAnsi="Times New Roman" w:cs="Times New Roman"/>
          <w:color w:val="000000" w:themeColor="text1"/>
          <w:sz w:val="24"/>
          <w:szCs w:val="24"/>
        </w:rPr>
        <w:t>tuleb e</w:t>
      </w:r>
      <w:r w:rsidR="4B183C46" w:rsidRPr="002101A6">
        <w:rPr>
          <w:rFonts w:ascii="Times New Roman" w:eastAsia="Times New Roman" w:hAnsi="Times New Roman" w:cs="Times New Roman"/>
          <w:sz w:val="24"/>
          <w:szCs w:val="24"/>
        </w:rPr>
        <w:t xml:space="preserve">nne reguleeritud kutsealadele juurdepääsu või nendel tegutsemist piiravate kehtivate õigusnormide muutmist hinnata nende proportsionaalsust. Hindamine </w:t>
      </w:r>
      <w:r w:rsidRPr="002101A6">
        <w:rPr>
          <w:rFonts w:ascii="Times New Roman" w:eastAsia="Times New Roman" w:hAnsi="Times New Roman" w:cs="Times New Roman"/>
          <w:sz w:val="24"/>
          <w:szCs w:val="24"/>
        </w:rPr>
        <w:t xml:space="preserve">peab </w:t>
      </w:r>
      <w:r w:rsidR="4B183C46" w:rsidRPr="002101A6">
        <w:rPr>
          <w:rFonts w:ascii="Times New Roman" w:eastAsia="Times New Roman" w:hAnsi="Times New Roman" w:cs="Times New Roman"/>
          <w:sz w:val="24"/>
          <w:szCs w:val="24"/>
        </w:rPr>
        <w:t>olema vastavuses normi olemuse, sisu ja mõjuga.</w:t>
      </w:r>
      <w:r w:rsidRPr="002101A6">
        <w:rPr>
          <w:rFonts w:ascii="Times New Roman" w:eastAsia="Times New Roman" w:hAnsi="Times New Roman" w:cs="Times New Roman"/>
          <w:sz w:val="24"/>
          <w:szCs w:val="24"/>
        </w:rPr>
        <w:t xml:space="preserve"> </w:t>
      </w:r>
      <w:r w:rsidR="0022136F" w:rsidRPr="002101A6">
        <w:rPr>
          <w:rFonts w:ascii="Times New Roman" w:eastAsia="Times New Roman" w:hAnsi="Times New Roman" w:cs="Times New Roman"/>
          <w:color w:val="000000" w:themeColor="text1"/>
          <w:sz w:val="24"/>
          <w:szCs w:val="24"/>
        </w:rPr>
        <w:t>Käesoleva</w:t>
      </w:r>
      <w:r w:rsidRPr="002101A6">
        <w:rPr>
          <w:rFonts w:ascii="Times New Roman" w:eastAsia="Times New Roman" w:hAnsi="Times New Roman" w:cs="Times New Roman"/>
          <w:color w:val="000000" w:themeColor="text1"/>
          <w:sz w:val="24"/>
          <w:szCs w:val="24"/>
        </w:rPr>
        <w:t xml:space="preserve"> analüüsi tegemisel on lähtutud kõnealuse protokollilise otsuse punktides 3.2 ja 3.3 esitatud üldtingimustest ning arvestatud seaduseelnõu koostamise põhjuseid ja eelnõuga tehtavate muudatuste </w:t>
      </w:r>
      <w:r w:rsidR="00A26A4B" w:rsidRPr="002101A6">
        <w:rPr>
          <w:rFonts w:ascii="Times New Roman" w:eastAsia="Times New Roman" w:hAnsi="Times New Roman" w:cs="Times New Roman"/>
          <w:color w:val="000000" w:themeColor="text1"/>
          <w:sz w:val="24"/>
          <w:szCs w:val="24"/>
        </w:rPr>
        <w:t>ulatust</w:t>
      </w:r>
      <w:r w:rsidRPr="002101A6">
        <w:rPr>
          <w:rFonts w:ascii="Times New Roman" w:eastAsia="Times New Roman" w:hAnsi="Times New Roman" w:cs="Times New Roman"/>
          <w:color w:val="000000" w:themeColor="text1"/>
          <w:sz w:val="24"/>
          <w:szCs w:val="24"/>
        </w:rPr>
        <w:t>.</w:t>
      </w:r>
    </w:p>
    <w:p w14:paraId="3C77C732" w14:textId="255B9F09" w:rsidR="0013574B" w:rsidRPr="002101A6" w:rsidRDefault="0013574B"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Siseauditi rakendamine avalikus sektoris oli Euroopa Liidu tungiv soovitus, mis sisaldus ka  liitumislepingus ning seetõttu </w:t>
      </w:r>
      <w:r w:rsidR="007D0605" w:rsidRPr="002101A6">
        <w:rPr>
          <w:rFonts w:ascii="Times New Roman" w:eastAsia="Times New Roman" w:hAnsi="Times New Roman" w:cs="Times New Roman"/>
          <w:color w:val="000000" w:themeColor="text1"/>
          <w:sz w:val="24"/>
          <w:szCs w:val="24"/>
        </w:rPr>
        <w:t>s</w:t>
      </w:r>
      <w:r w:rsidR="00E25B4B" w:rsidRPr="002101A6">
        <w:rPr>
          <w:rFonts w:ascii="Times New Roman" w:eastAsia="Times New Roman" w:hAnsi="Times New Roman" w:cs="Times New Roman"/>
          <w:color w:val="000000" w:themeColor="text1"/>
          <w:sz w:val="24"/>
          <w:szCs w:val="24"/>
        </w:rPr>
        <w:t>ätestati</w:t>
      </w:r>
      <w:r w:rsidRPr="002101A6">
        <w:rPr>
          <w:rFonts w:ascii="Times New Roman" w:eastAsia="Times New Roman" w:hAnsi="Times New Roman" w:cs="Times New Roman"/>
          <w:color w:val="000000" w:themeColor="text1"/>
          <w:sz w:val="24"/>
          <w:szCs w:val="24"/>
        </w:rPr>
        <w:t xml:space="preserve"> siseauditi valdkonna regulatsioon õigusakti tasandil. Siseauditi valdkonna kaasajastamine toob endaga kaasa </w:t>
      </w:r>
      <w:r w:rsidR="00C10F65" w:rsidRPr="002101A6">
        <w:rPr>
          <w:rFonts w:ascii="Times New Roman" w:eastAsia="Times New Roman" w:hAnsi="Times New Roman" w:cs="Times New Roman"/>
          <w:color w:val="000000" w:themeColor="text1"/>
          <w:sz w:val="24"/>
          <w:szCs w:val="24"/>
        </w:rPr>
        <w:t xml:space="preserve">vajaduse muuta </w:t>
      </w:r>
      <w:r w:rsidRPr="002101A6">
        <w:rPr>
          <w:rFonts w:ascii="Times New Roman" w:eastAsia="Times New Roman" w:hAnsi="Times New Roman" w:cs="Times New Roman"/>
          <w:color w:val="000000" w:themeColor="text1"/>
          <w:sz w:val="24"/>
          <w:szCs w:val="24"/>
        </w:rPr>
        <w:t>VVS-is sätestatud siseauditi valdkonda reguleeriva</w:t>
      </w:r>
      <w:r w:rsidR="00C10F65" w:rsidRPr="002101A6">
        <w:rPr>
          <w:rFonts w:ascii="Times New Roman" w:eastAsia="Times New Roman" w:hAnsi="Times New Roman" w:cs="Times New Roman"/>
          <w:color w:val="000000" w:themeColor="text1"/>
          <w:sz w:val="24"/>
          <w:szCs w:val="24"/>
        </w:rPr>
        <w:t>id</w:t>
      </w:r>
      <w:r w:rsidRPr="002101A6">
        <w:rPr>
          <w:rFonts w:ascii="Times New Roman" w:eastAsia="Times New Roman" w:hAnsi="Times New Roman" w:cs="Times New Roman"/>
          <w:color w:val="000000" w:themeColor="text1"/>
          <w:sz w:val="24"/>
          <w:szCs w:val="24"/>
        </w:rPr>
        <w:t xml:space="preserve"> </w:t>
      </w:r>
      <w:r w:rsidR="476BF82B" w:rsidRPr="002101A6">
        <w:rPr>
          <w:rFonts w:ascii="Times New Roman" w:eastAsia="Times New Roman" w:hAnsi="Times New Roman" w:cs="Times New Roman"/>
          <w:color w:val="000000" w:themeColor="text1"/>
          <w:sz w:val="24"/>
          <w:szCs w:val="24"/>
        </w:rPr>
        <w:t>asjakohatud</w:t>
      </w:r>
      <w:r w:rsidRPr="002101A6">
        <w:rPr>
          <w:rFonts w:ascii="Times New Roman" w:eastAsia="Times New Roman" w:hAnsi="Times New Roman" w:cs="Times New Roman"/>
          <w:color w:val="000000" w:themeColor="text1"/>
          <w:sz w:val="24"/>
          <w:szCs w:val="24"/>
        </w:rPr>
        <w:t xml:space="preserve"> ja reaalse eluga kooskõla</w:t>
      </w:r>
      <w:r w:rsidR="00C10F65" w:rsidRPr="002101A6">
        <w:rPr>
          <w:rFonts w:ascii="Times New Roman" w:eastAsia="Times New Roman" w:hAnsi="Times New Roman" w:cs="Times New Roman"/>
          <w:color w:val="000000" w:themeColor="text1"/>
          <w:sz w:val="24"/>
          <w:szCs w:val="24"/>
        </w:rPr>
        <w:t xml:space="preserve">s mitteolevaid </w:t>
      </w:r>
      <w:r w:rsidRPr="002101A6">
        <w:rPr>
          <w:rFonts w:ascii="Times New Roman" w:eastAsia="Times New Roman" w:hAnsi="Times New Roman" w:cs="Times New Roman"/>
          <w:color w:val="000000" w:themeColor="text1"/>
          <w:sz w:val="24"/>
          <w:szCs w:val="24"/>
        </w:rPr>
        <w:t>õigusnorm</w:t>
      </w:r>
      <w:r w:rsidR="00C10F65" w:rsidRPr="002101A6">
        <w:rPr>
          <w:rFonts w:ascii="Times New Roman" w:eastAsia="Times New Roman" w:hAnsi="Times New Roman" w:cs="Times New Roman"/>
          <w:color w:val="000000" w:themeColor="text1"/>
          <w:sz w:val="24"/>
          <w:szCs w:val="24"/>
        </w:rPr>
        <w:t>e</w:t>
      </w:r>
      <w:r w:rsidR="0BCDFF2A" w:rsidRPr="002101A6">
        <w:rPr>
          <w:rFonts w:ascii="Times New Roman" w:eastAsia="Times New Roman" w:hAnsi="Times New Roman" w:cs="Times New Roman"/>
          <w:color w:val="000000" w:themeColor="text1"/>
          <w:sz w:val="24"/>
          <w:szCs w:val="24"/>
        </w:rPr>
        <w:t xml:space="preserve"> ning </w:t>
      </w:r>
      <w:r w:rsidRPr="002101A6">
        <w:rPr>
          <w:rFonts w:ascii="Times New Roman" w:eastAsia="Times New Roman" w:hAnsi="Times New Roman" w:cs="Times New Roman"/>
          <w:color w:val="000000" w:themeColor="text1"/>
          <w:sz w:val="24"/>
          <w:szCs w:val="24"/>
        </w:rPr>
        <w:t xml:space="preserve">tunnistada </w:t>
      </w:r>
      <w:r w:rsidR="00E25B4B" w:rsidRPr="002101A6">
        <w:rPr>
          <w:rFonts w:ascii="Times New Roman" w:eastAsia="Times New Roman" w:hAnsi="Times New Roman" w:cs="Times New Roman"/>
          <w:color w:val="000000" w:themeColor="text1"/>
          <w:sz w:val="24"/>
          <w:szCs w:val="24"/>
        </w:rPr>
        <w:t xml:space="preserve">kehtetuks </w:t>
      </w:r>
      <w:proofErr w:type="spellStart"/>
      <w:r w:rsidRPr="002101A6">
        <w:rPr>
          <w:rFonts w:ascii="Times New Roman" w:eastAsia="Times New Roman" w:hAnsi="Times New Roman" w:cs="Times New Roman"/>
          <w:color w:val="000000" w:themeColor="text1"/>
          <w:sz w:val="24"/>
          <w:szCs w:val="24"/>
        </w:rPr>
        <w:t>AudS-is</w:t>
      </w:r>
      <w:proofErr w:type="spellEnd"/>
      <w:r w:rsidRPr="002101A6">
        <w:rPr>
          <w:rFonts w:ascii="Times New Roman" w:eastAsia="Times New Roman" w:hAnsi="Times New Roman" w:cs="Times New Roman"/>
          <w:color w:val="000000" w:themeColor="text1"/>
          <w:sz w:val="24"/>
          <w:szCs w:val="24"/>
        </w:rPr>
        <w:t xml:space="preserve"> </w:t>
      </w:r>
      <w:r w:rsidR="00E25B4B" w:rsidRPr="002101A6">
        <w:rPr>
          <w:rFonts w:ascii="Times New Roman" w:eastAsia="Times New Roman" w:hAnsi="Times New Roman" w:cs="Times New Roman"/>
          <w:color w:val="000000" w:themeColor="text1"/>
          <w:sz w:val="24"/>
          <w:szCs w:val="24"/>
        </w:rPr>
        <w:t>sätestatud</w:t>
      </w:r>
      <w:r w:rsidRPr="002101A6">
        <w:rPr>
          <w:rFonts w:ascii="Times New Roman" w:eastAsia="Times New Roman" w:hAnsi="Times New Roman" w:cs="Times New Roman"/>
          <w:color w:val="000000" w:themeColor="text1"/>
          <w:sz w:val="24"/>
          <w:szCs w:val="24"/>
        </w:rPr>
        <w:t xml:space="preserve"> </w:t>
      </w:r>
      <w:r w:rsidR="0BCDFF2A" w:rsidRPr="002101A6">
        <w:rPr>
          <w:rFonts w:ascii="Times New Roman" w:eastAsia="Times New Roman" w:hAnsi="Times New Roman" w:cs="Times New Roman"/>
          <w:color w:val="000000" w:themeColor="text1"/>
          <w:sz w:val="24"/>
          <w:szCs w:val="24"/>
        </w:rPr>
        <w:t>siseauditi regulatsioon tervikuna</w:t>
      </w:r>
      <w:r w:rsidRPr="002101A6">
        <w:rPr>
          <w:rFonts w:ascii="Times New Roman" w:eastAsia="Times New Roman" w:hAnsi="Times New Roman" w:cs="Times New Roman"/>
          <w:color w:val="000000" w:themeColor="text1"/>
          <w:sz w:val="24"/>
          <w:szCs w:val="24"/>
        </w:rPr>
        <w:t xml:space="preserve">. </w:t>
      </w:r>
    </w:p>
    <w:p w14:paraId="6E2983CC" w14:textId="4C80A0A6" w:rsidR="002A6134" w:rsidRPr="002101A6" w:rsidRDefault="5097A277" w:rsidP="001B6D32">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Eelnõukohaste muudatuste kehtestamine on tingitud vajadusest kaasajastada siseauditi valdkonda</w:t>
      </w:r>
      <w:r w:rsidR="0022136F" w:rsidRPr="002101A6">
        <w:rPr>
          <w:rFonts w:ascii="Times New Roman" w:eastAsia="Times New Roman" w:hAnsi="Times New Roman" w:cs="Times New Roman"/>
          <w:color w:val="000000" w:themeColor="text1"/>
          <w:sz w:val="24"/>
          <w:szCs w:val="24"/>
        </w:rPr>
        <w:t xml:space="preserve"> Eestis</w:t>
      </w:r>
      <w:r w:rsidRPr="002101A6">
        <w:rPr>
          <w:rFonts w:ascii="Times New Roman" w:eastAsia="Times New Roman" w:hAnsi="Times New Roman" w:cs="Times New Roman"/>
          <w:color w:val="000000" w:themeColor="text1"/>
          <w:sz w:val="24"/>
          <w:szCs w:val="24"/>
        </w:rPr>
        <w:t xml:space="preserve">, </w:t>
      </w:r>
      <w:commentRangeStart w:id="16"/>
      <w:r w:rsidRPr="002101A6">
        <w:rPr>
          <w:rFonts w:ascii="Times New Roman" w:eastAsia="Times New Roman" w:hAnsi="Times New Roman" w:cs="Times New Roman"/>
          <w:color w:val="000000" w:themeColor="text1"/>
          <w:sz w:val="24"/>
          <w:szCs w:val="24"/>
        </w:rPr>
        <w:t>kuna Euroopa Liiduga liitumisel kujundatud avaliku sektori siseauditi mudel enam ei toimi.</w:t>
      </w:r>
      <w:commentRangeEnd w:id="16"/>
      <w:r w:rsidR="004D281D">
        <w:rPr>
          <w:rStyle w:val="Kommentaariviide"/>
        </w:rPr>
        <w:commentReference w:id="16"/>
      </w:r>
      <w:r w:rsidRPr="002101A6">
        <w:rPr>
          <w:rFonts w:ascii="Times New Roman" w:eastAsia="Times New Roman" w:hAnsi="Times New Roman" w:cs="Times New Roman"/>
          <w:color w:val="000000" w:themeColor="text1"/>
          <w:sz w:val="24"/>
          <w:szCs w:val="24"/>
        </w:rPr>
        <w:t xml:space="preserve"> Eelnõu kohaselt </w:t>
      </w:r>
      <w:r w:rsidR="0022136F" w:rsidRPr="002101A6">
        <w:rPr>
          <w:rFonts w:ascii="Times New Roman" w:eastAsia="Times New Roman" w:hAnsi="Times New Roman" w:cs="Times New Roman"/>
          <w:color w:val="000000" w:themeColor="text1"/>
          <w:sz w:val="24"/>
          <w:szCs w:val="24"/>
        </w:rPr>
        <w:t>lõpetatakse rahvusvaheliste siseaudiitori sertifikaatide CIA</w:t>
      </w:r>
      <w:r w:rsidR="009674B3" w:rsidRPr="002101A6">
        <w:rPr>
          <w:rFonts w:ascii="Times New Roman" w:hAnsi="Times New Roman" w:cs="Times New Roman"/>
          <w:sz w:val="24"/>
          <w:szCs w:val="24"/>
          <w:vertAlign w:val="superscript"/>
        </w:rPr>
        <w:t>®</w:t>
      </w:r>
      <w:r w:rsidR="0022136F" w:rsidRPr="002101A6">
        <w:rPr>
          <w:rFonts w:ascii="Times New Roman" w:eastAsia="Times New Roman" w:hAnsi="Times New Roman" w:cs="Times New Roman"/>
          <w:color w:val="000000" w:themeColor="text1"/>
          <w:sz w:val="24"/>
          <w:szCs w:val="24"/>
        </w:rPr>
        <w:t xml:space="preserve"> ja CGAP</w:t>
      </w:r>
      <w:r w:rsidR="009674B3" w:rsidRPr="002101A6">
        <w:rPr>
          <w:rFonts w:ascii="Times New Roman" w:hAnsi="Times New Roman" w:cs="Times New Roman"/>
          <w:sz w:val="24"/>
          <w:szCs w:val="24"/>
          <w:vertAlign w:val="superscript"/>
        </w:rPr>
        <w:t>®</w:t>
      </w:r>
      <w:r w:rsidR="0022136F" w:rsidRPr="002101A6">
        <w:rPr>
          <w:rFonts w:ascii="Times New Roman" w:eastAsia="Times New Roman" w:hAnsi="Times New Roman" w:cs="Times New Roman"/>
          <w:color w:val="000000" w:themeColor="text1"/>
          <w:sz w:val="24"/>
          <w:szCs w:val="24"/>
        </w:rPr>
        <w:t xml:space="preserve"> tunnustami</w:t>
      </w:r>
      <w:r w:rsidR="009674B3" w:rsidRPr="002101A6">
        <w:rPr>
          <w:rFonts w:ascii="Times New Roman" w:eastAsia="Times New Roman" w:hAnsi="Times New Roman" w:cs="Times New Roman"/>
          <w:color w:val="000000" w:themeColor="text1"/>
          <w:sz w:val="24"/>
          <w:szCs w:val="24"/>
        </w:rPr>
        <w:t>n</w:t>
      </w:r>
      <w:r w:rsidR="0022136F" w:rsidRPr="002101A6">
        <w:rPr>
          <w:rFonts w:ascii="Times New Roman" w:eastAsia="Times New Roman" w:hAnsi="Times New Roman" w:cs="Times New Roman"/>
          <w:color w:val="000000" w:themeColor="text1"/>
          <w:sz w:val="24"/>
          <w:szCs w:val="24"/>
        </w:rPr>
        <w:t xml:space="preserve">e ning </w:t>
      </w:r>
      <w:r w:rsidRPr="002101A6">
        <w:rPr>
          <w:rFonts w:ascii="Times New Roman" w:eastAsia="Times New Roman" w:hAnsi="Times New Roman" w:cs="Times New Roman"/>
          <w:color w:val="000000" w:themeColor="text1"/>
          <w:sz w:val="24"/>
          <w:szCs w:val="24"/>
        </w:rPr>
        <w:t xml:space="preserve">edaspidi </w:t>
      </w:r>
      <w:r w:rsidR="0022136F" w:rsidRPr="002101A6">
        <w:rPr>
          <w:rFonts w:ascii="Times New Roman" w:eastAsia="Times New Roman" w:hAnsi="Times New Roman" w:cs="Times New Roman"/>
          <w:color w:val="000000" w:themeColor="text1"/>
          <w:sz w:val="24"/>
          <w:szCs w:val="24"/>
        </w:rPr>
        <w:t xml:space="preserve">ei </w:t>
      </w:r>
      <w:r w:rsidR="00A26A4B" w:rsidRPr="002101A6">
        <w:rPr>
          <w:rFonts w:ascii="Times New Roman" w:eastAsia="Times New Roman" w:hAnsi="Times New Roman" w:cs="Times New Roman"/>
          <w:color w:val="000000" w:themeColor="text1"/>
          <w:sz w:val="24"/>
          <w:szCs w:val="24"/>
        </w:rPr>
        <w:t xml:space="preserve">anta </w:t>
      </w:r>
      <w:r w:rsidR="0022136F" w:rsidRPr="002101A6">
        <w:rPr>
          <w:rFonts w:ascii="Times New Roman" w:eastAsia="Times New Roman" w:hAnsi="Times New Roman" w:cs="Times New Roman"/>
          <w:color w:val="000000" w:themeColor="text1"/>
          <w:sz w:val="24"/>
          <w:szCs w:val="24"/>
        </w:rPr>
        <w:t xml:space="preserve">siseaudiitori </w:t>
      </w:r>
      <w:r w:rsidR="1A31BE22" w:rsidRPr="002101A6">
        <w:rPr>
          <w:rFonts w:ascii="Times New Roman" w:eastAsia="Times New Roman" w:hAnsi="Times New Roman" w:cs="Times New Roman"/>
          <w:color w:val="000000" w:themeColor="text1"/>
          <w:sz w:val="24"/>
          <w:szCs w:val="24"/>
        </w:rPr>
        <w:t xml:space="preserve">kutset </w:t>
      </w:r>
      <w:r w:rsidR="0022136F" w:rsidRPr="002101A6">
        <w:rPr>
          <w:rFonts w:ascii="Times New Roman" w:eastAsia="Times New Roman" w:hAnsi="Times New Roman" w:cs="Times New Roman"/>
          <w:color w:val="000000" w:themeColor="text1"/>
          <w:sz w:val="24"/>
          <w:szCs w:val="24"/>
        </w:rPr>
        <w:t xml:space="preserve">ega </w:t>
      </w:r>
      <w:r w:rsidRPr="002101A6">
        <w:rPr>
          <w:rFonts w:ascii="Times New Roman" w:eastAsia="Times New Roman" w:hAnsi="Times New Roman" w:cs="Times New Roman"/>
          <w:color w:val="000000" w:themeColor="text1"/>
          <w:sz w:val="24"/>
          <w:szCs w:val="24"/>
        </w:rPr>
        <w:t xml:space="preserve">siseaudiitori kutse all olevaid </w:t>
      </w:r>
      <w:r w:rsidR="0022136F" w:rsidRPr="002101A6">
        <w:rPr>
          <w:rFonts w:ascii="Times New Roman" w:eastAsia="Times New Roman" w:hAnsi="Times New Roman" w:cs="Times New Roman"/>
          <w:color w:val="000000" w:themeColor="text1"/>
          <w:sz w:val="24"/>
          <w:szCs w:val="24"/>
        </w:rPr>
        <w:t xml:space="preserve">kutsetasemeid. </w:t>
      </w:r>
      <w:r w:rsidRPr="002101A6">
        <w:rPr>
          <w:rFonts w:ascii="Times New Roman" w:eastAsia="Times New Roman" w:hAnsi="Times New Roman" w:cs="Times New Roman"/>
          <w:color w:val="000000" w:themeColor="text1"/>
          <w:sz w:val="24"/>
          <w:szCs w:val="24"/>
        </w:rPr>
        <w:t xml:space="preserve">Avaliku sektori üksuse </w:t>
      </w:r>
      <w:r w:rsidR="009674B3" w:rsidRPr="002101A6">
        <w:rPr>
          <w:rFonts w:ascii="Times New Roman" w:eastAsia="Times New Roman" w:hAnsi="Times New Roman" w:cs="Times New Roman"/>
          <w:color w:val="000000" w:themeColor="text1"/>
          <w:sz w:val="24"/>
          <w:szCs w:val="24"/>
        </w:rPr>
        <w:t xml:space="preserve">siseaudiitori </w:t>
      </w:r>
      <w:r w:rsidRPr="002101A6">
        <w:rPr>
          <w:rFonts w:ascii="Times New Roman" w:eastAsia="Times New Roman" w:hAnsi="Times New Roman" w:cs="Times New Roman"/>
          <w:color w:val="000000" w:themeColor="text1"/>
          <w:sz w:val="24"/>
          <w:szCs w:val="24"/>
        </w:rPr>
        <w:t>kutsetaset ei ole võimalik anda juba seetõttu, et IIA ei väljasta enam avaliku sektori üksuse siseaudiitori kutsetaseme andmise üheks eelduseks olnud CGAP</w:t>
      </w:r>
      <w:r w:rsidR="009674B3" w:rsidRPr="002101A6">
        <w:rPr>
          <w:rFonts w:ascii="Times New Roman" w:hAnsi="Times New Roman" w:cs="Times New Roman"/>
          <w:sz w:val="24"/>
          <w:szCs w:val="24"/>
          <w:vertAlign w:val="superscript"/>
        </w:rPr>
        <w:t>®</w:t>
      </w:r>
      <w:r w:rsidRPr="002101A6">
        <w:rPr>
          <w:rFonts w:ascii="Times New Roman" w:eastAsia="Times New Roman" w:hAnsi="Times New Roman" w:cs="Times New Roman"/>
          <w:color w:val="000000" w:themeColor="text1"/>
          <w:sz w:val="24"/>
          <w:szCs w:val="24"/>
        </w:rPr>
        <w:t xml:space="preserve">-i sertifikaati. Avaliku sektori ühingu siseaudiitori kutse pole aga praktikas end õigustanud ning alates 2010. aastast on seda kutsetaset omistatud </w:t>
      </w:r>
      <w:r w:rsidR="41950D8C" w:rsidRPr="002101A6">
        <w:rPr>
          <w:rFonts w:ascii="Times New Roman" w:eastAsia="Times New Roman" w:hAnsi="Times New Roman" w:cs="Times New Roman"/>
          <w:color w:val="000000" w:themeColor="text1"/>
          <w:sz w:val="24"/>
          <w:szCs w:val="24"/>
        </w:rPr>
        <w:t>kõigest</w:t>
      </w:r>
      <w:r w:rsidRPr="002101A6">
        <w:rPr>
          <w:rFonts w:ascii="Times New Roman" w:eastAsia="Times New Roman" w:hAnsi="Times New Roman" w:cs="Times New Roman"/>
          <w:color w:val="000000" w:themeColor="text1"/>
          <w:sz w:val="24"/>
          <w:szCs w:val="24"/>
        </w:rPr>
        <w:t xml:space="preserve"> neljale spetsialistile</w:t>
      </w:r>
      <w:r w:rsidR="001B6D32" w:rsidRPr="002101A6">
        <w:rPr>
          <w:rFonts w:ascii="Times New Roman" w:eastAsia="Times New Roman" w:hAnsi="Times New Roman" w:cs="Times New Roman"/>
          <w:color w:val="000000" w:themeColor="text1"/>
          <w:sz w:val="24"/>
          <w:szCs w:val="24"/>
        </w:rPr>
        <w:t xml:space="preserve">. Avaliku sektori ühingu siseaudiitori volitused on väga ahtad ega ahvatle seda kutsetaset omandama, mistõttu puudub ka </w:t>
      </w:r>
      <w:r w:rsidRPr="002101A6">
        <w:rPr>
          <w:rFonts w:ascii="Times New Roman" w:eastAsia="Times New Roman" w:hAnsi="Times New Roman" w:cs="Times New Roman"/>
          <w:color w:val="000000" w:themeColor="text1"/>
          <w:sz w:val="24"/>
          <w:szCs w:val="24"/>
        </w:rPr>
        <w:t xml:space="preserve">nõudlus ja vajadus sellise kutsetaseme järele. </w:t>
      </w:r>
    </w:p>
    <w:p w14:paraId="76A91527" w14:textId="4A26030A" w:rsidR="000161D1" w:rsidRDefault="5097A277" w:rsidP="000161D1">
      <w:pPr>
        <w:pStyle w:val="paragraph"/>
        <w:spacing w:before="120" w:beforeAutospacing="0" w:after="120" w:afterAutospacing="0"/>
        <w:jc w:val="both"/>
        <w:textAlignment w:val="baseline"/>
        <w:rPr>
          <w:color w:val="000000" w:themeColor="text1"/>
        </w:rPr>
      </w:pPr>
      <w:r w:rsidRPr="002101A6">
        <w:rPr>
          <w:color w:val="000000" w:themeColor="text1"/>
        </w:rPr>
        <w:t xml:space="preserve">Siseaudiitor osutab teenust eelkõige organisatsiooni kõrgeimale juhtorganile ja tegevjuhtkonnale läbi põhjendatud kindlustunde andmise selles, et organisatsiooni protsessid toimivad juhtorgani seatud moel, varad on kaitstud ja seadusi järgitakse nõuetekohaselt. </w:t>
      </w:r>
      <w:commentRangeStart w:id="17"/>
      <w:r w:rsidRPr="002101A6">
        <w:rPr>
          <w:color w:val="000000" w:themeColor="text1"/>
        </w:rPr>
        <w:t xml:space="preserve">Avalikus sektoris on siseaudiitori ülesandeks hinnata riigi ja omavalitsuse organisatsiooni protsesside ja valdkondade riske ning nende haldamist. </w:t>
      </w:r>
      <w:commentRangeEnd w:id="17"/>
      <w:r w:rsidR="00A64035">
        <w:rPr>
          <w:rStyle w:val="Kommentaariviide"/>
          <w:rFonts w:asciiTheme="minorHAnsi" w:eastAsiaTheme="minorHAnsi" w:hAnsiTheme="minorHAnsi" w:cstheme="minorBidi"/>
          <w:kern w:val="2"/>
          <w:lang w:eastAsia="en-US"/>
          <w14:ligatures w14:val="standardContextual"/>
        </w:rPr>
        <w:commentReference w:id="17"/>
      </w:r>
      <w:r w:rsidRPr="002101A6">
        <w:rPr>
          <w:color w:val="000000" w:themeColor="text1"/>
        </w:rPr>
        <w:t>Eelnõukohased muudatused ei too endaga kaasa risk</w:t>
      </w:r>
      <w:r w:rsidR="00125193" w:rsidRPr="002101A6">
        <w:rPr>
          <w:color w:val="000000" w:themeColor="text1"/>
        </w:rPr>
        <w:t>e</w:t>
      </w:r>
      <w:r w:rsidRPr="002101A6">
        <w:rPr>
          <w:color w:val="000000" w:themeColor="text1"/>
        </w:rPr>
        <w:t xml:space="preserve"> avaliku sektori üksuse ega avaliku sektori ühingu siseaudiitori osutatava teenuse tarbijale, s</w:t>
      </w:r>
      <w:r w:rsidR="00665EA1" w:rsidRPr="002101A6">
        <w:rPr>
          <w:color w:val="000000" w:themeColor="text1"/>
        </w:rPr>
        <w:t>.</w:t>
      </w:r>
      <w:r w:rsidRPr="002101A6">
        <w:rPr>
          <w:color w:val="000000" w:themeColor="text1"/>
        </w:rPr>
        <w:t>o avalikule sektorile</w:t>
      </w:r>
      <w:r w:rsidR="009674B3" w:rsidRPr="002101A6">
        <w:rPr>
          <w:color w:val="000000" w:themeColor="text1"/>
        </w:rPr>
        <w:t>.</w:t>
      </w:r>
      <w:r w:rsidRPr="002101A6">
        <w:rPr>
          <w:color w:val="000000" w:themeColor="text1"/>
        </w:rPr>
        <w:t xml:space="preserve"> </w:t>
      </w:r>
      <w:r w:rsidR="00C5649D" w:rsidRPr="002101A6">
        <w:rPr>
          <w:color w:val="000000" w:themeColor="text1"/>
        </w:rPr>
        <w:t xml:space="preserve">Eelnõus sätestatud muudatuste kohaselt võib iga isik töötada siseaudiitorina, eriti valdkondades, milles ta on pädev (nt lennunduses endised lendurid jne). </w:t>
      </w:r>
      <w:r w:rsidR="000161D1">
        <w:rPr>
          <w:color w:val="000000" w:themeColor="text1"/>
        </w:rPr>
        <w:t>Kuna e</w:t>
      </w:r>
      <w:r w:rsidR="000161D1" w:rsidRPr="002101A6">
        <w:rPr>
          <w:rStyle w:val="normaltextrun"/>
          <w:color w:val="000000" w:themeColor="text1"/>
        </w:rPr>
        <w:t>nne seaduseelnõuga planeeritavate muudatuste jõustumist antud kõnealused kutsetasemed ja kutse jäävad kehtima</w:t>
      </w:r>
      <w:r w:rsidR="000161D1">
        <w:rPr>
          <w:rStyle w:val="normaltextrun"/>
          <w:color w:val="000000" w:themeColor="text1"/>
        </w:rPr>
        <w:t xml:space="preserve">, siis </w:t>
      </w:r>
      <w:r w:rsidR="000161D1" w:rsidRPr="002101A6">
        <w:rPr>
          <w:rStyle w:val="normaltextrun"/>
          <w:color w:val="000000" w:themeColor="text1"/>
        </w:rPr>
        <w:t xml:space="preserve">võib nii atesteeritud siseaudiitori kutse (sisuliselt CIA sertifikaat) kui ka avaliku sektori siseaudiitori kutsetase (sisuliselt CGAP sertifikaat) olla </w:t>
      </w:r>
      <w:r w:rsidR="009D0223">
        <w:rPr>
          <w:rStyle w:val="normaltextrun"/>
          <w:color w:val="000000" w:themeColor="text1"/>
        </w:rPr>
        <w:t xml:space="preserve">edaspidi </w:t>
      </w:r>
      <w:r w:rsidR="000161D1" w:rsidRPr="002101A6">
        <w:rPr>
          <w:rStyle w:val="normaltextrun"/>
          <w:color w:val="000000" w:themeColor="text1"/>
        </w:rPr>
        <w:t xml:space="preserve">erialasele tööle kandideerimisel eeliseks. </w:t>
      </w:r>
    </w:p>
    <w:p w14:paraId="0F5617DF" w14:textId="2A7F749B" w:rsidR="002A6134" w:rsidRPr="002101A6" w:rsidRDefault="00843982"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Siseaudiitori kutse omamise kohustuse kaotamisega avarduvad võimalused siseaudiitori värbamiseks. Siseaudiitori </w:t>
      </w:r>
      <w:r w:rsidR="48528C6E" w:rsidRPr="002101A6">
        <w:rPr>
          <w:rFonts w:ascii="Times New Roman" w:eastAsia="Times New Roman" w:hAnsi="Times New Roman" w:cs="Times New Roman"/>
          <w:color w:val="000000" w:themeColor="text1"/>
          <w:sz w:val="24"/>
          <w:szCs w:val="24"/>
        </w:rPr>
        <w:t>regulatsiooni kehtetuks tunnistamisega</w:t>
      </w:r>
      <w:r w:rsidRPr="002101A6">
        <w:rPr>
          <w:rFonts w:ascii="Times New Roman" w:eastAsia="Times New Roman" w:hAnsi="Times New Roman" w:cs="Times New Roman"/>
          <w:color w:val="000000" w:themeColor="text1"/>
          <w:sz w:val="24"/>
          <w:szCs w:val="24"/>
        </w:rPr>
        <w:t xml:space="preserve"> suuren</w:t>
      </w:r>
      <w:r w:rsidR="00C5649D" w:rsidRPr="002101A6">
        <w:rPr>
          <w:rFonts w:ascii="Times New Roman" w:eastAsia="Times New Roman" w:hAnsi="Times New Roman" w:cs="Times New Roman"/>
          <w:color w:val="000000" w:themeColor="text1"/>
          <w:sz w:val="24"/>
          <w:szCs w:val="24"/>
        </w:rPr>
        <w:t xml:space="preserve">eb </w:t>
      </w:r>
      <w:r w:rsidRPr="002101A6">
        <w:rPr>
          <w:rFonts w:ascii="Times New Roman" w:eastAsia="Times New Roman" w:hAnsi="Times New Roman" w:cs="Times New Roman"/>
          <w:color w:val="000000" w:themeColor="text1"/>
          <w:sz w:val="24"/>
          <w:szCs w:val="24"/>
        </w:rPr>
        <w:t>ühiskondlik õiglus</w:t>
      </w:r>
      <w:r w:rsidR="00C5649D" w:rsidRPr="002101A6">
        <w:rPr>
          <w:rFonts w:ascii="Times New Roman" w:eastAsia="Times New Roman" w:hAnsi="Times New Roman" w:cs="Times New Roman"/>
          <w:color w:val="000000" w:themeColor="text1"/>
          <w:sz w:val="24"/>
          <w:szCs w:val="24"/>
        </w:rPr>
        <w:t xml:space="preserve">, kuna juurdepääs siseaudiitori töö tegemisele saab olema vaba. Seetõttu muutub siseaudiitori töö kättesaadavamaks laiemale isikute ringile. </w:t>
      </w:r>
    </w:p>
    <w:p w14:paraId="2F294150" w14:textId="45BC6904" w:rsidR="005370CB" w:rsidRPr="002101A6" w:rsidRDefault="5097A277" w:rsidP="0013574B">
      <w:pPr>
        <w:spacing w:before="120" w:after="120" w:line="240" w:lineRule="auto"/>
        <w:jc w:val="both"/>
        <w:rPr>
          <w:rFonts w:ascii="Times New Roman" w:eastAsia="Times New Roman" w:hAnsi="Times New Roman" w:cs="Times New Roman"/>
          <w:color w:val="000000" w:themeColor="text1"/>
          <w:sz w:val="24"/>
          <w:szCs w:val="24"/>
        </w:rPr>
      </w:pPr>
      <w:proofErr w:type="spellStart"/>
      <w:r w:rsidRPr="002101A6">
        <w:rPr>
          <w:rFonts w:ascii="Times New Roman" w:eastAsia="Times New Roman" w:hAnsi="Times New Roman" w:cs="Times New Roman"/>
          <w:color w:val="000000" w:themeColor="text1"/>
          <w:sz w:val="24"/>
          <w:szCs w:val="24"/>
        </w:rPr>
        <w:t>AudS-is</w:t>
      </w:r>
      <w:proofErr w:type="spellEnd"/>
      <w:r w:rsidRPr="002101A6">
        <w:rPr>
          <w:rFonts w:ascii="Times New Roman" w:eastAsia="Times New Roman" w:hAnsi="Times New Roman" w:cs="Times New Roman"/>
          <w:color w:val="000000" w:themeColor="text1"/>
          <w:sz w:val="24"/>
          <w:szCs w:val="24"/>
        </w:rPr>
        <w:t xml:space="preserve"> ja VVS-is tehtavad muudatused on vajalikud ja sobivad siseauditi valdkonna kaasajastamiseks. Muudatuste tegemisel on lähtutud aja jooksul reaalses elus kujunenud olukorrast. Siseauditi valdkonna regulatsiooni muudatused ei lähe kaugemale</w:t>
      </w:r>
      <w:r w:rsidR="00665EA1" w:rsidRPr="002101A6">
        <w:rPr>
          <w:rFonts w:ascii="Times New Roman" w:eastAsia="Times New Roman" w:hAnsi="Times New Roman" w:cs="Times New Roman"/>
          <w:color w:val="000000" w:themeColor="text1"/>
          <w:sz w:val="24"/>
          <w:szCs w:val="24"/>
        </w:rPr>
        <w:t>,</w:t>
      </w:r>
      <w:r w:rsidRPr="002101A6">
        <w:rPr>
          <w:rFonts w:ascii="Times New Roman" w:eastAsia="Times New Roman" w:hAnsi="Times New Roman" w:cs="Times New Roman"/>
          <w:color w:val="000000" w:themeColor="text1"/>
          <w:sz w:val="24"/>
          <w:szCs w:val="24"/>
        </w:rPr>
        <w:t xml:space="preserve"> kui </w:t>
      </w:r>
      <w:r w:rsidR="007D0605" w:rsidRPr="002101A6">
        <w:rPr>
          <w:rFonts w:ascii="Times New Roman" w:eastAsia="Times New Roman" w:hAnsi="Times New Roman" w:cs="Times New Roman"/>
          <w:color w:val="000000" w:themeColor="text1"/>
          <w:sz w:val="24"/>
          <w:szCs w:val="24"/>
        </w:rPr>
        <w:t xml:space="preserve">on vaja </w:t>
      </w:r>
      <w:r w:rsidRPr="002101A6">
        <w:rPr>
          <w:rFonts w:ascii="Times New Roman" w:eastAsia="Times New Roman" w:hAnsi="Times New Roman" w:cs="Times New Roman"/>
          <w:color w:val="000000" w:themeColor="text1"/>
          <w:sz w:val="24"/>
          <w:szCs w:val="24"/>
        </w:rPr>
        <w:t>valdkonna kaasajastamise</w:t>
      </w:r>
      <w:r w:rsidR="007D0605" w:rsidRPr="002101A6">
        <w:rPr>
          <w:rFonts w:ascii="Times New Roman" w:eastAsia="Times New Roman" w:hAnsi="Times New Roman" w:cs="Times New Roman"/>
          <w:color w:val="000000" w:themeColor="text1"/>
          <w:sz w:val="24"/>
          <w:szCs w:val="24"/>
        </w:rPr>
        <w:t>ks</w:t>
      </w:r>
      <w:r w:rsidRPr="002101A6">
        <w:rPr>
          <w:rFonts w:ascii="Times New Roman" w:eastAsia="Times New Roman" w:hAnsi="Times New Roman" w:cs="Times New Roman"/>
          <w:color w:val="000000" w:themeColor="text1"/>
          <w:sz w:val="24"/>
          <w:szCs w:val="24"/>
        </w:rPr>
        <w:t>. Eelnõukohased muudatused ei mõjuta</w:t>
      </w:r>
      <w:r w:rsidR="007D0605" w:rsidRPr="002101A6">
        <w:rPr>
          <w:rFonts w:ascii="Times New Roman" w:eastAsia="Times New Roman" w:hAnsi="Times New Roman" w:cs="Times New Roman"/>
          <w:color w:val="000000" w:themeColor="text1"/>
          <w:sz w:val="24"/>
          <w:szCs w:val="24"/>
        </w:rPr>
        <w:t xml:space="preserve"> </w:t>
      </w:r>
      <w:r w:rsidRPr="002101A6">
        <w:rPr>
          <w:rFonts w:ascii="Times New Roman" w:eastAsia="Times New Roman" w:hAnsi="Times New Roman" w:cs="Times New Roman"/>
          <w:color w:val="000000" w:themeColor="text1"/>
          <w:sz w:val="24"/>
          <w:szCs w:val="24"/>
        </w:rPr>
        <w:t>siseaudiitorite ja nende osutatavate teenuste vaba liikumist Euroopa Liidus.</w:t>
      </w:r>
      <w:r w:rsidR="00125193" w:rsidRPr="002101A6">
        <w:rPr>
          <w:rFonts w:ascii="Times New Roman" w:eastAsia="Times New Roman" w:hAnsi="Times New Roman" w:cs="Times New Roman"/>
          <w:color w:val="000000" w:themeColor="text1"/>
          <w:sz w:val="24"/>
          <w:szCs w:val="24"/>
        </w:rPr>
        <w:t xml:space="preserve"> Samuti ei mõjuta muudatused teiste Euroopa Liidu kvalifikatsioonidega isikutel Eestis töö leidmist. </w:t>
      </w:r>
    </w:p>
    <w:p w14:paraId="5975D867" w14:textId="35AA956D" w:rsidR="002A6134" w:rsidRPr="002101A6" w:rsidRDefault="00867FE6" w:rsidP="0013574B">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IIA innustab kõiki siseaudiitorina tegutsevaid isikuid jätkuvalt oma pädevust tõstma ning omandama rahvusvaheliselt tunnustatud siseaudiitori sertifikaadi.</w:t>
      </w:r>
      <w:r w:rsidR="005370CB" w:rsidRPr="002101A6">
        <w:rPr>
          <w:rFonts w:ascii="Times New Roman" w:eastAsia="Times New Roman" w:hAnsi="Times New Roman" w:cs="Times New Roman"/>
          <w:color w:val="000000" w:themeColor="text1"/>
          <w:sz w:val="24"/>
          <w:szCs w:val="24"/>
        </w:rPr>
        <w:t xml:space="preserve"> Seega, kui isik leiab, et ta oleks siseaudiitori sertifikaadiga tööturul konkurentsivõimelisem, säilib tal võimalus omandada sellekohane sertifikaat. Ainuüksi kutsenimetuse kaitsmise lõpetamine ei </w:t>
      </w:r>
      <w:r w:rsidR="00C63FDF" w:rsidRPr="002101A6">
        <w:rPr>
          <w:rFonts w:ascii="Times New Roman" w:eastAsia="Times New Roman" w:hAnsi="Times New Roman" w:cs="Times New Roman"/>
          <w:color w:val="000000" w:themeColor="text1"/>
          <w:sz w:val="24"/>
          <w:szCs w:val="24"/>
        </w:rPr>
        <w:t>mõjuta</w:t>
      </w:r>
      <w:r w:rsidR="005370CB" w:rsidRPr="002101A6">
        <w:rPr>
          <w:rFonts w:ascii="Times New Roman" w:eastAsia="Times New Roman" w:hAnsi="Times New Roman" w:cs="Times New Roman"/>
          <w:color w:val="000000" w:themeColor="text1"/>
          <w:sz w:val="24"/>
          <w:szCs w:val="24"/>
        </w:rPr>
        <w:t xml:space="preserve"> siseaudiitori töö kvalitee</w:t>
      </w:r>
      <w:r w:rsidR="00C63FDF" w:rsidRPr="002101A6">
        <w:rPr>
          <w:rFonts w:ascii="Times New Roman" w:eastAsia="Times New Roman" w:hAnsi="Times New Roman" w:cs="Times New Roman"/>
          <w:color w:val="000000" w:themeColor="text1"/>
          <w:sz w:val="24"/>
          <w:szCs w:val="24"/>
        </w:rPr>
        <w:t>ti</w:t>
      </w:r>
      <w:r w:rsidR="00162B46" w:rsidRPr="002101A6">
        <w:rPr>
          <w:rFonts w:ascii="Times New Roman" w:eastAsia="Times New Roman" w:hAnsi="Times New Roman" w:cs="Times New Roman"/>
          <w:color w:val="000000" w:themeColor="text1"/>
          <w:sz w:val="24"/>
          <w:szCs w:val="24"/>
        </w:rPr>
        <w:t xml:space="preserve">. Ka praegu ei tehta väliseid hindamisi ega järgita detailselt standardeid, vaid siseauditi kasu ja kvaliteeti hindavad teenuse tarbijad.  </w:t>
      </w:r>
    </w:p>
    <w:p w14:paraId="413EDB81" w14:textId="2D4F5AAC" w:rsidR="002A6134" w:rsidRPr="002101A6" w:rsidRDefault="5097A277" w:rsidP="00162B46">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Teaduse ja tehnoloogia areng ei oma mõju teabe sümmeetriale teenuse osutaja ja teenuse saaja vahel. Teaduse ja tehnoloogia arengu mõju siseauditi valdkonnale võib seisneda vaid siseaudiitori võimaluses enda tööd tehnoloogiale tuginedes edukamalt teha, mis omakorda võib tekitada uusi auditeerimist vajavaid riske. Samuti ei vähenda teaduse ja tehnoloogia areng vajadust kompetentsete siseaudiitorite järele.</w:t>
      </w:r>
    </w:p>
    <w:p w14:paraId="00439F4E" w14:textId="2A6739AC" w:rsidR="002112DC" w:rsidRPr="002101A6" w:rsidRDefault="005E5872" w:rsidP="00162B46">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Kuna </w:t>
      </w:r>
      <w:r w:rsidR="6A4DD22A" w:rsidRPr="002101A6">
        <w:rPr>
          <w:rFonts w:ascii="Times New Roman" w:eastAsia="Times New Roman" w:hAnsi="Times New Roman" w:cs="Times New Roman"/>
          <w:color w:val="000000" w:themeColor="text1"/>
          <w:sz w:val="24"/>
          <w:szCs w:val="24"/>
        </w:rPr>
        <w:t xml:space="preserve">eelnõus toodud muudatuste kohaselt ei kehtestata </w:t>
      </w:r>
      <w:r w:rsidRPr="002101A6">
        <w:rPr>
          <w:rFonts w:ascii="Times New Roman" w:eastAsia="Times New Roman" w:hAnsi="Times New Roman" w:cs="Times New Roman"/>
          <w:color w:val="000000" w:themeColor="text1"/>
          <w:sz w:val="24"/>
          <w:szCs w:val="24"/>
        </w:rPr>
        <w:t xml:space="preserve">siseaudiitori kutsealale  uusi piiravaid nõudeid, vaid juurdepääs nimetatud kutsealale antakse </w:t>
      </w:r>
      <w:r w:rsidR="68A8471D" w:rsidRPr="002101A6">
        <w:rPr>
          <w:rFonts w:ascii="Times New Roman" w:eastAsia="Times New Roman" w:hAnsi="Times New Roman" w:cs="Times New Roman"/>
          <w:color w:val="000000" w:themeColor="text1"/>
          <w:sz w:val="24"/>
          <w:szCs w:val="24"/>
        </w:rPr>
        <w:t>ülaltoodud põhjustel</w:t>
      </w:r>
      <w:r w:rsidRPr="002101A6">
        <w:rPr>
          <w:rFonts w:ascii="Times New Roman" w:eastAsia="Times New Roman" w:hAnsi="Times New Roman" w:cs="Times New Roman"/>
          <w:color w:val="000000" w:themeColor="text1"/>
          <w:sz w:val="24"/>
          <w:szCs w:val="24"/>
        </w:rPr>
        <w:t xml:space="preserve"> vabaks</w:t>
      </w:r>
      <w:r w:rsidR="00D5032F" w:rsidRPr="002101A6">
        <w:rPr>
          <w:rFonts w:ascii="Times New Roman" w:eastAsia="Times New Roman" w:hAnsi="Times New Roman" w:cs="Times New Roman"/>
          <w:color w:val="000000" w:themeColor="text1"/>
          <w:sz w:val="24"/>
          <w:szCs w:val="24"/>
        </w:rPr>
        <w:t xml:space="preserve">, </w:t>
      </w:r>
      <w:r w:rsidR="76AAA89F" w:rsidRPr="002101A6">
        <w:rPr>
          <w:rFonts w:ascii="Times New Roman" w:eastAsia="Times New Roman" w:hAnsi="Times New Roman" w:cs="Times New Roman"/>
          <w:color w:val="000000" w:themeColor="text1"/>
          <w:sz w:val="24"/>
          <w:szCs w:val="24"/>
        </w:rPr>
        <w:t xml:space="preserve">siis ei ole siseauditi töö tegijal </w:t>
      </w:r>
      <w:r w:rsidR="1C6F9E90" w:rsidRPr="002101A6">
        <w:rPr>
          <w:rFonts w:ascii="Times New Roman" w:eastAsia="Times New Roman" w:hAnsi="Times New Roman" w:cs="Times New Roman"/>
          <w:color w:val="000000" w:themeColor="text1"/>
          <w:sz w:val="24"/>
          <w:szCs w:val="24"/>
        </w:rPr>
        <w:t xml:space="preserve">edaspidi </w:t>
      </w:r>
      <w:r w:rsidR="76AAA89F" w:rsidRPr="002101A6">
        <w:rPr>
          <w:rFonts w:ascii="Times New Roman" w:eastAsia="Times New Roman" w:hAnsi="Times New Roman" w:cs="Times New Roman"/>
          <w:color w:val="000000" w:themeColor="text1"/>
          <w:sz w:val="24"/>
          <w:szCs w:val="24"/>
        </w:rPr>
        <w:t xml:space="preserve">kohustust </w:t>
      </w:r>
      <w:r w:rsidR="32D1AD25" w:rsidRPr="002101A6">
        <w:rPr>
          <w:rFonts w:ascii="Times New Roman" w:eastAsia="Times New Roman" w:hAnsi="Times New Roman" w:cs="Times New Roman"/>
          <w:color w:val="000000" w:themeColor="text1"/>
          <w:sz w:val="24"/>
          <w:szCs w:val="24"/>
        </w:rPr>
        <w:t>sooritada kutse saamiseks eksameid</w:t>
      </w:r>
      <w:r w:rsidR="3A5FA9FD" w:rsidRPr="002101A6">
        <w:rPr>
          <w:rFonts w:ascii="Times New Roman" w:eastAsia="Times New Roman" w:hAnsi="Times New Roman" w:cs="Times New Roman"/>
          <w:color w:val="000000" w:themeColor="text1"/>
          <w:sz w:val="24"/>
          <w:szCs w:val="24"/>
        </w:rPr>
        <w:t xml:space="preserve">, </w:t>
      </w:r>
      <w:r w:rsidR="32D1AD25" w:rsidRPr="002101A6">
        <w:rPr>
          <w:rFonts w:ascii="Times New Roman" w:eastAsia="Times New Roman" w:hAnsi="Times New Roman" w:cs="Times New Roman"/>
          <w:color w:val="000000" w:themeColor="text1"/>
          <w:sz w:val="24"/>
          <w:szCs w:val="24"/>
        </w:rPr>
        <w:t>läbida kutse säilitamiseks täiendkoolitusi</w:t>
      </w:r>
      <w:r w:rsidR="78DA6E8F" w:rsidRPr="002101A6">
        <w:rPr>
          <w:rFonts w:ascii="Times New Roman" w:eastAsia="Times New Roman" w:hAnsi="Times New Roman" w:cs="Times New Roman"/>
          <w:color w:val="000000" w:themeColor="text1"/>
          <w:sz w:val="24"/>
          <w:szCs w:val="24"/>
        </w:rPr>
        <w:t xml:space="preserve"> ega täita muid </w:t>
      </w:r>
      <w:proofErr w:type="spellStart"/>
      <w:r w:rsidR="78DA6E8F" w:rsidRPr="002101A6">
        <w:rPr>
          <w:rFonts w:ascii="Times New Roman" w:eastAsia="Times New Roman" w:hAnsi="Times New Roman" w:cs="Times New Roman"/>
          <w:color w:val="000000" w:themeColor="text1"/>
          <w:sz w:val="24"/>
          <w:szCs w:val="24"/>
        </w:rPr>
        <w:t>AudS-is</w:t>
      </w:r>
      <w:proofErr w:type="spellEnd"/>
      <w:r w:rsidR="78DA6E8F" w:rsidRPr="002101A6">
        <w:rPr>
          <w:rFonts w:ascii="Times New Roman" w:eastAsia="Times New Roman" w:hAnsi="Times New Roman" w:cs="Times New Roman"/>
          <w:color w:val="000000" w:themeColor="text1"/>
          <w:sz w:val="24"/>
          <w:szCs w:val="24"/>
        </w:rPr>
        <w:t xml:space="preserve"> siseaudiitor</w:t>
      </w:r>
      <w:r w:rsidR="79FA19B1" w:rsidRPr="002101A6">
        <w:rPr>
          <w:rFonts w:ascii="Times New Roman" w:eastAsia="Times New Roman" w:hAnsi="Times New Roman" w:cs="Times New Roman"/>
          <w:color w:val="000000" w:themeColor="text1"/>
          <w:sz w:val="24"/>
          <w:szCs w:val="24"/>
        </w:rPr>
        <w:t>i</w:t>
      </w:r>
      <w:r w:rsidR="78DA6E8F" w:rsidRPr="002101A6">
        <w:rPr>
          <w:rFonts w:ascii="Times New Roman" w:eastAsia="Times New Roman" w:hAnsi="Times New Roman" w:cs="Times New Roman"/>
          <w:color w:val="000000" w:themeColor="text1"/>
          <w:sz w:val="24"/>
          <w:szCs w:val="24"/>
        </w:rPr>
        <w:t xml:space="preserve"> kutse osas </w:t>
      </w:r>
      <w:r w:rsidR="5C93084B" w:rsidRPr="002101A6">
        <w:rPr>
          <w:rFonts w:ascii="Times New Roman" w:eastAsia="Times New Roman" w:hAnsi="Times New Roman" w:cs="Times New Roman"/>
          <w:color w:val="000000" w:themeColor="text1"/>
          <w:sz w:val="24"/>
          <w:szCs w:val="24"/>
        </w:rPr>
        <w:t xml:space="preserve">praegu </w:t>
      </w:r>
      <w:r w:rsidR="78DA6E8F" w:rsidRPr="002101A6">
        <w:rPr>
          <w:rFonts w:ascii="Times New Roman" w:eastAsia="Times New Roman" w:hAnsi="Times New Roman" w:cs="Times New Roman"/>
          <w:color w:val="000000" w:themeColor="text1"/>
          <w:sz w:val="24"/>
          <w:szCs w:val="24"/>
        </w:rPr>
        <w:t>sätestatud nõudeid. Kutsele juurdepääsu pi</w:t>
      </w:r>
      <w:r w:rsidR="733CB11E" w:rsidRPr="002101A6">
        <w:rPr>
          <w:rFonts w:ascii="Times New Roman" w:eastAsia="Times New Roman" w:hAnsi="Times New Roman" w:cs="Times New Roman"/>
          <w:color w:val="000000" w:themeColor="text1"/>
          <w:sz w:val="24"/>
          <w:szCs w:val="24"/>
        </w:rPr>
        <w:t>iramise lõpetamine</w:t>
      </w:r>
      <w:r w:rsidR="3EA24D89" w:rsidRPr="002101A6">
        <w:rPr>
          <w:rFonts w:ascii="Times New Roman" w:eastAsia="Times New Roman" w:hAnsi="Times New Roman" w:cs="Times New Roman"/>
          <w:color w:val="000000" w:themeColor="text1"/>
          <w:sz w:val="24"/>
          <w:szCs w:val="24"/>
        </w:rPr>
        <w:t xml:space="preserve"> </w:t>
      </w:r>
      <w:r w:rsidR="733CB11E" w:rsidRPr="002101A6">
        <w:rPr>
          <w:rFonts w:ascii="Times New Roman" w:eastAsia="Times New Roman" w:hAnsi="Times New Roman" w:cs="Times New Roman"/>
          <w:color w:val="000000" w:themeColor="text1"/>
          <w:sz w:val="24"/>
          <w:szCs w:val="24"/>
        </w:rPr>
        <w:t xml:space="preserve">ei avalda mõju siseaudiitori </w:t>
      </w:r>
      <w:r w:rsidR="3A0DE121" w:rsidRPr="002101A6">
        <w:rPr>
          <w:rFonts w:ascii="Times New Roman" w:eastAsia="Times New Roman" w:hAnsi="Times New Roman" w:cs="Times New Roman"/>
          <w:color w:val="000000" w:themeColor="text1"/>
          <w:sz w:val="24"/>
          <w:szCs w:val="24"/>
        </w:rPr>
        <w:t xml:space="preserve">osutatava </w:t>
      </w:r>
      <w:r w:rsidR="733CB11E" w:rsidRPr="002101A6">
        <w:rPr>
          <w:rFonts w:ascii="Times New Roman" w:eastAsia="Times New Roman" w:hAnsi="Times New Roman" w:cs="Times New Roman"/>
          <w:color w:val="000000" w:themeColor="text1"/>
          <w:sz w:val="24"/>
          <w:szCs w:val="24"/>
        </w:rPr>
        <w:t xml:space="preserve">teenuse </w:t>
      </w:r>
      <w:r w:rsidR="0938AB51" w:rsidRPr="002101A6">
        <w:rPr>
          <w:rFonts w:ascii="Times New Roman" w:eastAsia="Times New Roman" w:hAnsi="Times New Roman" w:cs="Times New Roman"/>
          <w:color w:val="000000" w:themeColor="text1"/>
          <w:sz w:val="24"/>
          <w:szCs w:val="24"/>
        </w:rPr>
        <w:t>kvaliteedile</w:t>
      </w:r>
      <w:r w:rsidR="733CB11E" w:rsidRPr="002101A6">
        <w:rPr>
          <w:rFonts w:ascii="Times New Roman" w:eastAsia="Times New Roman" w:hAnsi="Times New Roman" w:cs="Times New Roman"/>
          <w:color w:val="000000" w:themeColor="text1"/>
          <w:sz w:val="24"/>
          <w:szCs w:val="24"/>
        </w:rPr>
        <w:t xml:space="preserve">, kuna </w:t>
      </w:r>
      <w:r w:rsidR="49A22CA0" w:rsidRPr="002101A6">
        <w:rPr>
          <w:rFonts w:ascii="Times New Roman" w:eastAsia="Times New Roman" w:hAnsi="Times New Roman" w:cs="Times New Roman"/>
          <w:color w:val="000000" w:themeColor="text1"/>
          <w:sz w:val="24"/>
          <w:szCs w:val="24"/>
        </w:rPr>
        <w:t>teenuse k</w:t>
      </w:r>
      <w:r w:rsidR="09C485E6" w:rsidRPr="002101A6">
        <w:rPr>
          <w:rFonts w:ascii="Times New Roman" w:eastAsia="Times New Roman" w:hAnsi="Times New Roman" w:cs="Times New Roman"/>
          <w:color w:val="000000" w:themeColor="text1"/>
          <w:sz w:val="24"/>
          <w:szCs w:val="24"/>
        </w:rPr>
        <w:t>valiteedi</w:t>
      </w:r>
      <w:r w:rsidR="49A22CA0" w:rsidRPr="002101A6">
        <w:rPr>
          <w:rFonts w:ascii="Times New Roman" w:eastAsia="Times New Roman" w:hAnsi="Times New Roman" w:cs="Times New Roman"/>
          <w:color w:val="000000" w:themeColor="text1"/>
          <w:sz w:val="24"/>
          <w:szCs w:val="24"/>
        </w:rPr>
        <w:t xml:space="preserve"> </w:t>
      </w:r>
      <w:r w:rsidR="5D9A09D3" w:rsidRPr="002101A6">
        <w:rPr>
          <w:rFonts w:ascii="Times New Roman" w:eastAsia="Times New Roman" w:hAnsi="Times New Roman" w:cs="Times New Roman"/>
          <w:color w:val="000000" w:themeColor="text1"/>
          <w:sz w:val="24"/>
          <w:szCs w:val="24"/>
        </w:rPr>
        <w:t>tagamine on pidev ja dünaamiline protsess</w:t>
      </w:r>
      <w:r w:rsidR="26D73992" w:rsidRPr="002101A6">
        <w:rPr>
          <w:rFonts w:ascii="Times New Roman" w:eastAsia="Times New Roman" w:hAnsi="Times New Roman" w:cs="Times New Roman"/>
          <w:color w:val="000000" w:themeColor="text1"/>
          <w:sz w:val="24"/>
          <w:szCs w:val="24"/>
        </w:rPr>
        <w:t xml:space="preserve">, </w:t>
      </w:r>
      <w:r w:rsidR="7DFE795C" w:rsidRPr="002101A6">
        <w:rPr>
          <w:rFonts w:ascii="Times New Roman" w:eastAsia="Times New Roman" w:hAnsi="Times New Roman" w:cs="Times New Roman"/>
          <w:color w:val="000000" w:themeColor="text1"/>
          <w:sz w:val="24"/>
          <w:szCs w:val="24"/>
        </w:rPr>
        <w:t>mis toimub</w:t>
      </w:r>
      <w:r w:rsidR="26D73992" w:rsidRPr="002101A6">
        <w:rPr>
          <w:rFonts w:ascii="Times New Roman" w:eastAsia="Times New Roman" w:hAnsi="Times New Roman" w:cs="Times New Roman"/>
          <w:sz w:val="24"/>
          <w:szCs w:val="24"/>
        </w:rPr>
        <w:t xml:space="preserve"> professionaalse enesehinnangu ja tegevuse tulemuslikkuse hindamise </w:t>
      </w:r>
      <w:r w:rsidR="66CAF8A9" w:rsidRPr="002101A6">
        <w:rPr>
          <w:rFonts w:ascii="Times New Roman" w:eastAsia="Times New Roman" w:hAnsi="Times New Roman" w:cs="Times New Roman"/>
          <w:sz w:val="24"/>
          <w:szCs w:val="24"/>
        </w:rPr>
        <w:t>kaudu</w:t>
      </w:r>
      <w:r w:rsidR="26D73992" w:rsidRPr="002101A6">
        <w:rPr>
          <w:rFonts w:ascii="Times New Roman" w:eastAsia="Times New Roman" w:hAnsi="Times New Roman" w:cs="Times New Roman"/>
          <w:sz w:val="24"/>
          <w:szCs w:val="24"/>
        </w:rPr>
        <w:t>.</w:t>
      </w:r>
      <w:r w:rsidR="32D1AD25" w:rsidRPr="002101A6">
        <w:rPr>
          <w:rFonts w:ascii="Times New Roman" w:eastAsia="Times New Roman" w:hAnsi="Times New Roman" w:cs="Times New Roman"/>
          <w:color w:val="000000" w:themeColor="text1"/>
          <w:sz w:val="24"/>
          <w:szCs w:val="24"/>
        </w:rPr>
        <w:t xml:space="preserve"> </w:t>
      </w:r>
      <w:r w:rsidR="3EF9E258" w:rsidRPr="002101A6">
        <w:rPr>
          <w:rFonts w:ascii="Times New Roman" w:eastAsia="Times New Roman" w:hAnsi="Times New Roman" w:cs="Times New Roman"/>
          <w:color w:val="000000" w:themeColor="text1"/>
          <w:sz w:val="24"/>
          <w:szCs w:val="24"/>
        </w:rPr>
        <w:t xml:space="preserve">Siseaudiitori töö tulemuslikkus sõltub audiitori motivatsioonist ja võimetest </w:t>
      </w:r>
      <w:r w:rsidR="4A417DCB" w:rsidRPr="002101A6">
        <w:rPr>
          <w:rFonts w:ascii="Times New Roman" w:eastAsia="Times New Roman" w:hAnsi="Times New Roman" w:cs="Times New Roman"/>
          <w:color w:val="000000" w:themeColor="text1"/>
          <w:sz w:val="24"/>
          <w:szCs w:val="24"/>
        </w:rPr>
        <w:t xml:space="preserve">ning </w:t>
      </w:r>
      <w:r w:rsidR="46DE678F" w:rsidRPr="002101A6">
        <w:rPr>
          <w:rFonts w:ascii="Times New Roman" w:eastAsia="Times New Roman" w:hAnsi="Times New Roman" w:cs="Times New Roman"/>
          <w:color w:val="000000" w:themeColor="text1"/>
          <w:sz w:val="24"/>
          <w:szCs w:val="24"/>
        </w:rPr>
        <w:t xml:space="preserve">tema </w:t>
      </w:r>
      <w:r w:rsidR="7BDF9EA4" w:rsidRPr="002101A6">
        <w:rPr>
          <w:rFonts w:ascii="Times New Roman" w:eastAsia="Times New Roman" w:hAnsi="Times New Roman" w:cs="Times New Roman"/>
          <w:color w:val="000000" w:themeColor="text1"/>
          <w:sz w:val="24"/>
          <w:szCs w:val="24"/>
        </w:rPr>
        <w:t xml:space="preserve">võimalusest enda töö tulemusi näha. </w:t>
      </w:r>
      <w:r w:rsidR="196D5C4D" w:rsidRPr="002101A6">
        <w:rPr>
          <w:rFonts w:ascii="Times New Roman" w:eastAsia="Times New Roman" w:hAnsi="Times New Roman" w:cs="Times New Roman"/>
          <w:color w:val="000000" w:themeColor="text1"/>
          <w:sz w:val="24"/>
          <w:szCs w:val="24"/>
        </w:rPr>
        <w:t>Kuna siseaudiitori kutsele juurdepääsu vabaks laskmine</w:t>
      </w:r>
      <w:r w:rsidR="00D5032F" w:rsidRPr="002101A6">
        <w:rPr>
          <w:rFonts w:ascii="Times New Roman" w:eastAsia="Times New Roman" w:hAnsi="Times New Roman" w:cs="Times New Roman"/>
          <w:color w:val="000000" w:themeColor="text1"/>
          <w:sz w:val="24"/>
          <w:szCs w:val="24"/>
        </w:rPr>
        <w:t xml:space="preserve"> </w:t>
      </w:r>
      <w:r w:rsidRPr="002101A6">
        <w:rPr>
          <w:rFonts w:ascii="Times New Roman" w:eastAsia="Times New Roman" w:hAnsi="Times New Roman" w:cs="Times New Roman"/>
          <w:color w:val="000000" w:themeColor="text1"/>
          <w:sz w:val="24"/>
          <w:szCs w:val="24"/>
        </w:rPr>
        <w:t xml:space="preserve">avaldab positiivset mõju </w:t>
      </w:r>
      <w:r w:rsidR="00A61678" w:rsidRPr="002101A6">
        <w:rPr>
          <w:rFonts w:ascii="Times New Roman" w:eastAsia="Times New Roman" w:hAnsi="Times New Roman" w:cs="Times New Roman"/>
          <w:color w:val="000000" w:themeColor="text1"/>
          <w:sz w:val="24"/>
          <w:szCs w:val="24"/>
        </w:rPr>
        <w:t xml:space="preserve">nii </w:t>
      </w:r>
      <w:r w:rsidRPr="002101A6">
        <w:rPr>
          <w:rFonts w:ascii="Times New Roman" w:eastAsia="Times New Roman" w:hAnsi="Times New Roman" w:cs="Times New Roman"/>
          <w:color w:val="000000" w:themeColor="text1"/>
          <w:sz w:val="24"/>
          <w:szCs w:val="24"/>
        </w:rPr>
        <w:t xml:space="preserve">siseauditi töö tegijatele </w:t>
      </w:r>
      <w:r w:rsidR="00A61678" w:rsidRPr="002101A6">
        <w:rPr>
          <w:rFonts w:ascii="Times New Roman" w:eastAsia="Times New Roman" w:hAnsi="Times New Roman" w:cs="Times New Roman"/>
          <w:color w:val="000000" w:themeColor="text1"/>
          <w:sz w:val="24"/>
          <w:szCs w:val="24"/>
        </w:rPr>
        <w:t>kui k</w:t>
      </w:r>
      <w:r w:rsidRPr="002101A6">
        <w:rPr>
          <w:rFonts w:ascii="Times New Roman" w:eastAsia="Times New Roman" w:hAnsi="Times New Roman" w:cs="Times New Roman"/>
          <w:color w:val="000000" w:themeColor="text1"/>
          <w:sz w:val="24"/>
          <w:szCs w:val="24"/>
        </w:rPr>
        <w:t xml:space="preserve">a </w:t>
      </w:r>
      <w:r w:rsidR="00D5032F" w:rsidRPr="002101A6">
        <w:rPr>
          <w:rFonts w:ascii="Times New Roman" w:eastAsia="Times New Roman" w:hAnsi="Times New Roman" w:cs="Times New Roman"/>
          <w:color w:val="000000" w:themeColor="text1"/>
          <w:sz w:val="24"/>
          <w:szCs w:val="24"/>
        </w:rPr>
        <w:t xml:space="preserve">selle teenuse tarbijatele, siis </w:t>
      </w:r>
      <w:r w:rsidR="7572EE94" w:rsidRPr="002101A6">
        <w:rPr>
          <w:rFonts w:ascii="Times New Roman" w:eastAsia="Times New Roman" w:hAnsi="Times New Roman" w:cs="Times New Roman"/>
          <w:color w:val="000000" w:themeColor="text1"/>
          <w:sz w:val="24"/>
          <w:szCs w:val="24"/>
        </w:rPr>
        <w:t xml:space="preserve">võib </w:t>
      </w:r>
      <w:r w:rsidR="00D5032F" w:rsidRPr="002101A6">
        <w:rPr>
          <w:rFonts w:ascii="Times New Roman" w:eastAsia="Times New Roman" w:hAnsi="Times New Roman" w:cs="Times New Roman"/>
          <w:color w:val="000000" w:themeColor="text1"/>
          <w:sz w:val="24"/>
          <w:szCs w:val="24"/>
        </w:rPr>
        <w:t>eelnõus sätestatud muudatus</w:t>
      </w:r>
      <w:r w:rsidR="3D66E151" w:rsidRPr="002101A6">
        <w:rPr>
          <w:rFonts w:ascii="Times New Roman" w:eastAsia="Times New Roman" w:hAnsi="Times New Roman" w:cs="Times New Roman"/>
          <w:color w:val="000000" w:themeColor="text1"/>
          <w:sz w:val="24"/>
          <w:szCs w:val="24"/>
        </w:rPr>
        <w:t xml:space="preserve">i hinnata </w:t>
      </w:r>
      <w:r w:rsidR="394F1CED" w:rsidRPr="002101A6">
        <w:rPr>
          <w:rFonts w:ascii="Times New Roman" w:eastAsia="Times New Roman" w:hAnsi="Times New Roman" w:cs="Times New Roman"/>
          <w:color w:val="000000" w:themeColor="text1"/>
          <w:sz w:val="24"/>
          <w:szCs w:val="24"/>
        </w:rPr>
        <w:t xml:space="preserve">eesmärgipäraseks ja </w:t>
      </w:r>
      <w:r w:rsidR="00D5032F" w:rsidRPr="002101A6">
        <w:rPr>
          <w:rFonts w:ascii="Times New Roman" w:eastAsia="Times New Roman" w:hAnsi="Times New Roman" w:cs="Times New Roman"/>
          <w:color w:val="000000" w:themeColor="text1"/>
          <w:sz w:val="24"/>
          <w:szCs w:val="24"/>
        </w:rPr>
        <w:t>proportsionaalse</w:t>
      </w:r>
      <w:r w:rsidR="2B8E031E" w:rsidRPr="002101A6">
        <w:rPr>
          <w:rFonts w:ascii="Times New Roman" w:eastAsia="Times New Roman" w:hAnsi="Times New Roman" w:cs="Times New Roman"/>
          <w:color w:val="000000" w:themeColor="text1"/>
          <w:sz w:val="24"/>
          <w:szCs w:val="24"/>
        </w:rPr>
        <w:t>ks</w:t>
      </w:r>
      <w:r w:rsidR="00D5032F" w:rsidRPr="002101A6">
        <w:rPr>
          <w:rFonts w:ascii="Times New Roman" w:eastAsia="Times New Roman" w:hAnsi="Times New Roman" w:cs="Times New Roman"/>
          <w:color w:val="000000" w:themeColor="text1"/>
          <w:sz w:val="24"/>
          <w:szCs w:val="24"/>
        </w:rPr>
        <w:t>.</w:t>
      </w:r>
      <w:r w:rsidRPr="002101A6">
        <w:rPr>
          <w:rFonts w:ascii="Times New Roman" w:eastAsia="Times New Roman" w:hAnsi="Times New Roman" w:cs="Times New Roman"/>
          <w:color w:val="000000" w:themeColor="text1"/>
          <w:sz w:val="24"/>
          <w:szCs w:val="24"/>
        </w:rPr>
        <w:t>  </w:t>
      </w:r>
    </w:p>
    <w:p w14:paraId="1AA4A17B" w14:textId="77777777" w:rsidR="00AE2EDD" w:rsidRPr="002101A6" w:rsidRDefault="00AE2EDD" w:rsidP="00162B46">
      <w:pPr>
        <w:spacing w:before="120" w:after="120" w:line="240" w:lineRule="auto"/>
        <w:jc w:val="both"/>
        <w:rPr>
          <w:rFonts w:ascii="Times New Roman" w:hAnsi="Times New Roman" w:cs="Times New Roman"/>
          <w:sz w:val="24"/>
          <w:szCs w:val="24"/>
          <w:u w:val="single"/>
        </w:rPr>
      </w:pPr>
    </w:p>
    <w:p w14:paraId="7F2D3C8C" w14:textId="46A85BA9" w:rsidR="002A6134" w:rsidRPr="002101A6" w:rsidRDefault="007357A6" w:rsidP="00CE7736">
      <w:pPr>
        <w:pStyle w:val="Loendilik"/>
        <w:numPr>
          <w:ilvl w:val="1"/>
          <w:numId w:val="9"/>
        </w:numPr>
        <w:rPr>
          <w:rFonts w:ascii="Times New Roman" w:hAnsi="Times New Roman" w:cs="Times New Roman"/>
          <w:b/>
          <w:bCs/>
          <w:sz w:val="24"/>
          <w:szCs w:val="24"/>
        </w:rPr>
      </w:pPr>
      <w:r w:rsidRPr="002101A6">
        <w:rPr>
          <w:rFonts w:ascii="Times New Roman" w:hAnsi="Times New Roman" w:cs="Times New Roman"/>
          <w:b/>
          <w:bCs/>
          <w:sz w:val="24"/>
          <w:szCs w:val="24"/>
        </w:rPr>
        <w:t xml:space="preserve"> </w:t>
      </w:r>
      <w:r w:rsidR="002A6134" w:rsidRPr="002101A6">
        <w:rPr>
          <w:rFonts w:ascii="Times New Roman" w:hAnsi="Times New Roman" w:cs="Times New Roman"/>
          <w:b/>
          <w:bCs/>
          <w:sz w:val="24"/>
          <w:szCs w:val="24"/>
        </w:rPr>
        <w:t>Eelnõu sisu analüüs</w:t>
      </w:r>
    </w:p>
    <w:p w14:paraId="3D67BED2" w14:textId="02167883" w:rsidR="00D424FE" w:rsidRPr="002101A6" w:rsidRDefault="00D424FE"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Eelnõu koosneb</w:t>
      </w:r>
      <w:r w:rsidR="6E9D0F09" w:rsidRPr="002101A6">
        <w:rPr>
          <w:rFonts w:ascii="Times New Roman" w:hAnsi="Times New Roman" w:cs="Times New Roman"/>
          <w:sz w:val="24"/>
          <w:szCs w:val="24"/>
        </w:rPr>
        <w:t xml:space="preserve"> </w:t>
      </w:r>
      <w:r w:rsidR="00162B46" w:rsidRPr="002101A6">
        <w:rPr>
          <w:rFonts w:ascii="Times New Roman" w:hAnsi="Times New Roman" w:cs="Times New Roman"/>
          <w:sz w:val="24"/>
          <w:szCs w:val="24"/>
        </w:rPr>
        <w:t>11-</w:t>
      </w:r>
      <w:r w:rsidR="6E9D0F09" w:rsidRPr="002101A6">
        <w:rPr>
          <w:rFonts w:ascii="Times New Roman" w:hAnsi="Times New Roman" w:cs="Times New Roman"/>
          <w:sz w:val="24"/>
          <w:szCs w:val="24"/>
        </w:rPr>
        <w:t>st</w:t>
      </w:r>
      <w:r w:rsidR="001D130B" w:rsidRPr="002101A6">
        <w:rPr>
          <w:rFonts w:ascii="Times New Roman" w:hAnsi="Times New Roman" w:cs="Times New Roman"/>
          <w:sz w:val="24"/>
          <w:szCs w:val="24"/>
        </w:rPr>
        <w:t xml:space="preserve"> </w:t>
      </w:r>
      <w:r w:rsidRPr="002101A6">
        <w:rPr>
          <w:rFonts w:ascii="Times New Roman" w:hAnsi="Times New Roman" w:cs="Times New Roman"/>
          <w:sz w:val="24"/>
          <w:szCs w:val="24"/>
        </w:rPr>
        <w:t>paragrahvist:</w:t>
      </w:r>
    </w:p>
    <w:p w14:paraId="50105B59" w14:textId="27A7632B" w:rsidR="00D424FE" w:rsidRPr="002101A6" w:rsidRDefault="00D424FE"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1</w:t>
      </w:r>
      <w:r w:rsidR="00C64ECE" w:rsidRPr="002101A6">
        <w:rPr>
          <w:rFonts w:ascii="Times New Roman" w:hAnsi="Times New Roman" w:cs="Times New Roman"/>
          <w:sz w:val="24"/>
          <w:szCs w:val="24"/>
        </w:rPr>
        <w:t>.</w:t>
      </w:r>
      <w:r w:rsidR="2FF35BC7" w:rsidRPr="002101A6">
        <w:rPr>
          <w:rFonts w:ascii="Times New Roman" w:hAnsi="Times New Roman" w:cs="Times New Roman"/>
          <w:sz w:val="24"/>
          <w:szCs w:val="24"/>
        </w:rPr>
        <w:t xml:space="preserve"> </w:t>
      </w:r>
      <w:r w:rsidR="7BA24E11" w:rsidRPr="002101A6">
        <w:rPr>
          <w:rFonts w:ascii="Times New Roman" w:hAnsi="Times New Roman" w:cs="Times New Roman"/>
          <w:sz w:val="24"/>
          <w:szCs w:val="24"/>
        </w:rPr>
        <w:t>Vabariigi Valitsuse seaduse</w:t>
      </w:r>
      <w:r w:rsidRPr="002101A6">
        <w:rPr>
          <w:rFonts w:ascii="Times New Roman" w:hAnsi="Times New Roman" w:cs="Times New Roman"/>
          <w:sz w:val="24"/>
          <w:szCs w:val="24"/>
        </w:rPr>
        <w:t xml:space="preserve"> muutmine</w:t>
      </w:r>
      <w:r w:rsidR="5163188E" w:rsidRPr="002101A6">
        <w:rPr>
          <w:rFonts w:ascii="Times New Roman" w:hAnsi="Times New Roman" w:cs="Times New Roman"/>
          <w:sz w:val="24"/>
          <w:szCs w:val="24"/>
        </w:rPr>
        <w:t xml:space="preserve"> (edaspidi </w:t>
      </w:r>
      <w:r w:rsidR="5163188E" w:rsidRPr="002101A6">
        <w:rPr>
          <w:rFonts w:ascii="Times New Roman" w:hAnsi="Times New Roman" w:cs="Times New Roman"/>
          <w:i/>
          <w:iCs/>
          <w:sz w:val="24"/>
          <w:szCs w:val="24"/>
        </w:rPr>
        <w:t>VVS</w:t>
      </w:r>
      <w:r w:rsidR="5163188E" w:rsidRPr="002101A6">
        <w:rPr>
          <w:rFonts w:ascii="Times New Roman" w:hAnsi="Times New Roman" w:cs="Times New Roman"/>
          <w:sz w:val="24"/>
          <w:szCs w:val="24"/>
        </w:rPr>
        <w:t>)</w:t>
      </w:r>
      <w:r w:rsidRPr="002101A6">
        <w:rPr>
          <w:rFonts w:ascii="Times New Roman" w:hAnsi="Times New Roman" w:cs="Times New Roman"/>
          <w:sz w:val="24"/>
          <w:szCs w:val="24"/>
        </w:rPr>
        <w:t>;</w:t>
      </w:r>
    </w:p>
    <w:p w14:paraId="16B8CC5D" w14:textId="030CC96F" w:rsidR="00F43510" w:rsidRPr="002101A6" w:rsidRDefault="00D424FE"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2</w:t>
      </w:r>
      <w:r w:rsidR="00C64ECE" w:rsidRPr="002101A6">
        <w:rPr>
          <w:rFonts w:ascii="Times New Roman" w:hAnsi="Times New Roman" w:cs="Times New Roman"/>
          <w:sz w:val="24"/>
          <w:szCs w:val="24"/>
        </w:rPr>
        <w:t>.</w:t>
      </w:r>
      <w:r w:rsidRPr="002101A6">
        <w:rPr>
          <w:rFonts w:ascii="Times New Roman" w:hAnsi="Times New Roman" w:cs="Times New Roman"/>
          <w:sz w:val="24"/>
          <w:szCs w:val="24"/>
        </w:rPr>
        <w:t xml:space="preserve"> Audiitortegevuse seaduse muutmine</w:t>
      </w:r>
      <w:r w:rsidR="3F0DCC4B" w:rsidRPr="002101A6">
        <w:rPr>
          <w:rFonts w:ascii="Times New Roman" w:hAnsi="Times New Roman" w:cs="Times New Roman"/>
          <w:sz w:val="24"/>
          <w:szCs w:val="24"/>
        </w:rPr>
        <w:t xml:space="preserve"> (edaspidi </w:t>
      </w:r>
      <w:proofErr w:type="spellStart"/>
      <w:r w:rsidR="3F0DCC4B" w:rsidRPr="002101A6">
        <w:rPr>
          <w:rFonts w:ascii="Times New Roman" w:hAnsi="Times New Roman" w:cs="Times New Roman"/>
          <w:i/>
          <w:iCs/>
          <w:sz w:val="24"/>
          <w:szCs w:val="24"/>
        </w:rPr>
        <w:t>AudS</w:t>
      </w:r>
      <w:proofErr w:type="spellEnd"/>
      <w:r w:rsidR="3F0DCC4B" w:rsidRPr="002101A6">
        <w:rPr>
          <w:rFonts w:ascii="Times New Roman" w:hAnsi="Times New Roman" w:cs="Times New Roman"/>
          <w:sz w:val="24"/>
          <w:szCs w:val="24"/>
        </w:rPr>
        <w:t>)</w:t>
      </w:r>
      <w:r w:rsidRPr="002101A6">
        <w:rPr>
          <w:rFonts w:ascii="Times New Roman" w:hAnsi="Times New Roman" w:cs="Times New Roman"/>
          <w:sz w:val="24"/>
          <w:szCs w:val="24"/>
        </w:rPr>
        <w:t xml:space="preserve">; </w:t>
      </w:r>
    </w:p>
    <w:p w14:paraId="7D686102" w14:textId="7D33CF24" w:rsidR="001D130B" w:rsidRPr="002101A6" w:rsidRDefault="001D130B"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 </w:t>
      </w:r>
      <w:r w:rsidR="00E102FC" w:rsidRPr="002101A6">
        <w:rPr>
          <w:rFonts w:ascii="Times New Roman" w:hAnsi="Times New Roman" w:cs="Times New Roman"/>
          <w:sz w:val="24"/>
          <w:szCs w:val="24"/>
        </w:rPr>
        <w:t>3</w:t>
      </w:r>
      <w:r w:rsidRPr="002101A6">
        <w:rPr>
          <w:rFonts w:ascii="Times New Roman" w:hAnsi="Times New Roman" w:cs="Times New Roman"/>
          <w:sz w:val="24"/>
          <w:szCs w:val="24"/>
        </w:rPr>
        <w:t xml:space="preserve">. </w:t>
      </w:r>
      <w:r w:rsidR="37FB6F46" w:rsidRPr="002101A6">
        <w:rPr>
          <w:rFonts w:ascii="Times New Roman" w:eastAsia="Times New Roman" w:hAnsi="Times New Roman" w:cs="Times New Roman"/>
          <w:b/>
          <w:bCs/>
          <w:color w:val="000000" w:themeColor="text1"/>
          <w:sz w:val="24"/>
          <w:szCs w:val="24"/>
        </w:rPr>
        <w:t xml:space="preserve"> </w:t>
      </w:r>
      <w:r w:rsidR="37FB6F46" w:rsidRPr="002101A6">
        <w:rPr>
          <w:rFonts w:ascii="Times New Roman" w:eastAsia="Times New Roman" w:hAnsi="Times New Roman" w:cs="Times New Roman"/>
          <w:color w:val="000000" w:themeColor="text1"/>
          <w:sz w:val="24"/>
          <w:szCs w:val="24"/>
        </w:rPr>
        <w:t>Investeerimisfondide</w:t>
      </w:r>
      <w:r w:rsidRPr="002101A6">
        <w:rPr>
          <w:rFonts w:ascii="Times New Roman" w:hAnsi="Times New Roman" w:cs="Times New Roman"/>
          <w:sz w:val="24"/>
          <w:szCs w:val="24"/>
        </w:rPr>
        <w:t xml:space="preserve"> seaduse muutmine</w:t>
      </w:r>
      <w:r w:rsidR="7281DBF2" w:rsidRPr="002101A6">
        <w:rPr>
          <w:rFonts w:ascii="Times New Roman" w:hAnsi="Times New Roman" w:cs="Times New Roman"/>
          <w:sz w:val="24"/>
          <w:szCs w:val="24"/>
        </w:rPr>
        <w:t xml:space="preserve"> (edaspidi </w:t>
      </w:r>
      <w:r w:rsidR="7281DBF2" w:rsidRPr="002101A6">
        <w:rPr>
          <w:rFonts w:ascii="Times New Roman" w:hAnsi="Times New Roman" w:cs="Times New Roman"/>
          <w:i/>
          <w:iCs/>
          <w:sz w:val="24"/>
          <w:szCs w:val="24"/>
        </w:rPr>
        <w:t>IFS</w:t>
      </w:r>
      <w:r w:rsidR="7281DBF2" w:rsidRPr="002101A6">
        <w:rPr>
          <w:rFonts w:ascii="Times New Roman" w:hAnsi="Times New Roman" w:cs="Times New Roman"/>
          <w:sz w:val="24"/>
          <w:szCs w:val="24"/>
        </w:rPr>
        <w:t>)</w:t>
      </w:r>
      <w:r w:rsidRPr="002101A6">
        <w:rPr>
          <w:rFonts w:ascii="Times New Roman" w:hAnsi="Times New Roman" w:cs="Times New Roman"/>
          <w:sz w:val="24"/>
          <w:szCs w:val="24"/>
        </w:rPr>
        <w:t>;</w:t>
      </w:r>
    </w:p>
    <w:p w14:paraId="5292E65F" w14:textId="3CCA1847" w:rsidR="00A719EF" w:rsidRPr="002101A6" w:rsidRDefault="00A719EF"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w:t>
      </w:r>
      <w:r w:rsidR="00326A69" w:rsidRPr="002101A6">
        <w:rPr>
          <w:rFonts w:ascii="Times New Roman" w:hAnsi="Times New Roman" w:cs="Times New Roman"/>
          <w:sz w:val="24"/>
          <w:szCs w:val="24"/>
        </w:rPr>
        <w:t xml:space="preserve"> </w:t>
      </w:r>
      <w:r w:rsidR="00E102FC" w:rsidRPr="002101A6">
        <w:rPr>
          <w:rFonts w:ascii="Times New Roman" w:hAnsi="Times New Roman" w:cs="Times New Roman"/>
          <w:sz w:val="24"/>
          <w:szCs w:val="24"/>
        </w:rPr>
        <w:t>4</w:t>
      </w:r>
      <w:r w:rsidR="00326A69" w:rsidRPr="002101A6">
        <w:rPr>
          <w:rFonts w:ascii="Times New Roman" w:hAnsi="Times New Roman" w:cs="Times New Roman"/>
          <w:sz w:val="24"/>
          <w:szCs w:val="24"/>
        </w:rPr>
        <w:t xml:space="preserve">. </w:t>
      </w:r>
      <w:r w:rsidR="3FA47E31" w:rsidRPr="002101A6">
        <w:rPr>
          <w:rFonts w:ascii="Times New Roman" w:eastAsia="Times New Roman" w:hAnsi="Times New Roman" w:cs="Times New Roman"/>
          <w:color w:val="000000" w:themeColor="text1"/>
          <w:sz w:val="24"/>
          <w:szCs w:val="24"/>
        </w:rPr>
        <w:t>Kindlustustegevuse</w:t>
      </w:r>
      <w:r w:rsidR="00326A69" w:rsidRPr="002101A6">
        <w:rPr>
          <w:rFonts w:ascii="Times New Roman" w:hAnsi="Times New Roman" w:cs="Times New Roman"/>
          <w:sz w:val="24"/>
          <w:szCs w:val="24"/>
        </w:rPr>
        <w:t xml:space="preserve"> seaduse muutmine</w:t>
      </w:r>
      <w:r w:rsidR="6C460BA5" w:rsidRPr="002101A6">
        <w:rPr>
          <w:rFonts w:ascii="Times New Roman" w:hAnsi="Times New Roman" w:cs="Times New Roman"/>
          <w:sz w:val="24"/>
          <w:szCs w:val="24"/>
        </w:rPr>
        <w:t xml:space="preserve"> (edaspidi </w:t>
      </w:r>
      <w:proofErr w:type="spellStart"/>
      <w:r w:rsidR="5C5F13C1" w:rsidRPr="002101A6">
        <w:rPr>
          <w:rFonts w:ascii="Times New Roman" w:hAnsi="Times New Roman" w:cs="Times New Roman"/>
          <w:i/>
          <w:iCs/>
          <w:sz w:val="24"/>
          <w:szCs w:val="24"/>
        </w:rPr>
        <w:t>KindlTS</w:t>
      </w:r>
      <w:proofErr w:type="spellEnd"/>
      <w:r w:rsidR="5C5F13C1" w:rsidRPr="002101A6">
        <w:rPr>
          <w:rFonts w:ascii="Times New Roman" w:hAnsi="Times New Roman" w:cs="Times New Roman"/>
          <w:sz w:val="24"/>
          <w:szCs w:val="24"/>
        </w:rPr>
        <w:t>)</w:t>
      </w:r>
      <w:r w:rsidR="00326A69" w:rsidRPr="002101A6">
        <w:rPr>
          <w:rFonts w:ascii="Times New Roman" w:hAnsi="Times New Roman" w:cs="Times New Roman"/>
          <w:sz w:val="24"/>
          <w:szCs w:val="24"/>
        </w:rPr>
        <w:t>;</w:t>
      </w:r>
    </w:p>
    <w:p w14:paraId="234AC4DE" w14:textId="79AA2307" w:rsidR="00D424FE" w:rsidRPr="002101A6" w:rsidRDefault="00D424FE"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 </w:t>
      </w:r>
      <w:r w:rsidR="00E102FC" w:rsidRPr="002101A6">
        <w:rPr>
          <w:rFonts w:ascii="Times New Roman" w:hAnsi="Times New Roman" w:cs="Times New Roman"/>
          <w:sz w:val="24"/>
          <w:szCs w:val="24"/>
        </w:rPr>
        <w:t>5</w:t>
      </w:r>
      <w:r w:rsidR="00C64ECE" w:rsidRPr="002101A6">
        <w:rPr>
          <w:rFonts w:ascii="Times New Roman" w:hAnsi="Times New Roman" w:cs="Times New Roman"/>
          <w:sz w:val="24"/>
          <w:szCs w:val="24"/>
        </w:rPr>
        <w:t>.</w:t>
      </w:r>
      <w:r w:rsidRPr="002101A6">
        <w:rPr>
          <w:rFonts w:ascii="Times New Roman" w:hAnsi="Times New Roman" w:cs="Times New Roman"/>
          <w:sz w:val="24"/>
          <w:szCs w:val="24"/>
        </w:rPr>
        <w:t xml:space="preserve"> </w:t>
      </w:r>
      <w:r w:rsidR="4137B285" w:rsidRPr="002101A6">
        <w:rPr>
          <w:rFonts w:ascii="Times New Roman" w:eastAsia="Times New Roman" w:hAnsi="Times New Roman" w:cs="Times New Roman"/>
          <w:color w:val="000000" w:themeColor="text1"/>
          <w:sz w:val="24"/>
          <w:szCs w:val="24"/>
        </w:rPr>
        <w:t>Kohaliku omavalitsuse korralduse</w:t>
      </w:r>
      <w:r w:rsidR="4137B285" w:rsidRPr="002101A6">
        <w:rPr>
          <w:rFonts w:ascii="Times New Roman" w:eastAsia="Times New Roman" w:hAnsi="Times New Roman" w:cs="Times New Roman"/>
          <w:sz w:val="24"/>
          <w:szCs w:val="24"/>
        </w:rPr>
        <w:t xml:space="preserve"> s</w:t>
      </w:r>
      <w:r w:rsidRPr="002101A6">
        <w:rPr>
          <w:rFonts w:ascii="Times New Roman" w:hAnsi="Times New Roman" w:cs="Times New Roman"/>
          <w:sz w:val="24"/>
          <w:szCs w:val="24"/>
        </w:rPr>
        <w:t xml:space="preserve">eaduse </w:t>
      </w:r>
      <w:r w:rsidR="7C22B00D" w:rsidRPr="002101A6">
        <w:rPr>
          <w:rFonts w:ascii="Times New Roman" w:hAnsi="Times New Roman" w:cs="Times New Roman"/>
          <w:sz w:val="24"/>
          <w:szCs w:val="24"/>
        </w:rPr>
        <w:t>muutmine</w:t>
      </w:r>
      <w:r w:rsidR="13BF24FD" w:rsidRPr="002101A6">
        <w:rPr>
          <w:rFonts w:ascii="Times New Roman" w:hAnsi="Times New Roman" w:cs="Times New Roman"/>
          <w:sz w:val="24"/>
          <w:szCs w:val="24"/>
        </w:rPr>
        <w:t xml:space="preserve">(edaspidi </w:t>
      </w:r>
      <w:r w:rsidR="6A0192E9" w:rsidRPr="002101A6">
        <w:rPr>
          <w:rFonts w:ascii="Times New Roman" w:hAnsi="Times New Roman" w:cs="Times New Roman"/>
          <w:i/>
          <w:iCs/>
          <w:sz w:val="24"/>
          <w:szCs w:val="24"/>
        </w:rPr>
        <w:t>KOKS</w:t>
      </w:r>
      <w:r w:rsidR="13BF24FD" w:rsidRPr="002101A6">
        <w:rPr>
          <w:rFonts w:ascii="Times New Roman" w:hAnsi="Times New Roman" w:cs="Times New Roman"/>
          <w:sz w:val="24"/>
          <w:szCs w:val="24"/>
        </w:rPr>
        <w:t>);</w:t>
      </w:r>
    </w:p>
    <w:p w14:paraId="53124677" w14:textId="4B570328" w:rsidR="1E16D764" w:rsidRPr="002101A6" w:rsidRDefault="1E16D764"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 6. </w:t>
      </w:r>
      <w:r w:rsidRPr="002101A6">
        <w:rPr>
          <w:rFonts w:ascii="Times New Roman" w:eastAsia="Times New Roman" w:hAnsi="Times New Roman" w:cs="Times New Roman"/>
          <w:color w:val="000000" w:themeColor="text1"/>
          <w:sz w:val="24"/>
          <w:szCs w:val="24"/>
        </w:rPr>
        <w:t>Krediidiasutuste</w:t>
      </w:r>
      <w:r w:rsidRPr="002101A6">
        <w:rPr>
          <w:rFonts w:ascii="Times New Roman" w:hAnsi="Times New Roman" w:cs="Times New Roman"/>
          <w:sz w:val="24"/>
          <w:szCs w:val="24"/>
        </w:rPr>
        <w:t xml:space="preserve"> seaduse muutmine</w:t>
      </w:r>
      <w:r w:rsidR="75371DC5" w:rsidRPr="002101A6">
        <w:rPr>
          <w:rFonts w:ascii="Times New Roman" w:hAnsi="Times New Roman" w:cs="Times New Roman"/>
          <w:sz w:val="24"/>
          <w:szCs w:val="24"/>
        </w:rPr>
        <w:t xml:space="preserve"> (edaspidi </w:t>
      </w:r>
      <w:r w:rsidR="4A4B2376" w:rsidRPr="002101A6">
        <w:rPr>
          <w:rFonts w:ascii="Times New Roman" w:hAnsi="Times New Roman" w:cs="Times New Roman"/>
          <w:i/>
          <w:iCs/>
          <w:sz w:val="24"/>
          <w:szCs w:val="24"/>
        </w:rPr>
        <w:t>KAS</w:t>
      </w:r>
      <w:r w:rsidR="301FC423" w:rsidRPr="002101A6">
        <w:rPr>
          <w:rFonts w:ascii="Times New Roman" w:hAnsi="Times New Roman" w:cs="Times New Roman"/>
          <w:sz w:val="24"/>
          <w:szCs w:val="24"/>
        </w:rPr>
        <w:t>)</w:t>
      </w:r>
      <w:r w:rsidRPr="002101A6">
        <w:rPr>
          <w:rFonts w:ascii="Times New Roman" w:hAnsi="Times New Roman" w:cs="Times New Roman"/>
          <w:sz w:val="24"/>
          <w:szCs w:val="24"/>
        </w:rPr>
        <w:t>;</w:t>
      </w:r>
    </w:p>
    <w:p w14:paraId="52FC6434" w14:textId="1C29FF9D" w:rsidR="1E16D764" w:rsidRPr="002101A6" w:rsidRDefault="1E16D764"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7. Krediidiinkassode ja -ostjate seaduse muutmine</w:t>
      </w:r>
      <w:r w:rsidR="396681FA" w:rsidRPr="002101A6">
        <w:rPr>
          <w:rFonts w:ascii="Times New Roman" w:hAnsi="Times New Roman" w:cs="Times New Roman"/>
          <w:sz w:val="24"/>
          <w:szCs w:val="24"/>
        </w:rPr>
        <w:t xml:space="preserve"> (edaspidi </w:t>
      </w:r>
      <w:r w:rsidR="517DA49A" w:rsidRPr="002101A6">
        <w:rPr>
          <w:rFonts w:ascii="Times New Roman" w:hAnsi="Times New Roman" w:cs="Times New Roman"/>
          <w:i/>
          <w:iCs/>
          <w:sz w:val="24"/>
          <w:szCs w:val="24"/>
        </w:rPr>
        <w:t>KIOS</w:t>
      </w:r>
      <w:r w:rsidR="396681FA" w:rsidRPr="002101A6">
        <w:rPr>
          <w:rFonts w:ascii="Times New Roman" w:hAnsi="Times New Roman" w:cs="Times New Roman"/>
          <w:sz w:val="24"/>
          <w:szCs w:val="24"/>
        </w:rPr>
        <w:t>)</w:t>
      </w:r>
      <w:r w:rsidRPr="002101A6">
        <w:rPr>
          <w:rFonts w:ascii="Times New Roman" w:hAnsi="Times New Roman" w:cs="Times New Roman"/>
          <w:sz w:val="24"/>
          <w:szCs w:val="24"/>
        </w:rPr>
        <w:t>;</w:t>
      </w:r>
    </w:p>
    <w:p w14:paraId="186BE44F" w14:textId="361FE067" w:rsidR="1E16D764" w:rsidRPr="002101A6" w:rsidRDefault="1E16D764"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 </w:t>
      </w:r>
      <w:r w:rsidR="059F6AE2" w:rsidRPr="002101A6">
        <w:rPr>
          <w:rFonts w:ascii="Times New Roman" w:hAnsi="Times New Roman" w:cs="Times New Roman"/>
          <w:sz w:val="24"/>
          <w:szCs w:val="24"/>
        </w:rPr>
        <w:t>8</w:t>
      </w:r>
      <w:r w:rsidRPr="002101A6">
        <w:rPr>
          <w:rFonts w:ascii="Times New Roman" w:hAnsi="Times New Roman" w:cs="Times New Roman"/>
          <w:sz w:val="24"/>
          <w:szCs w:val="24"/>
        </w:rPr>
        <w:t xml:space="preserve">. </w:t>
      </w:r>
      <w:r w:rsidR="208E96C3" w:rsidRPr="002101A6">
        <w:rPr>
          <w:rFonts w:ascii="Times New Roman" w:hAnsi="Times New Roman" w:cs="Times New Roman"/>
          <w:sz w:val="24"/>
          <w:szCs w:val="24"/>
        </w:rPr>
        <w:t>Makseasutuste ja e-raha asutuste</w:t>
      </w:r>
      <w:r w:rsidRPr="002101A6">
        <w:rPr>
          <w:rFonts w:ascii="Times New Roman" w:hAnsi="Times New Roman" w:cs="Times New Roman"/>
          <w:sz w:val="24"/>
          <w:szCs w:val="24"/>
        </w:rPr>
        <w:t xml:space="preserve"> seaduse muutmine</w:t>
      </w:r>
      <w:r w:rsidR="34C04539" w:rsidRPr="002101A6">
        <w:rPr>
          <w:rFonts w:ascii="Times New Roman" w:hAnsi="Times New Roman" w:cs="Times New Roman"/>
          <w:sz w:val="24"/>
          <w:szCs w:val="24"/>
        </w:rPr>
        <w:t xml:space="preserve"> (edaspidi </w:t>
      </w:r>
      <w:r w:rsidR="70459CA8" w:rsidRPr="002101A6">
        <w:rPr>
          <w:rFonts w:ascii="Times New Roman" w:hAnsi="Times New Roman" w:cs="Times New Roman"/>
          <w:i/>
          <w:iCs/>
          <w:sz w:val="24"/>
          <w:szCs w:val="24"/>
        </w:rPr>
        <w:t>MERAS</w:t>
      </w:r>
      <w:r w:rsidR="34C04539" w:rsidRPr="002101A6">
        <w:rPr>
          <w:rFonts w:ascii="Times New Roman" w:hAnsi="Times New Roman" w:cs="Times New Roman"/>
          <w:sz w:val="24"/>
          <w:szCs w:val="24"/>
        </w:rPr>
        <w:t>)</w:t>
      </w:r>
      <w:r w:rsidRPr="002101A6">
        <w:rPr>
          <w:rFonts w:ascii="Times New Roman" w:hAnsi="Times New Roman" w:cs="Times New Roman"/>
          <w:sz w:val="24"/>
          <w:szCs w:val="24"/>
        </w:rPr>
        <w:t>;</w:t>
      </w:r>
    </w:p>
    <w:p w14:paraId="327FF0C3" w14:textId="2A04399C" w:rsidR="1E16D764" w:rsidRPr="002101A6" w:rsidRDefault="1E16D764"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 </w:t>
      </w:r>
      <w:r w:rsidR="2CC10616" w:rsidRPr="002101A6">
        <w:rPr>
          <w:rFonts w:ascii="Times New Roman" w:hAnsi="Times New Roman" w:cs="Times New Roman"/>
          <w:sz w:val="24"/>
          <w:szCs w:val="24"/>
        </w:rPr>
        <w:t>9</w:t>
      </w:r>
      <w:r w:rsidRPr="002101A6">
        <w:rPr>
          <w:rFonts w:ascii="Times New Roman" w:hAnsi="Times New Roman" w:cs="Times New Roman"/>
          <w:sz w:val="24"/>
          <w:szCs w:val="24"/>
        </w:rPr>
        <w:t xml:space="preserve">. </w:t>
      </w:r>
      <w:r w:rsidR="403EA3E5" w:rsidRPr="002101A6">
        <w:rPr>
          <w:rFonts w:ascii="Times New Roman" w:eastAsia="Times New Roman" w:hAnsi="Times New Roman" w:cs="Times New Roman"/>
          <w:color w:val="000000" w:themeColor="text1"/>
          <w:sz w:val="24"/>
          <w:szCs w:val="24"/>
        </w:rPr>
        <w:t>Raamatupidamise</w:t>
      </w:r>
      <w:r w:rsidRPr="002101A6">
        <w:rPr>
          <w:rFonts w:ascii="Times New Roman" w:hAnsi="Times New Roman" w:cs="Times New Roman"/>
          <w:sz w:val="24"/>
          <w:szCs w:val="24"/>
        </w:rPr>
        <w:t xml:space="preserve"> seaduse muutmine</w:t>
      </w:r>
      <w:r w:rsidR="5726DEEB" w:rsidRPr="002101A6">
        <w:rPr>
          <w:rFonts w:ascii="Times New Roman" w:hAnsi="Times New Roman" w:cs="Times New Roman"/>
          <w:sz w:val="24"/>
          <w:szCs w:val="24"/>
        </w:rPr>
        <w:t xml:space="preserve"> (edaspidi </w:t>
      </w:r>
      <w:r w:rsidR="5726DEEB" w:rsidRPr="002101A6">
        <w:rPr>
          <w:rFonts w:ascii="Times New Roman" w:hAnsi="Times New Roman" w:cs="Times New Roman"/>
          <w:i/>
          <w:iCs/>
          <w:sz w:val="24"/>
          <w:szCs w:val="24"/>
        </w:rPr>
        <w:t>RPS</w:t>
      </w:r>
      <w:r w:rsidR="5726DEEB" w:rsidRPr="002101A6">
        <w:rPr>
          <w:rFonts w:ascii="Times New Roman" w:hAnsi="Times New Roman" w:cs="Times New Roman"/>
          <w:sz w:val="24"/>
          <w:szCs w:val="24"/>
        </w:rPr>
        <w:t>)</w:t>
      </w:r>
      <w:r w:rsidRPr="002101A6">
        <w:rPr>
          <w:rFonts w:ascii="Times New Roman" w:hAnsi="Times New Roman" w:cs="Times New Roman"/>
          <w:sz w:val="24"/>
          <w:szCs w:val="24"/>
        </w:rPr>
        <w:t>;</w:t>
      </w:r>
    </w:p>
    <w:p w14:paraId="0EF0C2FD" w14:textId="6D5D119F" w:rsidR="1E16D764" w:rsidRPr="002101A6" w:rsidRDefault="1E16D764"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 </w:t>
      </w:r>
      <w:r w:rsidR="517991A0" w:rsidRPr="002101A6">
        <w:rPr>
          <w:rFonts w:ascii="Times New Roman" w:hAnsi="Times New Roman" w:cs="Times New Roman"/>
          <w:sz w:val="24"/>
          <w:szCs w:val="24"/>
        </w:rPr>
        <w:t>10</w:t>
      </w:r>
      <w:r w:rsidRPr="002101A6">
        <w:rPr>
          <w:rFonts w:ascii="Times New Roman" w:hAnsi="Times New Roman" w:cs="Times New Roman"/>
          <w:sz w:val="24"/>
          <w:szCs w:val="24"/>
        </w:rPr>
        <w:t xml:space="preserve">. </w:t>
      </w:r>
      <w:r w:rsidR="11884787" w:rsidRPr="002101A6">
        <w:rPr>
          <w:rFonts w:ascii="Times New Roman" w:hAnsi="Times New Roman" w:cs="Times New Roman"/>
          <w:sz w:val="24"/>
          <w:szCs w:val="24"/>
        </w:rPr>
        <w:t>Rahapesu ja terrorismi rahastamise tõkestamise</w:t>
      </w:r>
      <w:r w:rsidRPr="002101A6">
        <w:rPr>
          <w:rFonts w:ascii="Times New Roman" w:hAnsi="Times New Roman" w:cs="Times New Roman"/>
          <w:sz w:val="24"/>
          <w:szCs w:val="24"/>
        </w:rPr>
        <w:t xml:space="preserve"> seaduse muutmine</w:t>
      </w:r>
      <w:r w:rsidR="7FC18DDD" w:rsidRPr="002101A6">
        <w:rPr>
          <w:rFonts w:ascii="Times New Roman" w:hAnsi="Times New Roman" w:cs="Times New Roman"/>
          <w:sz w:val="24"/>
          <w:szCs w:val="24"/>
        </w:rPr>
        <w:t xml:space="preserve"> (edaspidi </w:t>
      </w:r>
      <w:proofErr w:type="spellStart"/>
      <w:r w:rsidR="7FC18DDD" w:rsidRPr="002101A6">
        <w:rPr>
          <w:rFonts w:ascii="Times New Roman" w:hAnsi="Times New Roman" w:cs="Times New Roman"/>
          <w:i/>
          <w:iCs/>
          <w:sz w:val="24"/>
          <w:szCs w:val="24"/>
        </w:rPr>
        <w:t>R</w:t>
      </w:r>
      <w:r w:rsidR="00B474CD">
        <w:rPr>
          <w:rFonts w:ascii="Times New Roman" w:hAnsi="Times New Roman" w:cs="Times New Roman"/>
          <w:i/>
          <w:iCs/>
          <w:sz w:val="24"/>
          <w:szCs w:val="24"/>
        </w:rPr>
        <w:t>aha</w:t>
      </w:r>
      <w:r w:rsidR="7FC18DDD" w:rsidRPr="002101A6">
        <w:rPr>
          <w:rFonts w:ascii="Times New Roman" w:hAnsi="Times New Roman" w:cs="Times New Roman"/>
          <w:i/>
          <w:iCs/>
          <w:sz w:val="24"/>
          <w:szCs w:val="24"/>
        </w:rPr>
        <w:t>PTS</w:t>
      </w:r>
      <w:proofErr w:type="spellEnd"/>
      <w:r w:rsidR="7FC18DDD" w:rsidRPr="002101A6">
        <w:rPr>
          <w:rFonts w:ascii="Times New Roman" w:hAnsi="Times New Roman" w:cs="Times New Roman"/>
          <w:sz w:val="24"/>
          <w:szCs w:val="24"/>
        </w:rPr>
        <w:t>)</w:t>
      </w:r>
      <w:r w:rsidRPr="002101A6">
        <w:rPr>
          <w:rFonts w:ascii="Times New Roman" w:hAnsi="Times New Roman" w:cs="Times New Roman"/>
          <w:sz w:val="24"/>
          <w:szCs w:val="24"/>
        </w:rPr>
        <w:t>;</w:t>
      </w:r>
    </w:p>
    <w:p w14:paraId="3A9AAEFF" w14:textId="2195D925" w:rsidR="1E16D764" w:rsidRPr="002101A6" w:rsidRDefault="1E16D764" w:rsidP="00162B46">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 </w:t>
      </w:r>
      <w:r w:rsidR="6D76C51B" w:rsidRPr="002101A6">
        <w:rPr>
          <w:rFonts w:ascii="Times New Roman" w:hAnsi="Times New Roman" w:cs="Times New Roman"/>
          <w:sz w:val="24"/>
          <w:szCs w:val="24"/>
        </w:rPr>
        <w:t>11</w:t>
      </w:r>
      <w:r w:rsidRPr="002101A6">
        <w:rPr>
          <w:rFonts w:ascii="Times New Roman" w:hAnsi="Times New Roman" w:cs="Times New Roman"/>
          <w:sz w:val="24"/>
          <w:szCs w:val="24"/>
        </w:rPr>
        <w:t xml:space="preserve">. </w:t>
      </w:r>
      <w:r w:rsidR="73391FD4" w:rsidRPr="002101A6">
        <w:rPr>
          <w:rFonts w:ascii="Times New Roman" w:hAnsi="Times New Roman" w:cs="Times New Roman"/>
          <w:sz w:val="24"/>
          <w:szCs w:val="24"/>
        </w:rPr>
        <w:t>Väärtpaberituru</w:t>
      </w:r>
      <w:r w:rsidRPr="002101A6">
        <w:rPr>
          <w:rFonts w:ascii="Times New Roman" w:hAnsi="Times New Roman" w:cs="Times New Roman"/>
          <w:sz w:val="24"/>
          <w:szCs w:val="24"/>
        </w:rPr>
        <w:t xml:space="preserve"> seaduse muutmine</w:t>
      </w:r>
      <w:r w:rsidR="182565C9" w:rsidRPr="002101A6">
        <w:rPr>
          <w:rFonts w:ascii="Times New Roman" w:hAnsi="Times New Roman" w:cs="Times New Roman"/>
          <w:sz w:val="24"/>
          <w:szCs w:val="24"/>
        </w:rPr>
        <w:t xml:space="preserve"> (edaspidi </w:t>
      </w:r>
      <w:r w:rsidR="182565C9" w:rsidRPr="002101A6">
        <w:rPr>
          <w:rFonts w:ascii="Times New Roman" w:hAnsi="Times New Roman" w:cs="Times New Roman"/>
          <w:i/>
          <w:iCs/>
          <w:sz w:val="24"/>
          <w:szCs w:val="24"/>
        </w:rPr>
        <w:t>VPTS</w:t>
      </w:r>
      <w:r w:rsidR="182565C9" w:rsidRPr="002101A6">
        <w:rPr>
          <w:rFonts w:ascii="Times New Roman" w:hAnsi="Times New Roman" w:cs="Times New Roman"/>
          <w:sz w:val="24"/>
          <w:szCs w:val="24"/>
        </w:rPr>
        <w:t>)</w:t>
      </w:r>
      <w:r w:rsidR="39C56A2F" w:rsidRPr="002101A6">
        <w:rPr>
          <w:rFonts w:ascii="Times New Roman" w:hAnsi="Times New Roman" w:cs="Times New Roman"/>
          <w:sz w:val="24"/>
          <w:szCs w:val="24"/>
        </w:rPr>
        <w:t>.</w:t>
      </w:r>
    </w:p>
    <w:p w14:paraId="6F368C1B" w14:textId="77777777" w:rsidR="0007292B" w:rsidRPr="002101A6" w:rsidRDefault="0007292B" w:rsidP="0013574B">
      <w:pPr>
        <w:spacing w:before="120" w:after="120" w:line="240" w:lineRule="auto"/>
        <w:jc w:val="both"/>
        <w:rPr>
          <w:rFonts w:ascii="Times New Roman" w:hAnsi="Times New Roman" w:cs="Times New Roman"/>
          <w:sz w:val="24"/>
          <w:szCs w:val="24"/>
        </w:rPr>
      </w:pPr>
    </w:p>
    <w:p w14:paraId="7CDC586D" w14:textId="65FBBEC2" w:rsidR="000B1FEB" w:rsidRPr="002101A6" w:rsidRDefault="008720A0" w:rsidP="003428E0">
      <w:pPr>
        <w:rPr>
          <w:rFonts w:ascii="Times New Roman" w:hAnsi="Times New Roman" w:cs="Times New Roman"/>
          <w:b/>
          <w:bCs/>
          <w:sz w:val="24"/>
          <w:szCs w:val="24"/>
        </w:rPr>
      </w:pPr>
      <w:bookmarkStart w:id="18" w:name="_Toc152016197"/>
      <w:r w:rsidRPr="002101A6">
        <w:rPr>
          <w:rFonts w:ascii="Times New Roman" w:hAnsi="Times New Roman" w:cs="Times New Roman"/>
          <w:b/>
          <w:bCs/>
          <w:sz w:val="24"/>
          <w:szCs w:val="24"/>
        </w:rPr>
        <w:t>§</w:t>
      </w:r>
      <w:r w:rsidR="00D93B18" w:rsidRPr="002101A6">
        <w:rPr>
          <w:rFonts w:ascii="Times New Roman" w:hAnsi="Times New Roman" w:cs="Times New Roman"/>
          <w:b/>
          <w:bCs/>
          <w:sz w:val="24"/>
          <w:szCs w:val="24"/>
        </w:rPr>
        <w:t xml:space="preserve"> 1</w:t>
      </w:r>
      <w:r w:rsidR="00C64ECE" w:rsidRPr="002101A6">
        <w:rPr>
          <w:rFonts w:ascii="Times New Roman" w:hAnsi="Times New Roman" w:cs="Times New Roman"/>
          <w:b/>
          <w:bCs/>
          <w:sz w:val="24"/>
          <w:szCs w:val="24"/>
        </w:rPr>
        <w:t>.</w:t>
      </w:r>
      <w:r w:rsidR="00D93B18" w:rsidRPr="002101A6">
        <w:rPr>
          <w:rFonts w:ascii="Times New Roman" w:hAnsi="Times New Roman" w:cs="Times New Roman"/>
          <w:b/>
          <w:bCs/>
          <w:sz w:val="24"/>
          <w:szCs w:val="24"/>
        </w:rPr>
        <w:t xml:space="preserve"> </w:t>
      </w:r>
      <w:r w:rsidR="00F0795E" w:rsidRPr="002101A6">
        <w:rPr>
          <w:rFonts w:ascii="Times New Roman" w:hAnsi="Times New Roman" w:cs="Times New Roman"/>
          <w:b/>
          <w:bCs/>
          <w:sz w:val="24"/>
          <w:szCs w:val="24"/>
        </w:rPr>
        <w:t xml:space="preserve">Vabariigi Valitsuse </w:t>
      </w:r>
      <w:r w:rsidR="00D93B18" w:rsidRPr="002101A6">
        <w:rPr>
          <w:rFonts w:ascii="Times New Roman" w:hAnsi="Times New Roman" w:cs="Times New Roman"/>
          <w:b/>
          <w:bCs/>
          <w:sz w:val="24"/>
          <w:szCs w:val="24"/>
        </w:rPr>
        <w:t>seadus</w:t>
      </w:r>
      <w:r w:rsidRPr="002101A6">
        <w:rPr>
          <w:rFonts w:ascii="Times New Roman" w:hAnsi="Times New Roman" w:cs="Times New Roman"/>
          <w:b/>
          <w:bCs/>
          <w:sz w:val="24"/>
          <w:szCs w:val="24"/>
        </w:rPr>
        <w:t>e muudatused</w:t>
      </w:r>
      <w:bookmarkStart w:id="19" w:name="_Toc152016198"/>
      <w:bookmarkEnd w:id="18"/>
    </w:p>
    <w:p w14:paraId="74DFFF62" w14:textId="65AF5DBC" w:rsidR="000D2250" w:rsidRPr="002101A6" w:rsidRDefault="002E0E15" w:rsidP="3DD3CC41">
      <w:pPr>
        <w:spacing w:before="120" w:after="120" w:line="240" w:lineRule="auto"/>
        <w:jc w:val="both"/>
        <w:rPr>
          <w:rFonts w:ascii="Times New Roman" w:hAnsi="Times New Roman" w:cs="Times New Roman"/>
          <w:sz w:val="24"/>
          <w:szCs w:val="24"/>
        </w:rPr>
      </w:pPr>
      <w:r w:rsidRPr="002101A6">
        <w:rPr>
          <w:rFonts w:ascii="Times New Roman" w:hAnsi="Times New Roman" w:cs="Times New Roman"/>
          <w:b/>
          <w:bCs/>
          <w:sz w:val="24"/>
          <w:szCs w:val="24"/>
        </w:rPr>
        <w:t>VVS §</w:t>
      </w:r>
      <w:r w:rsidR="000D2250" w:rsidRPr="002101A6">
        <w:rPr>
          <w:rFonts w:ascii="Times New Roman" w:hAnsi="Times New Roman" w:cs="Times New Roman"/>
          <w:b/>
          <w:bCs/>
          <w:sz w:val="24"/>
          <w:szCs w:val="24"/>
        </w:rPr>
        <w:t xml:space="preserve"> </w:t>
      </w:r>
      <w:r w:rsidR="009D0223" w:rsidRPr="009D0223">
        <w:rPr>
          <w:rFonts w:ascii="Times New Roman" w:hAnsi="Times New Roman" w:cs="Times New Roman"/>
          <w:b/>
          <w:bCs/>
          <w:sz w:val="24"/>
          <w:szCs w:val="24"/>
        </w:rPr>
        <w:t xml:space="preserve"> paragrahvi 49 lõike 1 punkti 13</w:t>
      </w:r>
      <w:r w:rsidR="009D0223" w:rsidRPr="009D0223">
        <w:rPr>
          <w:rFonts w:ascii="Times New Roman" w:hAnsi="Times New Roman" w:cs="Times New Roman"/>
          <w:b/>
          <w:bCs/>
          <w:sz w:val="24"/>
          <w:szCs w:val="24"/>
          <w:vertAlign w:val="superscript"/>
        </w:rPr>
        <w:t>1</w:t>
      </w:r>
      <w:r w:rsidR="009D0223" w:rsidRPr="009D0223">
        <w:rPr>
          <w:rFonts w:ascii="Times New Roman" w:hAnsi="Times New Roman" w:cs="Times New Roman"/>
          <w:b/>
          <w:bCs/>
          <w:sz w:val="24"/>
          <w:szCs w:val="24"/>
        </w:rPr>
        <w:t>, § 73 lõike 1 punkti 2</w:t>
      </w:r>
      <w:r w:rsidR="009D0223" w:rsidRPr="009D0223">
        <w:rPr>
          <w:rFonts w:ascii="Times New Roman" w:hAnsi="Times New Roman" w:cs="Times New Roman"/>
          <w:b/>
          <w:bCs/>
          <w:sz w:val="24"/>
          <w:szCs w:val="24"/>
          <w:vertAlign w:val="superscript"/>
        </w:rPr>
        <w:t>1</w:t>
      </w:r>
      <w:r w:rsidR="009D0223" w:rsidRPr="009D0223">
        <w:rPr>
          <w:rFonts w:ascii="Times New Roman" w:hAnsi="Times New Roman" w:cs="Times New Roman"/>
          <w:b/>
          <w:bCs/>
          <w:sz w:val="24"/>
          <w:szCs w:val="24"/>
        </w:rPr>
        <w:t>, 6</w:t>
      </w:r>
      <w:r w:rsidR="009D0223" w:rsidRPr="009D0223">
        <w:rPr>
          <w:rFonts w:ascii="Times New Roman" w:hAnsi="Times New Roman" w:cs="Times New Roman"/>
          <w:b/>
          <w:bCs/>
          <w:sz w:val="24"/>
          <w:szCs w:val="24"/>
          <w:vertAlign w:val="superscript"/>
        </w:rPr>
        <w:t>1</w:t>
      </w:r>
      <w:r w:rsidR="009D0223" w:rsidRPr="009D0223">
        <w:rPr>
          <w:rFonts w:ascii="Times New Roman" w:hAnsi="Times New Roman" w:cs="Times New Roman"/>
          <w:b/>
          <w:bCs/>
          <w:sz w:val="24"/>
          <w:szCs w:val="24"/>
        </w:rPr>
        <w:t>. peatüki pealkirja, § 92</w:t>
      </w:r>
      <w:r w:rsidR="009D0223" w:rsidRPr="009D0223">
        <w:rPr>
          <w:rFonts w:ascii="Times New Roman" w:hAnsi="Times New Roman" w:cs="Times New Roman"/>
          <w:b/>
          <w:bCs/>
          <w:sz w:val="24"/>
          <w:szCs w:val="24"/>
          <w:vertAlign w:val="superscript"/>
        </w:rPr>
        <w:t>2</w:t>
      </w:r>
      <w:r w:rsidR="009D0223" w:rsidRPr="009D0223">
        <w:rPr>
          <w:rFonts w:ascii="Times New Roman" w:hAnsi="Times New Roman" w:cs="Times New Roman"/>
          <w:b/>
          <w:bCs/>
          <w:sz w:val="24"/>
          <w:szCs w:val="24"/>
        </w:rPr>
        <w:t xml:space="preserve"> pealkirja ja § 92</w:t>
      </w:r>
      <w:r w:rsidR="009D0223" w:rsidRPr="009D0223">
        <w:rPr>
          <w:rFonts w:ascii="Times New Roman" w:hAnsi="Times New Roman" w:cs="Times New Roman"/>
          <w:b/>
          <w:bCs/>
          <w:sz w:val="24"/>
          <w:szCs w:val="24"/>
          <w:vertAlign w:val="superscript"/>
        </w:rPr>
        <w:t>3</w:t>
      </w:r>
      <w:r w:rsidR="009D0223" w:rsidRPr="009D0223">
        <w:rPr>
          <w:rFonts w:ascii="Times New Roman" w:hAnsi="Times New Roman" w:cs="Times New Roman"/>
          <w:b/>
          <w:bCs/>
          <w:sz w:val="24"/>
          <w:szCs w:val="24"/>
        </w:rPr>
        <w:t xml:space="preserve"> pealkirja </w:t>
      </w:r>
      <w:r w:rsidR="2ACC026A" w:rsidRPr="002101A6">
        <w:rPr>
          <w:rFonts w:ascii="Times New Roman" w:hAnsi="Times New Roman" w:cs="Times New Roman"/>
          <w:sz w:val="24"/>
          <w:szCs w:val="24"/>
        </w:rPr>
        <w:t>muu</w:t>
      </w:r>
      <w:r w:rsidR="253E309C" w:rsidRPr="002101A6">
        <w:rPr>
          <w:rFonts w:ascii="Times New Roman" w:hAnsi="Times New Roman" w:cs="Times New Roman"/>
          <w:sz w:val="24"/>
          <w:szCs w:val="24"/>
        </w:rPr>
        <w:t xml:space="preserve">detakse </w:t>
      </w:r>
      <w:r w:rsidR="62D00E7B" w:rsidRPr="002101A6">
        <w:rPr>
          <w:rFonts w:ascii="Times New Roman" w:hAnsi="Times New Roman" w:cs="Times New Roman"/>
          <w:sz w:val="24"/>
          <w:szCs w:val="24"/>
        </w:rPr>
        <w:t>kuna</w:t>
      </w:r>
      <w:r w:rsidR="253E309C" w:rsidRPr="002101A6">
        <w:rPr>
          <w:rFonts w:ascii="Times New Roman" w:hAnsi="Times New Roman" w:cs="Times New Roman"/>
          <w:sz w:val="24"/>
          <w:szCs w:val="24"/>
        </w:rPr>
        <w:t xml:space="preserve">, </w:t>
      </w:r>
      <w:r w:rsidR="193F7916" w:rsidRPr="002101A6">
        <w:rPr>
          <w:rFonts w:ascii="Times New Roman" w:hAnsi="Times New Roman" w:cs="Times New Roman"/>
          <w:sz w:val="24"/>
          <w:szCs w:val="24"/>
        </w:rPr>
        <w:t>siseaudiitor ei ole edaspidi piiratud kutsenime</w:t>
      </w:r>
      <w:r w:rsidR="6D62C782" w:rsidRPr="002101A6">
        <w:rPr>
          <w:rFonts w:ascii="Times New Roman" w:hAnsi="Times New Roman" w:cs="Times New Roman"/>
          <w:sz w:val="24"/>
          <w:szCs w:val="24"/>
        </w:rPr>
        <w:t xml:space="preserve">tus. </w:t>
      </w:r>
      <w:r w:rsidRPr="002101A6">
        <w:rPr>
          <w:rFonts w:ascii="Times New Roman" w:hAnsi="Times New Roman" w:cs="Times New Roman"/>
          <w:sz w:val="24"/>
          <w:szCs w:val="24"/>
        </w:rPr>
        <w:t xml:space="preserve"> </w:t>
      </w:r>
      <w:r w:rsidR="20255177" w:rsidRPr="002101A6">
        <w:rPr>
          <w:rFonts w:ascii="Times New Roman" w:hAnsi="Times New Roman" w:cs="Times New Roman"/>
          <w:sz w:val="24"/>
          <w:szCs w:val="24"/>
        </w:rPr>
        <w:t xml:space="preserve">Seetõttu </w:t>
      </w:r>
      <w:r w:rsidR="72247EF2" w:rsidRPr="002101A6">
        <w:rPr>
          <w:rFonts w:ascii="Times New Roman" w:hAnsi="Times New Roman" w:cs="Times New Roman"/>
          <w:sz w:val="24"/>
          <w:szCs w:val="24"/>
        </w:rPr>
        <w:t xml:space="preserve">sõnastatakse </w:t>
      </w:r>
      <w:r w:rsidR="003428E0">
        <w:rPr>
          <w:rFonts w:ascii="Times New Roman" w:hAnsi="Times New Roman" w:cs="Times New Roman"/>
          <w:sz w:val="24"/>
          <w:szCs w:val="24"/>
        </w:rPr>
        <w:t xml:space="preserve">nimetatud sätted </w:t>
      </w:r>
      <w:r w:rsidR="72247EF2" w:rsidRPr="002101A6">
        <w:rPr>
          <w:rFonts w:ascii="Times New Roman" w:hAnsi="Times New Roman" w:cs="Times New Roman"/>
          <w:sz w:val="24"/>
          <w:szCs w:val="24"/>
        </w:rPr>
        <w:t xml:space="preserve">siseauditi kui tegevuse kaudu. </w:t>
      </w:r>
      <w:r w:rsidR="18C52DB9" w:rsidRPr="002101A6">
        <w:rPr>
          <w:rFonts w:ascii="Times New Roman" w:hAnsi="Times New Roman" w:cs="Times New Roman"/>
          <w:sz w:val="24"/>
          <w:szCs w:val="24"/>
        </w:rPr>
        <w:t xml:space="preserve">Pealkirja sõnastuse muutmine toob endaga kaasa vajaduse </w:t>
      </w:r>
      <w:r w:rsidR="2E117E8B" w:rsidRPr="002101A6">
        <w:rPr>
          <w:rFonts w:ascii="Times New Roman" w:hAnsi="Times New Roman" w:cs="Times New Roman"/>
          <w:sz w:val="24"/>
          <w:szCs w:val="24"/>
        </w:rPr>
        <w:t>jätta pealkirjast välja</w:t>
      </w:r>
      <w:r w:rsidR="63983315" w:rsidRPr="002101A6">
        <w:rPr>
          <w:rFonts w:ascii="Times New Roman" w:hAnsi="Times New Roman" w:cs="Times New Roman"/>
          <w:sz w:val="24"/>
          <w:szCs w:val="24"/>
        </w:rPr>
        <w:t xml:space="preserve"> </w:t>
      </w:r>
      <w:r w:rsidR="18C52DB9" w:rsidRPr="002101A6">
        <w:rPr>
          <w:rFonts w:ascii="Times New Roman" w:hAnsi="Times New Roman" w:cs="Times New Roman"/>
          <w:sz w:val="24"/>
          <w:szCs w:val="24"/>
        </w:rPr>
        <w:t>sõna “kutsetegevuse”</w:t>
      </w:r>
      <w:r w:rsidR="3C1A3C06" w:rsidRPr="002101A6">
        <w:rPr>
          <w:rFonts w:ascii="Times New Roman" w:hAnsi="Times New Roman" w:cs="Times New Roman"/>
          <w:sz w:val="24"/>
          <w:szCs w:val="24"/>
        </w:rPr>
        <w:t xml:space="preserve">, kuna </w:t>
      </w:r>
      <w:r w:rsidR="1D4BA349" w:rsidRPr="002101A6">
        <w:rPr>
          <w:rFonts w:ascii="Times New Roman" w:hAnsi="Times New Roman" w:cs="Times New Roman"/>
          <w:sz w:val="24"/>
          <w:szCs w:val="24"/>
        </w:rPr>
        <w:t>kasutusele võetud sõna “</w:t>
      </w:r>
      <w:r w:rsidR="3C1A3C06" w:rsidRPr="002101A6">
        <w:rPr>
          <w:rFonts w:ascii="Times New Roman" w:hAnsi="Times New Roman" w:cs="Times New Roman"/>
          <w:sz w:val="24"/>
          <w:szCs w:val="24"/>
        </w:rPr>
        <w:t>siseaudit</w:t>
      </w:r>
      <w:r w:rsidR="153EACAC" w:rsidRPr="002101A6">
        <w:rPr>
          <w:rFonts w:ascii="Times New Roman" w:hAnsi="Times New Roman" w:cs="Times New Roman"/>
          <w:sz w:val="24"/>
          <w:szCs w:val="24"/>
        </w:rPr>
        <w:t>”</w:t>
      </w:r>
      <w:r w:rsidR="3C1A3C06" w:rsidRPr="002101A6">
        <w:rPr>
          <w:rFonts w:ascii="Times New Roman" w:hAnsi="Times New Roman" w:cs="Times New Roman"/>
          <w:sz w:val="24"/>
          <w:szCs w:val="24"/>
        </w:rPr>
        <w:t xml:space="preserve"> hõlmabki juba sellekohast tegevust.</w:t>
      </w:r>
    </w:p>
    <w:p w14:paraId="6C08E097" w14:textId="0A98BC73" w:rsidR="000D2250" w:rsidRPr="002101A6" w:rsidRDefault="3C1A3C06" w:rsidP="6C8157BE">
      <w:pPr>
        <w:spacing w:before="120" w:after="120" w:line="240" w:lineRule="auto"/>
        <w:jc w:val="both"/>
        <w:rPr>
          <w:rFonts w:ascii="Times New Roman" w:eastAsia="Times New Roman" w:hAnsi="Times New Roman" w:cs="Times New Roman"/>
          <w:sz w:val="24"/>
          <w:szCs w:val="24"/>
        </w:rPr>
      </w:pPr>
      <w:r w:rsidRPr="002101A6">
        <w:rPr>
          <w:rFonts w:ascii="Times New Roman" w:hAnsi="Times New Roman" w:cs="Times New Roman"/>
          <w:b/>
          <w:bCs/>
          <w:sz w:val="24"/>
          <w:szCs w:val="24"/>
        </w:rPr>
        <w:t>VVS §</w:t>
      </w:r>
      <w:r w:rsidR="000D2250" w:rsidRPr="002101A6">
        <w:rPr>
          <w:rFonts w:ascii="Times New Roman" w:hAnsi="Times New Roman" w:cs="Times New Roman"/>
          <w:b/>
          <w:bCs/>
          <w:sz w:val="24"/>
          <w:szCs w:val="24"/>
        </w:rPr>
        <w:t xml:space="preserve"> 92</w:t>
      </w:r>
      <w:r w:rsidR="000D2250" w:rsidRPr="002101A6">
        <w:rPr>
          <w:rFonts w:ascii="Times New Roman" w:hAnsi="Times New Roman" w:cs="Times New Roman"/>
          <w:b/>
          <w:bCs/>
          <w:sz w:val="24"/>
          <w:szCs w:val="24"/>
          <w:vertAlign w:val="superscript"/>
        </w:rPr>
        <w:t>2</w:t>
      </w:r>
      <w:r w:rsidR="000D2250" w:rsidRPr="002101A6">
        <w:rPr>
          <w:rFonts w:ascii="Times New Roman" w:hAnsi="Times New Roman" w:cs="Times New Roman"/>
          <w:b/>
          <w:bCs/>
          <w:sz w:val="24"/>
          <w:szCs w:val="24"/>
        </w:rPr>
        <w:t xml:space="preserve"> lõi</w:t>
      </w:r>
      <w:r w:rsidR="4B225992" w:rsidRPr="002101A6">
        <w:rPr>
          <w:rFonts w:ascii="Times New Roman" w:hAnsi="Times New Roman" w:cs="Times New Roman"/>
          <w:b/>
          <w:bCs/>
          <w:sz w:val="24"/>
          <w:szCs w:val="24"/>
        </w:rPr>
        <w:t xml:space="preserve">ked 1, 2 ja 4 </w:t>
      </w:r>
      <w:r w:rsidR="4B225992" w:rsidRPr="002101A6">
        <w:rPr>
          <w:rFonts w:ascii="Times New Roman" w:hAnsi="Times New Roman" w:cs="Times New Roman"/>
          <w:sz w:val="24"/>
          <w:szCs w:val="24"/>
        </w:rPr>
        <w:t xml:space="preserve">tunnistatakse kehtetuks. </w:t>
      </w:r>
      <w:r w:rsidR="000D2250" w:rsidRPr="002101A6">
        <w:rPr>
          <w:rFonts w:ascii="Times New Roman" w:hAnsi="Times New Roman" w:cs="Times New Roman"/>
          <w:sz w:val="24"/>
          <w:szCs w:val="24"/>
        </w:rPr>
        <w:t xml:space="preserve"> </w:t>
      </w:r>
      <w:r w:rsidR="685679C4" w:rsidRPr="002101A6">
        <w:rPr>
          <w:rFonts w:ascii="Times New Roman" w:hAnsi="Times New Roman" w:cs="Times New Roman"/>
          <w:sz w:val="24"/>
          <w:szCs w:val="24"/>
        </w:rPr>
        <w:t xml:space="preserve">Lõige </w:t>
      </w:r>
      <w:r w:rsidR="000D2250" w:rsidRPr="002101A6">
        <w:rPr>
          <w:rFonts w:ascii="Times New Roman" w:hAnsi="Times New Roman" w:cs="Times New Roman"/>
          <w:sz w:val="24"/>
          <w:szCs w:val="24"/>
        </w:rPr>
        <w:t>1</w:t>
      </w:r>
      <w:r w:rsidR="221A1F4F" w:rsidRPr="002101A6">
        <w:rPr>
          <w:rFonts w:ascii="Times New Roman" w:hAnsi="Times New Roman" w:cs="Times New Roman"/>
          <w:b/>
          <w:bCs/>
          <w:sz w:val="24"/>
          <w:szCs w:val="24"/>
        </w:rPr>
        <w:t xml:space="preserve"> </w:t>
      </w:r>
      <w:r w:rsidR="221A1F4F" w:rsidRPr="002101A6">
        <w:rPr>
          <w:rFonts w:ascii="Times New Roman" w:hAnsi="Times New Roman" w:cs="Times New Roman"/>
          <w:sz w:val="24"/>
          <w:szCs w:val="24"/>
        </w:rPr>
        <w:t>tunnistatakse kehtetuks, kuna</w:t>
      </w:r>
      <w:r w:rsidR="62A135A5" w:rsidRPr="002101A6">
        <w:rPr>
          <w:rFonts w:ascii="Times New Roman" w:hAnsi="Times New Roman" w:cs="Times New Roman"/>
          <w:sz w:val="24"/>
          <w:szCs w:val="24"/>
        </w:rPr>
        <w:t xml:space="preserve"> sättes viidatud </w:t>
      </w:r>
      <w:proofErr w:type="spellStart"/>
      <w:r w:rsidR="184C7AE4" w:rsidRPr="002101A6">
        <w:rPr>
          <w:rFonts w:ascii="Times New Roman" w:hAnsi="Times New Roman" w:cs="Times New Roman"/>
          <w:sz w:val="24"/>
          <w:szCs w:val="24"/>
        </w:rPr>
        <w:t>AudS-i</w:t>
      </w:r>
      <w:proofErr w:type="spellEnd"/>
      <w:r w:rsidR="62A135A5" w:rsidRPr="002101A6">
        <w:rPr>
          <w:rFonts w:ascii="Times New Roman" w:hAnsi="Times New Roman" w:cs="Times New Roman"/>
          <w:sz w:val="24"/>
          <w:szCs w:val="24"/>
        </w:rPr>
        <w:t xml:space="preserve"> regulatsioon tunnistatakse </w:t>
      </w:r>
      <w:r w:rsidR="4AFA4043" w:rsidRPr="002101A6">
        <w:rPr>
          <w:rFonts w:ascii="Times New Roman" w:hAnsi="Times New Roman" w:cs="Times New Roman"/>
          <w:sz w:val="24"/>
          <w:szCs w:val="24"/>
        </w:rPr>
        <w:t xml:space="preserve">eelnõu kohaselt </w:t>
      </w:r>
      <w:r w:rsidR="62A135A5" w:rsidRPr="002101A6">
        <w:rPr>
          <w:rFonts w:ascii="Times New Roman" w:hAnsi="Times New Roman" w:cs="Times New Roman"/>
          <w:sz w:val="24"/>
          <w:szCs w:val="24"/>
        </w:rPr>
        <w:t>kehtetuks</w:t>
      </w:r>
      <w:r w:rsidR="36C95A3C" w:rsidRPr="002101A6">
        <w:rPr>
          <w:rFonts w:ascii="Times New Roman" w:eastAsia="Times New Roman" w:hAnsi="Times New Roman" w:cs="Times New Roman"/>
          <w:sz w:val="24"/>
          <w:szCs w:val="24"/>
        </w:rPr>
        <w:t xml:space="preserve"> ning edaspidi ei rakendata t</w:t>
      </w:r>
      <w:r w:rsidR="2E15A909" w:rsidRPr="002101A6">
        <w:rPr>
          <w:rFonts w:ascii="Times New Roman" w:eastAsia="Times New Roman" w:hAnsi="Times New Roman" w:cs="Times New Roman"/>
          <w:sz w:val="24"/>
          <w:szCs w:val="24"/>
        </w:rPr>
        <w:t xml:space="preserve">äidesaatva riigivõimu asutuses siseaudiitori kutsetegevuse korraldamisel </w:t>
      </w:r>
      <w:r w:rsidR="7BB364D2" w:rsidRPr="002101A6">
        <w:rPr>
          <w:rFonts w:ascii="Times New Roman" w:eastAsia="Times New Roman" w:hAnsi="Times New Roman" w:cs="Times New Roman"/>
          <w:sz w:val="24"/>
          <w:szCs w:val="24"/>
        </w:rPr>
        <w:t>ega</w:t>
      </w:r>
      <w:r w:rsidR="2E15A909" w:rsidRPr="002101A6">
        <w:rPr>
          <w:rFonts w:ascii="Times New Roman" w:eastAsia="Times New Roman" w:hAnsi="Times New Roman" w:cs="Times New Roman"/>
          <w:sz w:val="24"/>
          <w:szCs w:val="24"/>
        </w:rPr>
        <w:t xml:space="preserve"> tema kutsetegevuse alusena audiitortegevuse seaduses sätestatut.</w:t>
      </w:r>
      <w:r w:rsidR="62A135A5" w:rsidRPr="002101A6">
        <w:rPr>
          <w:rFonts w:ascii="Times New Roman" w:eastAsia="Times New Roman" w:hAnsi="Times New Roman" w:cs="Times New Roman"/>
          <w:sz w:val="24"/>
          <w:szCs w:val="24"/>
        </w:rPr>
        <w:t xml:space="preserve"> </w:t>
      </w:r>
    </w:p>
    <w:p w14:paraId="0F8368D5" w14:textId="503F320C" w:rsidR="000D2250" w:rsidRPr="002101A6" w:rsidRDefault="721BE1E2" w:rsidP="3DD3CC41">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L</w:t>
      </w:r>
      <w:r w:rsidR="221A1F4F" w:rsidRPr="002101A6">
        <w:rPr>
          <w:rFonts w:ascii="Times New Roman" w:hAnsi="Times New Roman" w:cs="Times New Roman"/>
          <w:sz w:val="24"/>
          <w:szCs w:val="24"/>
        </w:rPr>
        <w:t>õi</w:t>
      </w:r>
      <w:r w:rsidR="7B506174" w:rsidRPr="002101A6">
        <w:rPr>
          <w:rFonts w:ascii="Times New Roman" w:hAnsi="Times New Roman" w:cs="Times New Roman"/>
          <w:sz w:val="24"/>
          <w:szCs w:val="24"/>
        </w:rPr>
        <w:t>kes</w:t>
      </w:r>
      <w:r w:rsidR="4864F4B1" w:rsidRPr="002101A6">
        <w:rPr>
          <w:rFonts w:ascii="Times New Roman" w:hAnsi="Times New Roman" w:cs="Times New Roman"/>
          <w:sz w:val="24"/>
          <w:szCs w:val="24"/>
        </w:rPr>
        <w:t xml:space="preserve"> 2</w:t>
      </w:r>
      <w:r w:rsidR="000D2250" w:rsidRPr="002101A6">
        <w:rPr>
          <w:rFonts w:ascii="Times New Roman" w:hAnsi="Times New Roman" w:cs="Times New Roman"/>
          <w:b/>
          <w:bCs/>
          <w:sz w:val="24"/>
          <w:szCs w:val="24"/>
        </w:rPr>
        <w:t xml:space="preserve"> </w:t>
      </w:r>
      <w:r w:rsidR="42BB8A82" w:rsidRPr="002101A6">
        <w:rPr>
          <w:rFonts w:ascii="Times New Roman" w:hAnsi="Times New Roman" w:cs="Times New Roman"/>
          <w:sz w:val="24"/>
          <w:szCs w:val="24"/>
        </w:rPr>
        <w:t>sisaldub</w:t>
      </w:r>
      <w:r w:rsidR="69C028D0" w:rsidRPr="002101A6">
        <w:rPr>
          <w:rFonts w:ascii="Times New Roman" w:hAnsi="Times New Roman" w:cs="Times New Roman"/>
          <w:sz w:val="24"/>
          <w:szCs w:val="24"/>
        </w:rPr>
        <w:t xml:space="preserve"> </w:t>
      </w:r>
      <w:r w:rsidR="1A40B8B6" w:rsidRPr="002101A6">
        <w:rPr>
          <w:rFonts w:ascii="Times New Roman" w:hAnsi="Times New Roman" w:cs="Times New Roman"/>
          <w:sz w:val="24"/>
          <w:szCs w:val="24"/>
        </w:rPr>
        <w:t>täidesaatva riigivõimu</w:t>
      </w:r>
      <w:r w:rsidR="02952898" w:rsidRPr="002101A6">
        <w:rPr>
          <w:rFonts w:ascii="Times New Roman" w:hAnsi="Times New Roman" w:cs="Times New Roman"/>
          <w:sz w:val="24"/>
          <w:szCs w:val="24"/>
        </w:rPr>
        <w:t xml:space="preserve"> </w:t>
      </w:r>
      <w:r w:rsidR="1A40B8B6" w:rsidRPr="002101A6">
        <w:rPr>
          <w:rFonts w:ascii="Times New Roman" w:hAnsi="Times New Roman" w:cs="Times New Roman"/>
          <w:sz w:val="24"/>
          <w:szCs w:val="24"/>
        </w:rPr>
        <w:t xml:space="preserve">asutuse </w:t>
      </w:r>
      <w:proofErr w:type="spellStart"/>
      <w:r w:rsidR="1A40B8B6" w:rsidRPr="002101A6">
        <w:rPr>
          <w:rFonts w:ascii="Times New Roman" w:hAnsi="Times New Roman" w:cs="Times New Roman"/>
          <w:sz w:val="24"/>
          <w:szCs w:val="24"/>
        </w:rPr>
        <w:t>siseauditeerimise</w:t>
      </w:r>
      <w:proofErr w:type="spellEnd"/>
      <w:r w:rsidR="1A40B8B6" w:rsidRPr="002101A6">
        <w:rPr>
          <w:rFonts w:ascii="Times New Roman" w:hAnsi="Times New Roman" w:cs="Times New Roman"/>
          <w:sz w:val="24"/>
          <w:szCs w:val="24"/>
        </w:rPr>
        <w:t xml:space="preserve"> üldeeskir</w:t>
      </w:r>
      <w:r w:rsidR="1A74B2ED" w:rsidRPr="002101A6">
        <w:rPr>
          <w:rFonts w:ascii="Times New Roman" w:hAnsi="Times New Roman" w:cs="Times New Roman"/>
          <w:sz w:val="24"/>
          <w:szCs w:val="24"/>
        </w:rPr>
        <w:t>ja</w:t>
      </w:r>
      <w:r w:rsidR="204246FE" w:rsidRPr="002101A6">
        <w:rPr>
          <w:rFonts w:ascii="Times New Roman" w:hAnsi="Times New Roman" w:cs="Times New Roman"/>
          <w:sz w:val="24"/>
          <w:szCs w:val="24"/>
        </w:rPr>
        <w:t xml:space="preserve"> </w:t>
      </w:r>
      <w:proofErr w:type="spellStart"/>
      <w:r w:rsidR="204246FE" w:rsidRPr="002101A6">
        <w:rPr>
          <w:rFonts w:ascii="Times New Roman" w:hAnsi="Times New Roman" w:cs="Times New Roman"/>
          <w:sz w:val="24"/>
          <w:szCs w:val="24"/>
        </w:rPr>
        <w:t>keshtestamiseks</w:t>
      </w:r>
      <w:proofErr w:type="spellEnd"/>
      <w:r w:rsidR="204246FE" w:rsidRPr="002101A6">
        <w:rPr>
          <w:rFonts w:ascii="Times New Roman" w:hAnsi="Times New Roman" w:cs="Times New Roman"/>
          <w:sz w:val="24"/>
          <w:szCs w:val="24"/>
        </w:rPr>
        <w:t xml:space="preserve"> antav</w:t>
      </w:r>
      <w:r w:rsidR="4196774C" w:rsidRPr="002101A6">
        <w:rPr>
          <w:rFonts w:ascii="Times New Roman" w:hAnsi="Times New Roman" w:cs="Times New Roman"/>
          <w:sz w:val="24"/>
          <w:szCs w:val="24"/>
        </w:rPr>
        <w:t xml:space="preserve"> </w:t>
      </w:r>
      <w:r w:rsidR="1A74B2ED" w:rsidRPr="002101A6">
        <w:rPr>
          <w:rFonts w:ascii="Times New Roman" w:hAnsi="Times New Roman" w:cs="Times New Roman"/>
          <w:sz w:val="24"/>
          <w:szCs w:val="24"/>
        </w:rPr>
        <w:t xml:space="preserve">volitusnorm. Kuna </w:t>
      </w:r>
      <w:r w:rsidR="000B1FEB" w:rsidRPr="002101A6">
        <w:rPr>
          <w:rFonts w:ascii="Times New Roman" w:hAnsi="Times New Roman" w:cs="Times New Roman"/>
          <w:sz w:val="24"/>
          <w:szCs w:val="24"/>
        </w:rPr>
        <w:t xml:space="preserve">edaspidi täidesaatva riigivõimu asutustele ei ole vajadust </w:t>
      </w:r>
      <w:proofErr w:type="spellStart"/>
      <w:r w:rsidR="000B1FEB" w:rsidRPr="002101A6">
        <w:rPr>
          <w:rFonts w:ascii="Times New Roman" w:hAnsi="Times New Roman" w:cs="Times New Roman"/>
          <w:sz w:val="24"/>
          <w:szCs w:val="24"/>
        </w:rPr>
        <w:t>siseauditeerimise</w:t>
      </w:r>
      <w:proofErr w:type="spellEnd"/>
      <w:r w:rsidR="000B1FEB" w:rsidRPr="002101A6">
        <w:rPr>
          <w:rFonts w:ascii="Times New Roman" w:hAnsi="Times New Roman" w:cs="Times New Roman"/>
          <w:sz w:val="24"/>
          <w:szCs w:val="24"/>
        </w:rPr>
        <w:t xml:space="preserve"> juhiseid anda, </w:t>
      </w:r>
      <w:r w:rsidR="4F805E3C" w:rsidRPr="002101A6">
        <w:rPr>
          <w:rFonts w:ascii="Times New Roman" w:hAnsi="Times New Roman" w:cs="Times New Roman"/>
          <w:sz w:val="24"/>
          <w:szCs w:val="24"/>
        </w:rPr>
        <w:t>puudub vajadus ka nimet</w:t>
      </w:r>
      <w:r w:rsidR="7DF63743" w:rsidRPr="002101A6">
        <w:rPr>
          <w:rFonts w:ascii="Times New Roman" w:hAnsi="Times New Roman" w:cs="Times New Roman"/>
          <w:sz w:val="24"/>
          <w:szCs w:val="24"/>
        </w:rPr>
        <w:t>a</w:t>
      </w:r>
      <w:r w:rsidR="4F805E3C" w:rsidRPr="002101A6">
        <w:rPr>
          <w:rFonts w:ascii="Times New Roman" w:hAnsi="Times New Roman" w:cs="Times New Roman"/>
          <w:sz w:val="24"/>
          <w:szCs w:val="24"/>
        </w:rPr>
        <w:t>tud üldeeskirja kehtestamise volitusnormi järele</w:t>
      </w:r>
      <w:r w:rsidR="6A70DF77" w:rsidRPr="002101A6">
        <w:rPr>
          <w:rFonts w:ascii="Times New Roman" w:hAnsi="Times New Roman" w:cs="Times New Roman"/>
          <w:sz w:val="24"/>
          <w:szCs w:val="24"/>
        </w:rPr>
        <w:t>.</w:t>
      </w:r>
      <w:r w:rsidR="7E669213" w:rsidRPr="002101A6">
        <w:rPr>
          <w:rFonts w:ascii="Times New Roman" w:hAnsi="Times New Roman" w:cs="Times New Roman"/>
          <w:sz w:val="24"/>
          <w:szCs w:val="24"/>
        </w:rPr>
        <w:t xml:space="preserve"> </w:t>
      </w:r>
    </w:p>
    <w:p w14:paraId="49BD9812" w14:textId="236FCFAD" w:rsidR="000D2250" w:rsidRPr="002101A6" w:rsidRDefault="082C9ECE" w:rsidP="000D2250">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L</w:t>
      </w:r>
      <w:r w:rsidR="1A40B8B6" w:rsidRPr="002101A6">
        <w:rPr>
          <w:rFonts w:ascii="Times New Roman" w:hAnsi="Times New Roman" w:cs="Times New Roman"/>
          <w:sz w:val="24"/>
          <w:szCs w:val="24"/>
        </w:rPr>
        <w:t>õige</w:t>
      </w:r>
      <w:r w:rsidR="000D2250" w:rsidRPr="002101A6">
        <w:rPr>
          <w:rFonts w:ascii="Times New Roman" w:hAnsi="Times New Roman" w:cs="Times New Roman"/>
          <w:sz w:val="24"/>
          <w:szCs w:val="24"/>
        </w:rPr>
        <w:t xml:space="preserve"> 4 tunnistatakse kehtetuks</w:t>
      </w:r>
      <w:r w:rsidR="35535F18" w:rsidRPr="002101A6">
        <w:rPr>
          <w:rFonts w:ascii="Times New Roman" w:hAnsi="Times New Roman" w:cs="Times New Roman"/>
          <w:sz w:val="24"/>
          <w:szCs w:val="24"/>
        </w:rPr>
        <w:t xml:space="preserve">, kuna </w:t>
      </w:r>
      <w:r w:rsidR="74FF6A0D" w:rsidRPr="002101A6">
        <w:rPr>
          <w:rFonts w:ascii="Times New Roman" w:hAnsi="Times New Roman" w:cs="Times New Roman"/>
          <w:sz w:val="24"/>
          <w:szCs w:val="24"/>
        </w:rPr>
        <w:t xml:space="preserve">sättes </w:t>
      </w:r>
      <w:r w:rsidR="4CF8256B" w:rsidRPr="002101A6">
        <w:rPr>
          <w:rFonts w:ascii="Times New Roman" w:hAnsi="Times New Roman" w:cs="Times New Roman"/>
          <w:sz w:val="24"/>
          <w:szCs w:val="24"/>
        </w:rPr>
        <w:t xml:space="preserve">viidatud täidesaatva riigivõimu asutuse </w:t>
      </w:r>
      <w:proofErr w:type="spellStart"/>
      <w:r w:rsidR="4CF8256B" w:rsidRPr="002101A6">
        <w:rPr>
          <w:rFonts w:ascii="Times New Roman" w:hAnsi="Times New Roman" w:cs="Times New Roman"/>
          <w:sz w:val="24"/>
          <w:szCs w:val="24"/>
        </w:rPr>
        <w:t>s</w:t>
      </w:r>
      <w:r w:rsidR="64AA3F92" w:rsidRPr="002101A6">
        <w:rPr>
          <w:rFonts w:ascii="Times New Roman" w:hAnsi="Times New Roman" w:cs="Times New Roman"/>
          <w:sz w:val="24"/>
          <w:szCs w:val="24"/>
        </w:rPr>
        <w:t>iseauditeerimise</w:t>
      </w:r>
      <w:proofErr w:type="spellEnd"/>
      <w:r w:rsidR="64AA3F92" w:rsidRPr="002101A6">
        <w:rPr>
          <w:rFonts w:ascii="Times New Roman" w:hAnsi="Times New Roman" w:cs="Times New Roman"/>
          <w:sz w:val="24"/>
          <w:szCs w:val="24"/>
        </w:rPr>
        <w:t xml:space="preserve"> üldeeskir</w:t>
      </w:r>
      <w:r w:rsidR="000B1FEB" w:rsidRPr="002101A6">
        <w:rPr>
          <w:rFonts w:ascii="Times New Roman" w:hAnsi="Times New Roman" w:cs="Times New Roman"/>
          <w:sz w:val="24"/>
          <w:szCs w:val="24"/>
        </w:rPr>
        <w:t>ja järele puudub vajadus ning lõikes 2 sisalduv volitusnorm</w:t>
      </w:r>
      <w:r w:rsidR="64AA3F92" w:rsidRPr="002101A6">
        <w:rPr>
          <w:rFonts w:ascii="Times New Roman" w:hAnsi="Times New Roman" w:cs="Times New Roman"/>
          <w:sz w:val="24"/>
          <w:szCs w:val="24"/>
        </w:rPr>
        <w:t xml:space="preserve"> tunnistatakse</w:t>
      </w:r>
      <w:r w:rsidR="4CF8256B" w:rsidRPr="002101A6">
        <w:rPr>
          <w:rFonts w:ascii="Times New Roman" w:hAnsi="Times New Roman" w:cs="Times New Roman"/>
          <w:sz w:val="24"/>
          <w:szCs w:val="24"/>
        </w:rPr>
        <w:t xml:space="preserve"> kehtetuks</w:t>
      </w:r>
      <w:r w:rsidR="179680EA" w:rsidRPr="002101A6">
        <w:rPr>
          <w:rFonts w:ascii="Times New Roman" w:hAnsi="Times New Roman" w:cs="Times New Roman"/>
          <w:sz w:val="24"/>
          <w:szCs w:val="24"/>
        </w:rPr>
        <w:t xml:space="preserve">. Seetõttu kaotatakse ka </w:t>
      </w:r>
      <w:r w:rsidR="1F020675" w:rsidRPr="002101A6">
        <w:rPr>
          <w:rFonts w:ascii="Times New Roman" w:hAnsi="Times New Roman" w:cs="Times New Roman"/>
          <w:sz w:val="24"/>
          <w:szCs w:val="24"/>
        </w:rPr>
        <w:t xml:space="preserve">nimetatud üldeeskirjas sätestatud korras sisekontrollisüsteemi rakendamise ja selle tulemuslikkuse kohta </w:t>
      </w:r>
      <w:r w:rsidR="179680EA" w:rsidRPr="002101A6">
        <w:rPr>
          <w:rFonts w:ascii="Times New Roman" w:hAnsi="Times New Roman" w:cs="Times New Roman"/>
          <w:sz w:val="24"/>
          <w:szCs w:val="24"/>
        </w:rPr>
        <w:t>s</w:t>
      </w:r>
      <w:r w:rsidR="4CF8256B" w:rsidRPr="002101A6">
        <w:rPr>
          <w:rFonts w:ascii="Times New Roman" w:hAnsi="Times New Roman" w:cs="Times New Roman"/>
          <w:sz w:val="24"/>
          <w:szCs w:val="24"/>
        </w:rPr>
        <w:t>iseaudiitori aruande</w:t>
      </w:r>
      <w:r w:rsidR="45BCA917" w:rsidRPr="002101A6">
        <w:rPr>
          <w:rFonts w:ascii="Times New Roman" w:hAnsi="Times New Roman" w:cs="Times New Roman"/>
          <w:sz w:val="24"/>
          <w:szCs w:val="24"/>
        </w:rPr>
        <w:t xml:space="preserve"> esitamise kohustus</w:t>
      </w:r>
      <w:r w:rsidR="4CF8256B" w:rsidRPr="002101A6">
        <w:rPr>
          <w:rFonts w:ascii="Times New Roman" w:hAnsi="Times New Roman" w:cs="Times New Roman"/>
          <w:sz w:val="24"/>
          <w:szCs w:val="24"/>
        </w:rPr>
        <w:t>.</w:t>
      </w:r>
    </w:p>
    <w:p w14:paraId="4992E92C" w14:textId="4C87B2B1" w:rsidR="000D2250" w:rsidRPr="002101A6" w:rsidRDefault="2715E0A7"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b/>
          <w:bCs/>
          <w:sz w:val="24"/>
          <w:szCs w:val="24"/>
        </w:rPr>
        <w:t>VVS §</w:t>
      </w:r>
      <w:r w:rsidR="000D2250" w:rsidRPr="002101A6">
        <w:rPr>
          <w:rFonts w:ascii="Times New Roman" w:hAnsi="Times New Roman" w:cs="Times New Roman"/>
          <w:b/>
          <w:bCs/>
          <w:sz w:val="24"/>
          <w:szCs w:val="24"/>
        </w:rPr>
        <w:t xml:space="preserve"> 92</w:t>
      </w:r>
      <w:r w:rsidR="000D2250" w:rsidRPr="002101A6">
        <w:rPr>
          <w:rFonts w:ascii="Times New Roman" w:hAnsi="Times New Roman" w:cs="Times New Roman"/>
          <w:b/>
          <w:bCs/>
          <w:sz w:val="24"/>
          <w:szCs w:val="24"/>
          <w:vertAlign w:val="superscript"/>
        </w:rPr>
        <w:t>2</w:t>
      </w:r>
      <w:r w:rsidR="000D2250" w:rsidRPr="002101A6">
        <w:rPr>
          <w:rFonts w:ascii="Times New Roman" w:hAnsi="Times New Roman" w:cs="Times New Roman"/>
          <w:b/>
          <w:bCs/>
          <w:sz w:val="24"/>
          <w:szCs w:val="24"/>
        </w:rPr>
        <w:t xml:space="preserve"> lõi</w:t>
      </w:r>
      <w:r w:rsidR="3C618ED0" w:rsidRPr="002101A6">
        <w:rPr>
          <w:rFonts w:ascii="Times New Roman" w:hAnsi="Times New Roman" w:cs="Times New Roman"/>
          <w:b/>
          <w:bCs/>
          <w:sz w:val="24"/>
          <w:szCs w:val="24"/>
        </w:rPr>
        <w:t>ke</w:t>
      </w:r>
      <w:r w:rsidR="000D2250" w:rsidRPr="002101A6">
        <w:rPr>
          <w:rFonts w:ascii="Times New Roman" w:hAnsi="Times New Roman" w:cs="Times New Roman"/>
          <w:b/>
          <w:bCs/>
          <w:sz w:val="24"/>
          <w:szCs w:val="24"/>
        </w:rPr>
        <w:t xml:space="preserve"> 3</w:t>
      </w:r>
      <w:r w:rsidR="000D2250" w:rsidRPr="002101A6">
        <w:rPr>
          <w:rFonts w:ascii="Times New Roman" w:hAnsi="Times New Roman" w:cs="Times New Roman"/>
          <w:sz w:val="24"/>
          <w:szCs w:val="24"/>
        </w:rPr>
        <w:t xml:space="preserve"> täienda</w:t>
      </w:r>
      <w:r w:rsidR="07757FBD" w:rsidRPr="002101A6">
        <w:rPr>
          <w:rFonts w:ascii="Times New Roman" w:hAnsi="Times New Roman" w:cs="Times New Roman"/>
          <w:sz w:val="24"/>
          <w:szCs w:val="24"/>
        </w:rPr>
        <w:t>misega antakse täidesaatva</w:t>
      </w:r>
      <w:r w:rsidR="5E099F0A" w:rsidRPr="002101A6">
        <w:rPr>
          <w:rFonts w:ascii="Times New Roman" w:hAnsi="Times New Roman" w:cs="Times New Roman"/>
          <w:sz w:val="24"/>
          <w:szCs w:val="24"/>
        </w:rPr>
        <w:t xml:space="preserve"> riigivõimu asutusele</w:t>
      </w:r>
      <w:r w:rsidR="4D7FC61C" w:rsidRPr="002101A6">
        <w:rPr>
          <w:rFonts w:ascii="Times New Roman" w:hAnsi="Times New Roman" w:cs="Times New Roman"/>
          <w:sz w:val="24"/>
          <w:szCs w:val="24"/>
        </w:rPr>
        <w:t>, kellel on vajadus siseauditi teenuse järele, võimalus osta siseaudiitori</w:t>
      </w:r>
      <w:r w:rsidR="000D2250" w:rsidRPr="002101A6">
        <w:rPr>
          <w:rFonts w:ascii="Times New Roman" w:hAnsi="Times New Roman" w:cs="Times New Roman"/>
          <w:sz w:val="24"/>
          <w:szCs w:val="24"/>
        </w:rPr>
        <w:t xml:space="preserve"> teenust isikult, kellel on siseaudiitori ülesannete täitmiseks vajalikud teadmised, oskused, kogemused, haridus, kutsealane sobivus ja laitmatu maine</w:t>
      </w:r>
      <w:r w:rsidR="50507616" w:rsidRPr="002101A6">
        <w:rPr>
          <w:rFonts w:ascii="Times New Roman" w:hAnsi="Times New Roman" w:cs="Times New Roman"/>
          <w:sz w:val="24"/>
          <w:szCs w:val="24"/>
        </w:rPr>
        <w:t>. Kehtiva</w:t>
      </w:r>
      <w:r w:rsidR="2DA22440" w:rsidRPr="002101A6">
        <w:rPr>
          <w:rFonts w:ascii="Times New Roman" w:hAnsi="Times New Roman" w:cs="Times New Roman"/>
          <w:sz w:val="24"/>
          <w:szCs w:val="24"/>
        </w:rPr>
        <w:t>s</w:t>
      </w:r>
      <w:r w:rsidR="50507616" w:rsidRPr="002101A6">
        <w:rPr>
          <w:rFonts w:ascii="Times New Roman" w:hAnsi="Times New Roman" w:cs="Times New Roman"/>
          <w:sz w:val="24"/>
          <w:szCs w:val="24"/>
        </w:rPr>
        <w:t xml:space="preserve"> regulatsiooni</w:t>
      </w:r>
      <w:r w:rsidR="5001F742" w:rsidRPr="002101A6">
        <w:rPr>
          <w:rFonts w:ascii="Times New Roman" w:hAnsi="Times New Roman" w:cs="Times New Roman"/>
          <w:sz w:val="24"/>
          <w:szCs w:val="24"/>
        </w:rPr>
        <w:t>s</w:t>
      </w:r>
      <w:r w:rsidR="50507616" w:rsidRPr="002101A6">
        <w:rPr>
          <w:rFonts w:ascii="Times New Roman" w:hAnsi="Times New Roman" w:cs="Times New Roman"/>
          <w:sz w:val="24"/>
          <w:szCs w:val="24"/>
        </w:rPr>
        <w:t xml:space="preserve"> </w:t>
      </w:r>
      <w:r w:rsidR="3F7B9A26" w:rsidRPr="002101A6">
        <w:rPr>
          <w:rFonts w:ascii="Times New Roman" w:hAnsi="Times New Roman" w:cs="Times New Roman"/>
          <w:sz w:val="24"/>
          <w:szCs w:val="24"/>
        </w:rPr>
        <w:t>siseauditi teenuse sisse ostmise võimalust ei ole</w:t>
      </w:r>
      <w:r w:rsidR="6F6D92C2" w:rsidRPr="002101A6">
        <w:rPr>
          <w:rFonts w:ascii="Times New Roman" w:hAnsi="Times New Roman" w:cs="Times New Roman"/>
          <w:sz w:val="24"/>
          <w:szCs w:val="24"/>
        </w:rPr>
        <w:t xml:space="preserve">, vaid on sätestatud, et </w:t>
      </w:r>
      <w:r w:rsidR="3F7B9A26" w:rsidRPr="002101A6">
        <w:rPr>
          <w:rFonts w:ascii="Times New Roman" w:hAnsi="Times New Roman" w:cs="Times New Roman"/>
          <w:sz w:val="24"/>
          <w:szCs w:val="24"/>
        </w:rPr>
        <w:t>siseauditi teenuse järele vajaduse ilmnemisel tuleb</w:t>
      </w:r>
      <w:r w:rsidR="032C1F1B" w:rsidRPr="002101A6">
        <w:rPr>
          <w:rFonts w:ascii="Times New Roman" w:hAnsi="Times New Roman" w:cs="Times New Roman"/>
          <w:sz w:val="24"/>
          <w:szCs w:val="24"/>
        </w:rPr>
        <w:t xml:space="preserve"> moodustada </w:t>
      </w:r>
      <w:r w:rsidR="50507616" w:rsidRPr="002101A6">
        <w:rPr>
          <w:rFonts w:ascii="Times New Roman" w:hAnsi="Times New Roman" w:cs="Times New Roman"/>
          <w:sz w:val="24"/>
          <w:szCs w:val="24"/>
        </w:rPr>
        <w:t>täidesaatva riigivõimu asutuse juhi vahetus alluvuses siseaudiitori ametikoht või luua struktuuriüksus</w:t>
      </w:r>
      <w:r w:rsidR="4F18E992" w:rsidRPr="002101A6">
        <w:rPr>
          <w:rFonts w:ascii="Times New Roman" w:hAnsi="Times New Roman" w:cs="Times New Roman"/>
          <w:sz w:val="24"/>
          <w:szCs w:val="24"/>
        </w:rPr>
        <w:t xml:space="preserve">. </w:t>
      </w:r>
      <w:r w:rsidR="1D5C9631" w:rsidRPr="002101A6">
        <w:rPr>
          <w:rFonts w:ascii="Times New Roman" w:hAnsi="Times New Roman" w:cs="Times New Roman"/>
          <w:sz w:val="24"/>
          <w:szCs w:val="24"/>
        </w:rPr>
        <w:t xml:space="preserve">Muudatuse tulemusena saab täidesaatva riigivõimu asutus siseauditi teenuse järele vajaduse ilmnemisel </w:t>
      </w:r>
      <w:r w:rsidR="26E1495C" w:rsidRPr="002101A6">
        <w:rPr>
          <w:rFonts w:ascii="Times New Roman" w:hAnsi="Times New Roman" w:cs="Times New Roman"/>
          <w:sz w:val="24"/>
          <w:szCs w:val="24"/>
        </w:rPr>
        <w:t xml:space="preserve">valida </w:t>
      </w:r>
      <w:r w:rsidR="1D5C9631" w:rsidRPr="002101A6">
        <w:rPr>
          <w:rFonts w:ascii="Times New Roman" w:hAnsi="Times New Roman" w:cs="Times New Roman"/>
          <w:sz w:val="24"/>
          <w:szCs w:val="24"/>
        </w:rPr>
        <w:t>talle sobiva</w:t>
      </w:r>
      <w:r w:rsidR="38B17DD8" w:rsidRPr="002101A6">
        <w:rPr>
          <w:rFonts w:ascii="Times New Roman" w:hAnsi="Times New Roman" w:cs="Times New Roman"/>
          <w:sz w:val="24"/>
          <w:szCs w:val="24"/>
        </w:rPr>
        <w:t>i</w:t>
      </w:r>
      <w:r w:rsidR="1D5C9631" w:rsidRPr="002101A6">
        <w:rPr>
          <w:rFonts w:ascii="Times New Roman" w:hAnsi="Times New Roman" w:cs="Times New Roman"/>
          <w:sz w:val="24"/>
          <w:szCs w:val="24"/>
        </w:rPr>
        <w:t>ma võimaluse sellekohase teenuse saamiseks</w:t>
      </w:r>
      <w:r w:rsidR="700447E4" w:rsidRPr="002101A6">
        <w:rPr>
          <w:rFonts w:ascii="Times New Roman" w:hAnsi="Times New Roman" w:cs="Times New Roman"/>
          <w:sz w:val="24"/>
          <w:szCs w:val="24"/>
        </w:rPr>
        <w:t>, st kas osta teenust sisse või moodustada asjaomane ametikoht</w:t>
      </w:r>
      <w:r w:rsidR="5597FA7C" w:rsidRPr="002101A6">
        <w:rPr>
          <w:rFonts w:ascii="Times New Roman" w:hAnsi="Times New Roman" w:cs="Times New Roman"/>
          <w:sz w:val="24"/>
          <w:szCs w:val="24"/>
        </w:rPr>
        <w:t xml:space="preserve"> või </w:t>
      </w:r>
      <w:r w:rsidR="700447E4" w:rsidRPr="002101A6">
        <w:rPr>
          <w:rFonts w:ascii="Times New Roman" w:hAnsi="Times New Roman" w:cs="Times New Roman"/>
          <w:sz w:val="24"/>
          <w:szCs w:val="24"/>
        </w:rPr>
        <w:t>struktuuriüksus</w:t>
      </w:r>
      <w:r w:rsidR="1D5C9631" w:rsidRPr="002101A6">
        <w:rPr>
          <w:rFonts w:ascii="Times New Roman" w:hAnsi="Times New Roman" w:cs="Times New Roman"/>
          <w:sz w:val="24"/>
          <w:szCs w:val="24"/>
        </w:rPr>
        <w:t>.</w:t>
      </w:r>
    </w:p>
    <w:p w14:paraId="3B9C16EF" w14:textId="7919C8E5" w:rsidR="000D2250" w:rsidRPr="002101A6" w:rsidRDefault="38F9123D"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b/>
          <w:bCs/>
          <w:sz w:val="24"/>
          <w:szCs w:val="24"/>
        </w:rPr>
        <w:t xml:space="preserve">VVS § </w:t>
      </w:r>
      <w:r w:rsidR="000D2250" w:rsidRPr="002101A6">
        <w:rPr>
          <w:rFonts w:ascii="Times New Roman" w:hAnsi="Times New Roman" w:cs="Times New Roman"/>
          <w:b/>
          <w:bCs/>
          <w:sz w:val="24"/>
          <w:szCs w:val="24"/>
        </w:rPr>
        <w:t>92</w:t>
      </w:r>
      <w:r w:rsidR="000D2250" w:rsidRPr="002101A6">
        <w:rPr>
          <w:rFonts w:ascii="Times New Roman" w:hAnsi="Times New Roman" w:cs="Times New Roman"/>
          <w:b/>
          <w:bCs/>
          <w:sz w:val="24"/>
          <w:szCs w:val="24"/>
          <w:vertAlign w:val="superscript"/>
        </w:rPr>
        <w:t>2</w:t>
      </w:r>
      <w:r w:rsidR="0F15A322" w:rsidRPr="002101A6">
        <w:rPr>
          <w:rFonts w:ascii="Times New Roman" w:hAnsi="Times New Roman" w:cs="Times New Roman"/>
          <w:b/>
          <w:bCs/>
          <w:sz w:val="24"/>
          <w:szCs w:val="24"/>
          <w:vertAlign w:val="superscript"/>
        </w:rPr>
        <w:t xml:space="preserve"> </w:t>
      </w:r>
      <w:r w:rsidR="013D521E" w:rsidRPr="002101A6">
        <w:rPr>
          <w:rFonts w:ascii="Times New Roman" w:hAnsi="Times New Roman" w:cs="Times New Roman"/>
          <w:b/>
          <w:bCs/>
          <w:sz w:val="24"/>
          <w:szCs w:val="24"/>
        </w:rPr>
        <w:t>lõigete</w:t>
      </w:r>
      <w:r w:rsidR="47A0AEFC" w:rsidRPr="002101A6">
        <w:rPr>
          <w:rFonts w:ascii="Times New Roman" w:hAnsi="Times New Roman" w:cs="Times New Roman"/>
          <w:b/>
          <w:bCs/>
          <w:sz w:val="24"/>
          <w:szCs w:val="24"/>
        </w:rPr>
        <w:t>s</w:t>
      </w:r>
      <w:r w:rsidR="000D2250" w:rsidRPr="002101A6">
        <w:rPr>
          <w:rFonts w:ascii="Times New Roman" w:hAnsi="Times New Roman" w:cs="Times New Roman"/>
          <w:b/>
          <w:bCs/>
          <w:sz w:val="24"/>
          <w:szCs w:val="24"/>
        </w:rPr>
        <w:t xml:space="preserve"> 5–10</w:t>
      </w:r>
      <w:r w:rsidR="000D2250" w:rsidRPr="002101A6">
        <w:rPr>
          <w:rFonts w:ascii="Times New Roman" w:hAnsi="Times New Roman" w:cs="Times New Roman"/>
          <w:sz w:val="24"/>
          <w:szCs w:val="24"/>
        </w:rPr>
        <w:t xml:space="preserve"> </w:t>
      </w:r>
      <w:r w:rsidR="24C15BFA" w:rsidRPr="002101A6">
        <w:rPr>
          <w:rFonts w:ascii="Times New Roman" w:hAnsi="Times New Roman" w:cs="Times New Roman"/>
          <w:sz w:val="24"/>
          <w:szCs w:val="24"/>
        </w:rPr>
        <w:t>säte</w:t>
      </w:r>
      <w:r w:rsidR="392F60CD" w:rsidRPr="002101A6">
        <w:rPr>
          <w:rFonts w:ascii="Times New Roman" w:hAnsi="Times New Roman" w:cs="Times New Roman"/>
          <w:sz w:val="24"/>
          <w:szCs w:val="24"/>
        </w:rPr>
        <w:t>statakse</w:t>
      </w:r>
      <w:r w:rsidR="03D31237" w:rsidRPr="002101A6">
        <w:rPr>
          <w:rFonts w:ascii="Times New Roman" w:hAnsi="Times New Roman" w:cs="Times New Roman"/>
          <w:sz w:val="24"/>
          <w:szCs w:val="24"/>
        </w:rPr>
        <w:t xml:space="preserve"> </w:t>
      </w:r>
      <w:commentRangeStart w:id="20"/>
      <w:r w:rsidR="68E0B35B" w:rsidRPr="002101A6">
        <w:rPr>
          <w:rFonts w:ascii="Times New Roman" w:hAnsi="Times New Roman" w:cs="Times New Roman"/>
          <w:sz w:val="24"/>
          <w:szCs w:val="24"/>
        </w:rPr>
        <w:t xml:space="preserve">siseauditi </w:t>
      </w:r>
      <w:r w:rsidR="2509596C" w:rsidRPr="002101A6">
        <w:rPr>
          <w:rFonts w:ascii="Times New Roman" w:hAnsi="Times New Roman" w:cs="Times New Roman"/>
          <w:sz w:val="24"/>
          <w:szCs w:val="24"/>
        </w:rPr>
        <w:t xml:space="preserve">mandaat. </w:t>
      </w:r>
      <w:commentRangeEnd w:id="20"/>
      <w:r w:rsidR="00FE2589">
        <w:rPr>
          <w:rStyle w:val="Kommentaariviide"/>
        </w:rPr>
        <w:commentReference w:id="20"/>
      </w:r>
      <w:r w:rsidR="0EA7DECC" w:rsidRPr="002101A6">
        <w:rPr>
          <w:rFonts w:ascii="Times New Roman" w:hAnsi="Times New Roman" w:cs="Times New Roman"/>
          <w:sz w:val="24"/>
          <w:szCs w:val="24"/>
        </w:rPr>
        <w:t>Lõigetes 5–10 toodud siseauditi mandaadi sätestamisel on lähtutud seni siseaudiitoritele kohustuslikuna järgimiseks kehtestatud siseaudiitori kutsetegevuse standardites kajastatud põhimõtetest. Seega t</w:t>
      </w:r>
      <w:r w:rsidR="2D348574" w:rsidRPr="002101A6">
        <w:rPr>
          <w:rFonts w:ascii="Times New Roman" w:hAnsi="Times New Roman" w:cs="Times New Roman"/>
          <w:sz w:val="24"/>
          <w:szCs w:val="24"/>
        </w:rPr>
        <w:t xml:space="preserve">egemist ei ole siseauditi valdkonna jaoks uue lähenemise ega uute põhimõtetega. </w:t>
      </w:r>
      <w:r w:rsidR="3C5487D1" w:rsidRPr="002101A6">
        <w:rPr>
          <w:rFonts w:ascii="Times New Roman" w:eastAsia="Times New Roman" w:hAnsi="Times New Roman" w:cs="Times New Roman"/>
          <w:color w:val="333333"/>
          <w:sz w:val="24"/>
          <w:szCs w:val="24"/>
        </w:rPr>
        <w:t>S</w:t>
      </w:r>
      <w:r w:rsidR="3C5487D1" w:rsidRPr="002101A6">
        <w:rPr>
          <w:rFonts w:ascii="Times New Roman" w:eastAsia="Times New Roman" w:hAnsi="Times New Roman" w:cs="Times New Roman"/>
          <w:color w:val="000000" w:themeColor="text1"/>
          <w:sz w:val="24"/>
          <w:szCs w:val="24"/>
        </w:rPr>
        <w:t>iseauditi eesmärgid ning siseaudii</w:t>
      </w:r>
      <w:r w:rsidR="10D204F2" w:rsidRPr="002101A6">
        <w:rPr>
          <w:rFonts w:ascii="Times New Roman" w:eastAsia="Times New Roman" w:hAnsi="Times New Roman" w:cs="Times New Roman"/>
          <w:color w:val="000000" w:themeColor="text1"/>
          <w:sz w:val="24"/>
          <w:szCs w:val="24"/>
        </w:rPr>
        <w:t xml:space="preserve">tori ülesanded, õigused ja kohustused on sätestatud </w:t>
      </w:r>
      <w:r w:rsidR="75A0D9B3" w:rsidRPr="002101A6">
        <w:rPr>
          <w:rFonts w:ascii="Times New Roman" w:eastAsia="Times New Roman" w:hAnsi="Times New Roman" w:cs="Times New Roman"/>
          <w:color w:val="000000" w:themeColor="text1"/>
          <w:sz w:val="24"/>
          <w:szCs w:val="24"/>
        </w:rPr>
        <w:t>erinevates õigusaktides</w:t>
      </w:r>
      <w:r w:rsidR="6F1C5684" w:rsidRPr="002101A6">
        <w:rPr>
          <w:rFonts w:ascii="Times New Roman" w:eastAsia="Times New Roman" w:hAnsi="Times New Roman" w:cs="Times New Roman"/>
          <w:color w:val="000000" w:themeColor="text1"/>
          <w:sz w:val="24"/>
          <w:szCs w:val="24"/>
        </w:rPr>
        <w:t>.</w:t>
      </w:r>
      <w:r w:rsidR="392C2005" w:rsidRPr="002101A6">
        <w:rPr>
          <w:rFonts w:ascii="Times New Roman" w:hAnsi="Times New Roman" w:cs="Times New Roman"/>
          <w:color w:val="000000" w:themeColor="text1"/>
          <w:sz w:val="24"/>
          <w:szCs w:val="24"/>
        </w:rPr>
        <w:t xml:space="preserve"> </w:t>
      </w:r>
      <w:r w:rsidR="1B93814C" w:rsidRPr="002101A6">
        <w:rPr>
          <w:rFonts w:ascii="Times New Roman" w:hAnsi="Times New Roman" w:cs="Times New Roman"/>
          <w:color w:val="000000" w:themeColor="text1"/>
          <w:sz w:val="24"/>
          <w:szCs w:val="24"/>
        </w:rPr>
        <w:t>E</w:t>
      </w:r>
      <w:r w:rsidR="68DE1583" w:rsidRPr="002101A6">
        <w:rPr>
          <w:rFonts w:ascii="Times New Roman" w:hAnsi="Times New Roman" w:cs="Times New Roman"/>
          <w:color w:val="000000" w:themeColor="text1"/>
          <w:sz w:val="24"/>
          <w:szCs w:val="24"/>
        </w:rPr>
        <w:t>elnõu</w:t>
      </w:r>
      <w:r w:rsidR="35624EA6" w:rsidRPr="002101A6">
        <w:rPr>
          <w:rFonts w:ascii="Times New Roman" w:hAnsi="Times New Roman" w:cs="Times New Roman"/>
          <w:color w:val="000000" w:themeColor="text1"/>
          <w:sz w:val="24"/>
          <w:szCs w:val="24"/>
        </w:rPr>
        <w:t xml:space="preserve"> kohaselt</w:t>
      </w:r>
      <w:r w:rsidR="68DE1583" w:rsidRPr="002101A6">
        <w:rPr>
          <w:rFonts w:ascii="Times New Roman" w:hAnsi="Times New Roman" w:cs="Times New Roman"/>
          <w:color w:val="000000" w:themeColor="text1"/>
          <w:sz w:val="24"/>
          <w:szCs w:val="24"/>
        </w:rPr>
        <w:t xml:space="preserve"> </w:t>
      </w:r>
      <w:r w:rsidR="556521D7" w:rsidRPr="002101A6">
        <w:rPr>
          <w:rFonts w:ascii="Times New Roman" w:hAnsi="Times New Roman" w:cs="Times New Roman"/>
          <w:color w:val="000000" w:themeColor="text1"/>
          <w:sz w:val="24"/>
          <w:szCs w:val="24"/>
        </w:rPr>
        <w:t xml:space="preserve">tunnistatakse kehtetuks siseaudiitorit puudutav regulatsioon </w:t>
      </w:r>
      <w:proofErr w:type="spellStart"/>
      <w:r w:rsidR="556521D7" w:rsidRPr="002101A6">
        <w:rPr>
          <w:rFonts w:ascii="Times New Roman" w:hAnsi="Times New Roman" w:cs="Times New Roman"/>
          <w:color w:val="000000" w:themeColor="text1"/>
          <w:sz w:val="24"/>
          <w:szCs w:val="24"/>
        </w:rPr>
        <w:t>AudS-is</w:t>
      </w:r>
      <w:proofErr w:type="spellEnd"/>
      <w:r w:rsidR="705DED21" w:rsidRPr="002101A6">
        <w:rPr>
          <w:rFonts w:ascii="Times New Roman" w:hAnsi="Times New Roman" w:cs="Times New Roman"/>
          <w:color w:val="000000" w:themeColor="text1"/>
          <w:sz w:val="24"/>
          <w:szCs w:val="24"/>
        </w:rPr>
        <w:t xml:space="preserve">, </w:t>
      </w:r>
      <w:r w:rsidR="3148249A" w:rsidRPr="002101A6">
        <w:rPr>
          <w:rFonts w:ascii="Times New Roman" w:hAnsi="Times New Roman" w:cs="Times New Roman"/>
          <w:color w:val="000000" w:themeColor="text1"/>
          <w:sz w:val="24"/>
          <w:szCs w:val="24"/>
        </w:rPr>
        <w:t xml:space="preserve">sealhulgas </w:t>
      </w:r>
      <w:r w:rsidR="0ABDE076" w:rsidRPr="002101A6">
        <w:rPr>
          <w:rFonts w:ascii="Times New Roman" w:hAnsi="Times New Roman" w:cs="Times New Roman"/>
          <w:color w:val="000000" w:themeColor="text1"/>
          <w:sz w:val="24"/>
          <w:szCs w:val="24"/>
        </w:rPr>
        <w:t xml:space="preserve">selles sisalduv </w:t>
      </w:r>
      <w:r w:rsidR="2857EA1F" w:rsidRPr="002101A6">
        <w:rPr>
          <w:rFonts w:ascii="Times New Roman" w:hAnsi="Times New Roman" w:cs="Times New Roman"/>
          <w:color w:val="000000" w:themeColor="text1"/>
          <w:sz w:val="24"/>
          <w:szCs w:val="24"/>
        </w:rPr>
        <w:t xml:space="preserve">siseaudiitori </w:t>
      </w:r>
      <w:r w:rsidR="3148249A" w:rsidRPr="002101A6">
        <w:rPr>
          <w:rFonts w:ascii="Times New Roman" w:hAnsi="Times New Roman" w:cs="Times New Roman"/>
          <w:color w:val="000000" w:themeColor="text1"/>
          <w:sz w:val="24"/>
          <w:szCs w:val="24"/>
        </w:rPr>
        <w:t>kutsetegevuse standardite järgimise kohustuslikkus</w:t>
      </w:r>
      <w:r w:rsidR="686B9A7A" w:rsidRPr="002101A6">
        <w:rPr>
          <w:rFonts w:ascii="Times New Roman" w:hAnsi="Times New Roman" w:cs="Times New Roman"/>
          <w:color w:val="000000" w:themeColor="text1"/>
          <w:sz w:val="24"/>
          <w:szCs w:val="24"/>
        </w:rPr>
        <w:t xml:space="preserve">. </w:t>
      </w:r>
      <w:r w:rsidR="7867EFFA" w:rsidRPr="002101A6">
        <w:rPr>
          <w:rFonts w:ascii="Times New Roman" w:hAnsi="Times New Roman" w:cs="Times New Roman"/>
          <w:color w:val="000000" w:themeColor="text1"/>
          <w:sz w:val="24"/>
          <w:szCs w:val="24"/>
        </w:rPr>
        <w:t>Kuigi eelnõu</w:t>
      </w:r>
      <w:r w:rsidR="007B1762" w:rsidRPr="002101A6">
        <w:rPr>
          <w:rFonts w:ascii="Times New Roman" w:hAnsi="Times New Roman" w:cs="Times New Roman"/>
          <w:color w:val="000000" w:themeColor="text1"/>
          <w:sz w:val="24"/>
          <w:szCs w:val="24"/>
        </w:rPr>
        <w:t>st tulenevate muudatuse</w:t>
      </w:r>
      <w:r w:rsidR="7867EFFA" w:rsidRPr="002101A6">
        <w:rPr>
          <w:rFonts w:ascii="Times New Roman" w:hAnsi="Times New Roman" w:cs="Times New Roman"/>
          <w:color w:val="000000" w:themeColor="text1"/>
          <w:sz w:val="24"/>
          <w:szCs w:val="24"/>
        </w:rPr>
        <w:t xml:space="preserve"> kohaselt ei ole </w:t>
      </w:r>
      <w:r w:rsidR="5F7E3401" w:rsidRPr="002101A6">
        <w:rPr>
          <w:rFonts w:ascii="Times New Roman" w:hAnsi="Times New Roman" w:cs="Times New Roman"/>
          <w:color w:val="000000" w:themeColor="text1"/>
          <w:sz w:val="24"/>
          <w:szCs w:val="24"/>
        </w:rPr>
        <w:t xml:space="preserve">siseaudiitori kutsetegevuse </w:t>
      </w:r>
      <w:r w:rsidR="7867EFFA" w:rsidRPr="002101A6">
        <w:rPr>
          <w:rFonts w:ascii="Times New Roman" w:hAnsi="Times New Roman" w:cs="Times New Roman"/>
          <w:sz w:val="24"/>
          <w:szCs w:val="24"/>
        </w:rPr>
        <w:t xml:space="preserve"> standardite järgimine edaspidi kohustuslik, sisalduvad nendes siseauditi töö tegemiseks mõned olulised aspektid, millele siseauditi töö tegijad ja siseauditi teenuse vajadusega täidesaatva riigivõimu asutused teenuse saamisel toetuda saavad</w:t>
      </w:r>
      <w:r w:rsidR="007B1762" w:rsidRPr="002101A6">
        <w:rPr>
          <w:rFonts w:ascii="Times New Roman" w:hAnsi="Times New Roman" w:cs="Times New Roman"/>
          <w:sz w:val="24"/>
          <w:szCs w:val="24"/>
        </w:rPr>
        <w:t>. Seega sätestatakse need  põhimõtted</w:t>
      </w:r>
      <w:r w:rsidR="68DE1583" w:rsidRPr="002101A6">
        <w:rPr>
          <w:rFonts w:ascii="Times New Roman" w:hAnsi="Times New Roman" w:cs="Times New Roman"/>
          <w:sz w:val="24"/>
          <w:szCs w:val="24"/>
        </w:rPr>
        <w:t xml:space="preserve"> </w:t>
      </w:r>
      <w:r w:rsidR="17B6582B" w:rsidRPr="002101A6">
        <w:rPr>
          <w:rFonts w:ascii="Times New Roman" w:hAnsi="Times New Roman" w:cs="Times New Roman"/>
          <w:sz w:val="24"/>
          <w:szCs w:val="24"/>
        </w:rPr>
        <w:t>VVS</w:t>
      </w:r>
      <w:r w:rsidR="007F1044" w:rsidRPr="002101A6">
        <w:rPr>
          <w:rFonts w:ascii="Times New Roman" w:hAnsi="Times New Roman" w:cs="Times New Roman"/>
          <w:sz w:val="24"/>
          <w:szCs w:val="24"/>
        </w:rPr>
        <w:t xml:space="preserve"> </w:t>
      </w:r>
      <w:r w:rsidR="3848DC1F" w:rsidRPr="002101A6">
        <w:rPr>
          <w:rFonts w:ascii="Times New Roman" w:hAnsi="Times New Roman" w:cs="Times New Roman"/>
          <w:sz w:val="24"/>
          <w:szCs w:val="24"/>
        </w:rPr>
        <w:t>§ 92</w:t>
      </w:r>
      <w:r w:rsidR="31B72677" w:rsidRPr="002101A6">
        <w:rPr>
          <w:rFonts w:ascii="Times New Roman" w:hAnsi="Times New Roman" w:cs="Times New Roman"/>
          <w:sz w:val="24"/>
          <w:szCs w:val="24"/>
          <w:vertAlign w:val="superscript"/>
        </w:rPr>
        <w:t>2</w:t>
      </w:r>
      <w:r w:rsidR="3848DC1F" w:rsidRPr="002101A6">
        <w:rPr>
          <w:rFonts w:ascii="Times New Roman" w:hAnsi="Times New Roman" w:cs="Times New Roman"/>
          <w:sz w:val="24"/>
          <w:szCs w:val="24"/>
        </w:rPr>
        <w:t xml:space="preserve"> lõigetes 5</w:t>
      </w:r>
      <w:r w:rsidR="69DEC60E" w:rsidRPr="002101A6">
        <w:rPr>
          <w:rFonts w:ascii="Times New Roman" w:hAnsi="Times New Roman" w:cs="Times New Roman"/>
          <w:sz w:val="24"/>
          <w:szCs w:val="24"/>
        </w:rPr>
        <w:t>–</w:t>
      </w:r>
      <w:r w:rsidR="3848DC1F" w:rsidRPr="002101A6">
        <w:rPr>
          <w:rFonts w:ascii="Times New Roman" w:hAnsi="Times New Roman" w:cs="Times New Roman"/>
          <w:sz w:val="24"/>
          <w:szCs w:val="24"/>
        </w:rPr>
        <w:t>10.</w:t>
      </w:r>
      <w:r w:rsidR="17B6582B" w:rsidRPr="002101A6">
        <w:rPr>
          <w:rFonts w:ascii="Times New Roman" w:hAnsi="Times New Roman" w:cs="Times New Roman"/>
          <w:sz w:val="24"/>
          <w:szCs w:val="24"/>
        </w:rPr>
        <w:t xml:space="preserve"> </w:t>
      </w:r>
    </w:p>
    <w:p w14:paraId="2271BE76" w14:textId="015E5D61" w:rsidR="000D2250" w:rsidRPr="002101A6" w:rsidRDefault="2509596C"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Lõikega 5 sätestatakse täidesaatva riigivõimu asutuses siseau</w:t>
      </w:r>
      <w:r w:rsidR="70B88A95" w:rsidRPr="002101A6">
        <w:rPr>
          <w:rFonts w:ascii="Times New Roman" w:hAnsi="Times New Roman" w:cs="Times New Roman"/>
          <w:sz w:val="24"/>
          <w:szCs w:val="24"/>
        </w:rPr>
        <w:t>d</w:t>
      </w:r>
      <w:r w:rsidRPr="002101A6">
        <w:rPr>
          <w:rFonts w:ascii="Times New Roman" w:hAnsi="Times New Roman" w:cs="Times New Roman"/>
          <w:sz w:val="24"/>
          <w:szCs w:val="24"/>
        </w:rPr>
        <w:t>iti definitsioon</w:t>
      </w:r>
      <w:r w:rsidR="0964C282" w:rsidRPr="002101A6">
        <w:rPr>
          <w:rFonts w:ascii="Times New Roman" w:hAnsi="Times New Roman" w:cs="Times New Roman"/>
          <w:sz w:val="24"/>
          <w:szCs w:val="24"/>
        </w:rPr>
        <w:t>. Selle kohaselt on s</w:t>
      </w:r>
      <w:r w:rsidR="00AC29D5" w:rsidRPr="002101A6">
        <w:rPr>
          <w:rFonts w:ascii="Times New Roman" w:hAnsi="Times New Roman" w:cs="Times New Roman"/>
          <w:sz w:val="24"/>
          <w:szCs w:val="24"/>
        </w:rPr>
        <w:t>iseaudit sõltumatu, objektiiv</w:t>
      </w:r>
      <w:r w:rsidR="7114BD11" w:rsidRPr="002101A6">
        <w:rPr>
          <w:rFonts w:ascii="Times New Roman" w:hAnsi="Times New Roman" w:cs="Times New Roman"/>
          <w:sz w:val="24"/>
          <w:szCs w:val="24"/>
        </w:rPr>
        <w:t xml:space="preserve">ne ning kindlust ja nõu andev tegevus. Siseaudit </w:t>
      </w:r>
      <w:r w:rsidR="000D2250" w:rsidRPr="002101A6">
        <w:rPr>
          <w:rFonts w:ascii="Times New Roman" w:hAnsi="Times New Roman" w:cs="Times New Roman"/>
          <w:sz w:val="24"/>
          <w:szCs w:val="24"/>
        </w:rPr>
        <w:t xml:space="preserve">lisab väärtust </w:t>
      </w:r>
      <w:r w:rsidR="75BE4572" w:rsidRPr="002101A6">
        <w:rPr>
          <w:rFonts w:ascii="Times New Roman" w:hAnsi="Times New Roman" w:cs="Times New Roman"/>
          <w:sz w:val="24"/>
          <w:szCs w:val="24"/>
        </w:rPr>
        <w:t xml:space="preserve">täidesaatva riigivõimu </w:t>
      </w:r>
      <w:r w:rsidR="000D2250" w:rsidRPr="002101A6">
        <w:rPr>
          <w:rFonts w:ascii="Times New Roman" w:hAnsi="Times New Roman" w:cs="Times New Roman"/>
          <w:sz w:val="24"/>
          <w:szCs w:val="24"/>
        </w:rPr>
        <w:t>asutuse tegevusele ning aitab riskijuhtimise-, kontrolli- ja valitsemisprotsesside hindamisega kaasa asutuse eesmärkide saavutamisele.  </w:t>
      </w:r>
      <w:r w:rsidR="00AD1191">
        <w:rPr>
          <w:rFonts w:ascii="Times New Roman" w:hAnsi="Times New Roman" w:cs="Times New Roman"/>
          <w:sz w:val="24"/>
          <w:szCs w:val="24"/>
        </w:rPr>
        <w:t>Kuna</w:t>
      </w:r>
      <w:r w:rsidR="004A7138">
        <w:rPr>
          <w:rFonts w:ascii="Times New Roman" w:hAnsi="Times New Roman" w:cs="Times New Roman"/>
          <w:sz w:val="24"/>
          <w:szCs w:val="24"/>
        </w:rPr>
        <w:t xml:space="preserve"> </w:t>
      </w:r>
      <w:r w:rsidR="007164FE">
        <w:rPr>
          <w:rFonts w:ascii="Times New Roman" w:hAnsi="Times New Roman" w:cs="Times New Roman"/>
          <w:sz w:val="24"/>
          <w:szCs w:val="24"/>
        </w:rPr>
        <w:t>vaatamata siseaudi</w:t>
      </w:r>
      <w:r w:rsidR="00550EB8">
        <w:rPr>
          <w:rFonts w:ascii="Times New Roman" w:hAnsi="Times New Roman" w:cs="Times New Roman"/>
          <w:sz w:val="24"/>
          <w:szCs w:val="24"/>
        </w:rPr>
        <w:t>t</w:t>
      </w:r>
      <w:r w:rsidR="007164FE">
        <w:rPr>
          <w:rFonts w:ascii="Times New Roman" w:hAnsi="Times New Roman" w:cs="Times New Roman"/>
          <w:sz w:val="24"/>
          <w:szCs w:val="24"/>
        </w:rPr>
        <w:t>i regulatsiooni kehtetuks tu</w:t>
      </w:r>
      <w:r w:rsidR="00550EB8">
        <w:rPr>
          <w:rFonts w:ascii="Times New Roman" w:hAnsi="Times New Roman" w:cs="Times New Roman"/>
          <w:sz w:val="24"/>
          <w:szCs w:val="24"/>
        </w:rPr>
        <w:t xml:space="preserve">nnistamisele säilib </w:t>
      </w:r>
      <w:r w:rsidR="004A7138">
        <w:rPr>
          <w:rFonts w:ascii="Times New Roman" w:hAnsi="Times New Roman" w:cs="Times New Roman"/>
          <w:sz w:val="24"/>
          <w:szCs w:val="24"/>
        </w:rPr>
        <w:t xml:space="preserve">siseaudit </w:t>
      </w:r>
      <w:r w:rsidR="002310A1">
        <w:rPr>
          <w:rFonts w:ascii="Times New Roman" w:hAnsi="Times New Roman" w:cs="Times New Roman"/>
          <w:sz w:val="24"/>
          <w:szCs w:val="24"/>
        </w:rPr>
        <w:t>kui tegevus</w:t>
      </w:r>
      <w:r w:rsidR="004A7138">
        <w:rPr>
          <w:rFonts w:ascii="Times New Roman" w:hAnsi="Times New Roman" w:cs="Times New Roman"/>
          <w:sz w:val="24"/>
          <w:szCs w:val="24"/>
        </w:rPr>
        <w:t xml:space="preserve"> </w:t>
      </w:r>
      <w:r w:rsidR="002310A1">
        <w:rPr>
          <w:rFonts w:ascii="Times New Roman" w:hAnsi="Times New Roman" w:cs="Times New Roman"/>
          <w:sz w:val="24"/>
          <w:szCs w:val="24"/>
        </w:rPr>
        <w:t>ning s</w:t>
      </w:r>
      <w:r w:rsidR="00187CDA">
        <w:rPr>
          <w:rFonts w:ascii="Times New Roman" w:hAnsi="Times New Roman" w:cs="Times New Roman"/>
          <w:sz w:val="24"/>
          <w:szCs w:val="24"/>
        </w:rPr>
        <w:t>ee toob endaga kaasa vajaduse</w:t>
      </w:r>
      <w:r w:rsidR="003E52E7">
        <w:rPr>
          <w:rFonts w:ascii="Times New Roman" w:hAnsi="Times New Roman" w:cs="Times New Roman"/>
          <w:sz w:val="24"/>
          <w:szCs w:val="24"/>
        </w:rPr>
        <w:t xml:space="preserve"> </w:t>
      </w:r>
      <w:r w:rsidR="00BC72A3">
        <w:rPr>
          <w:rFonts w:ascii="Times New Roman" w:hAnsi="Times New Roman" w:cs="Times New Roman"/>
          <w:sz w:val="24"/>
          <w:szCs w:val="24"/>
        </w:rPr>
        <w:t xml:space="preserve">sisustada </w:t>
      </w:r>
      <w:r w:rsidR="003E52E7">
        <w:rPr>
          <w:rFonts w:ascii="Times New Roman" w:hAnsi="Times New Roman" w:cs="Times New Roman"/>
          <w:sz w:val="24"/>
          <w:szCs w:val="24"/>
        </w:rPr>
        <w:t>siseaudit</w:t>
      </w:r>
      <w:r w:rsidR="00CB4867">
        <w:rPr>
          <w:rFonts w:ascii="Times New Roman" w:hAnsi="Times New Roman" w:cs="Times New Roman"/>
          <w:sz w:val="24"/>
          <w:szCs w:val="24"/>
        </w:rPr>
        <w:t xml:space="preserve"> </w:t>
      </w:r>
      <w:r w:rsidR="002310A1">
        <w:rPr>
          <w:rFonts w:ascii="Times New Roman" w:hAnsi="Times New Roman" w:cs="Times New Roman"/>
          <w:sz w:val="24"/>
          <w:szCs w:val="24"/>
        </w:rPr>
        <w:t>ühetaolise</w:t>
      </w:r>
      <w:r w:rsidR="00BC72A3">
        <w:rPr>
          <w:rFonts w:ascii="Times New Roman" w:hAnsi="Times New Roman" w:cs="Times New Roman"/>
          <w:sz w:val="24"/>
          <w:szCs w:val="24"/>
        </w:rPr>
        <w:t xml:space="preserve">lt, siis </w:t>
      </w:r>
      <w:r w:rsidR="00153495">
        <w:rPr>
          <w:rFonts w:ascii="Times New Roman" w:hAnsi="Times New Roman" w:cs="Times New Roman"/>
          <w:sz w:val="24"/>
          <w:szCs w:val="24"/>
        </w:rPr>
        <w:t>tuleb seaduse tasandil sätestada ka siseauditi definitsioon.</w:t>
      </w:r>
      <w:r w:rsidR="000D2250" w:rsidRPr="002101A6">
        <w:rPr>
          <w:rFonts w:ascii="Times New Roman" w:hAnsi="Times New Roman" w:cs="Times New Roman"/>
          <w:sz w:val="24"/>
          <w:szCs w:val="24"/>
        </w:rPr>
        <w:t> </w:t>
      </w:r>
      <w:r w:rsidR="00EB010A">
        <w:rPr>
          <w:rFonts w:ascii="Times New Roman" w:hAnsi="Times New Roman" w:cs="Times New Roman"/>
          <w:sz w:val="24"/>
          <w:szCs w:val="24"/>
        </w:rPr>
        <w:t>S</w:t>
      </w:r>
      <w:r w:rsidR="0094676E" w:rsidRPr="0094676E">
        <w:rPr>
          <w:rFonts w:ascii="Times New Roman" w:hAnsi="Times New Roman" w:cs="Times New Roman"/>
          <w:sz w:val="24"/>
          <w:szCs w:val="24"/>
        </w:rPr>
        <w:t>iseaudit tugevdab organisatsiooni võimet luua, kaitsta ja säilitada väärtust, pakkudes juhtkonnale sõltumatut, riskipõhist ja objektiivset kindlust, nõu, mõistmist ja perspektiivi</w:t>
      </w:r>
      <w:r w:rsidR="00EB010A">
        <w:rPr>
          <w:rFonts w:ascii="Times New Roman" w:hAnsi="Times New Roman" w:cs="Times New Roman"/>
          <w:sz w:val="24"/>
          <w:szCs w:val="24"/>
        </w:rPr>
        <w:t xml:space="preserve">. </w:t>
      </w:r>
      <w:r w:rsidR="00802327" w:rsidRPr="00802327">
        <w:rPr>
          <w:rFonts w:ascii="Times New Roman" w:hAnsi="Times New Roman" w:cs="Times New Roman"/>
          <w:sz w:val="24"/>
          <w:szCs w:val="24"/>
        </w:rPr>
        <w:t>Siseauditi ulatus hõlmab kogu organisatsiooni</w:t>
      </w:r>
      <w:r w:rsidR="009B3F09">
        <w:rPr>
          <w:rFonts w:ascii="Times New Roman" w:hAnsi="Times New Roman" w:cs="Times New Roman"/>
          <w:sz w:val="24"/>
          <w:szCs w:val="24"/>
        </w:rPr>
        <w:t xml:space="preserve"> </w:t>
      </w:r>
      <w:r w:rsidR="00802327" w:rsidRPr="00802327">
        <w:rPr>
          <w:rFonts w:ascii="Times New Roman" w:hAnsi="Times New Roman" w:cs="Times New Roman"/>
          <w:sz w:val="24"/>
          <w:szCs w:val="24"/>
        </w:rPr>
        <w:t xml:space="preserve">kõiki tegevusi, kogu vara ja personali. </w:t>
      </w:r>
      <w:r w:rsidR="00EB010A">
        <w:rPr>
          <w:rFonts w:ascii="Times New Roman" w:hAnsi="Times New Roman" w:cs="Times New Roman"/>
          <w:sz w:val="24"/>
          <w:szCs w:val="24"/>
        </w:rPr>
        <w:t>Ne</w:t>
      </w:r>
      <w:r w:rsidR="00526FE2">
        <w:rPr>
          <w:rFonts w:ascii="Times New Roman" w:hAnsi="Times New Roman" w:cs="Times New Roman"/>
          <w:sz w:val="24"/>
          <w:szCs w:val="24"/>
        </w:rPr>
        <w:t xml:space="preserve">ndest asjaoludest lähtuvalt on koostatud ka siseauditi definitsioon. </w:t>
      </w:r>
      <w:r w:rsidR="002C53E2">
        <w:rPr>
          <w:rFonts w:ascii="Times New Roman" w:hAnsi="Times New Roman" w:cs="Times New Roman"/>
          <w:sz w:val="24"/>
          <w:szCs w:val="24"/>
        </w:rPr>
        <w:t xml:space="preserve"> </w:t>
      </w:r>
    </w:p>
    <w:p w14:paraId="40C1ECEE" w14:textId="0BD00DD2" w:rsidR="000D2250" w:rsidRPr="00EF6C64" w:rsidRDefault="1610C876" w:rsidP="000D2250">
      <w:pPr>
        <w:spacing w:before="120" w:after="120" w:line="240" w:lineRule="auto"/>
        <w:jc w:val="both"/>
        <w:rPr>
          <w:rFonts w:ascii="Times New Roman" w:hAnsi="Times New Roman" w:cs="Times New Roman"/>
          <w:color w:val="000000" w:themeColor="text1"/>
          <w:kern w:val="0"/>
          <w:sz w:val="24"/>
          <w:szCs w:val="24"/>
        </w:rPr>
      </w:pPr>
      <w:r w:rsidRPr="002101A6">
        <w:rPr>
          <w:rFonts w:ascii="Times New Roman" w:hAnsi="Times New Roman" w:cs="Times New Roman"/>
          <w:sz w:val="24"/>
          <w:szCs w:val="24"/>
        </w:rPr>
        <w:t xml:space="preserve">Lõikes </w:t>
      </w:r>
      <w:r w:rsidR="200C3EF7" w:rsidRPr="002101A6">
        <w:rPr>
          <w:rFonts w:ascii="Times New Roman" w:hAnsi="Times New Roman" w:cs="Times New Roman"/>
          <w:sz w:val="24"/>
          <w:szCs w:val="24"/>
        </w:rPr>
        <w:t>6</w:t>
      </w:r>
      <w:r w:rsidRPr="002101A6">
        <w:rPr>
          <w:rFonts w:ascii="Times New Roman" w:hAnsi="Times New Roman" w:cs="Times New Roman"/>
          <w:sz w:val="24"/>
          <w:szCs w:val="24"/>
        </w:rPr>
        <w:t xml:space="preserve"> sätestatakse t</w:t>
      </w:r>
      <w:r w:rsidR="000D2250" w:rsidRPr="002101A6">
        <w:rPr>
          <w:rFonts w:ascii="Times New Roman" w:hAnsi="Times New Roman" w:cs="Times New Roman"/>
          <w:sz w:val="24"/>
          <w:szCs w:val="24"/>
        </w:rPr>
        <w:t>äidesaatva riigivõimu asutuse siseaudiitori ülesan</w:t>
      </w:r>
      <w:r w:rsidR="1203864F" w:rsidRPr="002101A6">
        <w:rPr>
          <w:rFonts w:ascii="Times New Roman" w:hAnsi="Times New Roman" w:cs="Times New Roman"/>
          <w:sz w:val="24"/>
          <w:szCs w:val="24"/>
        </w:rPr>
        <w:t>ne, milleks</w:t>
      </w:r>
      <w:r w:rsidR="000D2250" w:rsidRPr="002101A6">
        <w:rPr>
          <w:rFonts w:ascii="Times New Roman" w:hAnsi="Times New Roman" w:cs="Times New Roman"/>
          <w:sz w:val="24"/>
          <w:szCs w:val="24"/>
        </w:rPr>
        <w:t xml:space="preserve"> on sõltumatu hinnangu andmine  </w:t>
      </w:r>
      <w:r w:rsidR="00E51EA9">
        <w:rPr>
          <w:rFonts w:ascii="Times New Roman" w:hAnsi="Times New Roman" w:cs="Times New Roman"/>
          <w:sz w:val="24"/>
          <w:szCs w:val="24"/>
        </w:rPr>
        <w:t xml:space="preserve">sellele, kas </w:t>
      </w:r>
      <w:r w:rsidR="00E51EA9" w:rsidRPr="00E51EA9">
        <w:rPr>
          <w:rFonts w:ascii="Times New Roman" w:hAnsi="Times New Roman" w:cs="Times New Roman"/>
          <w:sz w:val="24"/>
          <w:szCs w:val="24"/>
        </w:rPr>
        <w:t>sisekontrollisüsteem on ressursside säästliku, tõhusa ja mõjusa kasutamise tagamisel piisav ja tõhus</w:t>
      </w:r>
      <w:r w:rsidR="159C043C" w:rsidRPr="00E51EA9">
        <w:rPr>
          <w:rFonts w:ascii="Times New Roman" w:hAnsi="Times New Roman" w:cs="Times New Roman"/>
          <w:sz w:val="24"/>
          <w:szCs w:val="24"/>
        </w:rPr>
        <w:t>.</w:t>
      </w:r>
      <w:r w:rsidR="00E51EA9" w:rsidRPr="00E51EA9">
        <w:rPr>
          <w:rFonts w:ascii="Times New Roman" w:hAnsi="Times New Roman" w:cs="Times New Roman"/>
          <w:sz w:val="24"/>
          <w:szCs w:val="24"/>
        </w:rPr>
        <w:t xml:space="preserve"> </w:t>
      </w:r>
      <w:r w:rsidR="003919DF">
        <w:rPr>
          <w:rFonts w:ascii="Times New Roman" w:hAnsi="Times New Roman" w:cs="Times New Roman"/>
          <w:color w:val="000000" w:themeColor="text1"/>
          <w:kern w:val="0"/>
          <w:sz w:val="24"/>
          <w:szCs w:val="24"/>
        </w:rPr>
        <w:t xml:space="preserve">Ka </w:t>
      </w:r>
      <w:r w:rsidR="00A262F2">
        <w:rPr>
          <w:rFonts w:ascii="Times New Roman" w:hAnsi="Times New Roman" w:cs="Times New Roman"/>
          <w:color w:val="000000" w:themeColor="text1"/>
          <w:kern w:val="0"/>
          <w:sz w:val="24"/>
          <w:szCs w:val="24"/>
        </w:rPr>
        <w:t xml:space="preserve">siseaudiitori kutsetegevuse standardite kohaselt on </w:t>
      </w:r>
      <w:r w:rsidR="003919DF">
        <w:rPr>
          <w:rFonts w:ascii="Times New Roman" w:hAnsi="Times New Roman" w:cs="Times New Roman"/>
          <w:color w:val="000000" w:themeColor="text1"/>
          <w:kern w:val="0"/>
          <w:sz w:val="24"/>
          <w:szCs w:val="24"/>
        </w:rPr>
        <w:t>s</w:t>
      </w:r>
      <w:r w:rsidR="006711E6">
        <w:rPr>
          <w:rFonts w:ascii="Times New Roman" w:hAnsi="Times New Roman" w:cs="Times New Roman"/>
          <w:color w:val="000000" w:themeColor="text1"/>
          <w:kern w:val="0"/>
          <w:sz w:val="24"/>
          <w:szCs w:val="24"/>
        </w:rPr>
        <w:t xml:space="preserve">iseaudiitori </w:t>
      </w:r>
      <w:r w:rsidR="006711E6" w:rsidRPr="006711E6">
        <w:rPr>
          <w:rFonts w:ascii="Times New Roman" w:hAnsi="Times New Roman" w:cs="Times New Roman"/>
          <w:color w:val="000000" w:themeColor="text1"/>
          <w:kern w:val="0"/>
          <w:sz w:val="24"/>
          <w:szCs w:val="24"/>
        </w:rPr>
        <w:t>töö järeldus</w:t>
      </w:r>
      <w:r w:rsidR="006711E6">
        <w:rPr>
          <w:rFonts w:ascii="Times New Roman" w:hAnsi="Times New Roman" w:cs="Times New Roman"/>
          <w:color w:val="000000" w:themeColor="text1"/>
          <w:kern w:val="0"/>
          <w:sz w:val="24"/>
          <w:szCs w:val="24"/>
        </w:rPr>
        <w:t>eks</w:t>
      </w:r>
      <w:r w:rsidR="00232F58">
        <w:rPr>
          <w:rFonts w:ascii="Times New Roman" w:hAnsi="Times New Roman" w:cs="Times New Roman"/>
          <w:color w:val="000000" w:themeColor="text1"/>
          <w:kern w:val="0"/>
          <w:sz w:val="24"/>
          <w:szCs w:val="24"/>
        </w:rPr>
        <w:t xml:space="preserve"> </w:t>
      </w:r>
      <w:r w:rsidR="006711E6">
        <w:rPr>
          <w:rFonts w:ascii="Times New Roman" w:hAnsi="Times New Roman" w:cs="Times New Roman"/>
          <w:color w:val="000000" w:themeColor="text1"/>
          <w:kern w:val="0"/>
          <w:sz w:val="24"/>
          <w:szCs w:val="24"/>
        </w:rPr>
        <w:t>tema</w:t>
      </w:r>
      <w:r w:rsidR="006711E6" w:rsidRPr="006711E6">
        <w:rPr>
          <w:rFonts w:ascii="Times New Roman" w:hAnsi="Times New Roman" w:cs="Times New Roman"/>
          <w:color w:val="000000" w:themeColor="text1"/>
          <w:kern w:val="0"/>
          <w:sz w:val="24"/>
          <w:szCs w:val="24"/>
        </w:rPr>
        <w:t xml:space="preserve"> ametialane hinnang töö käigus tehtud tähelepanekute kogumi kohta</w:t>
      </w:r>
      <w:r w:rsidR="001B4445">
        <w:rPr>
          <w:rFonts w:ascii="Times New Roman" w:hAnsi="Times New Roman" w:cs="Times New Roman"/>
          <w:color w:val="000000" w:themeColor="text1"/>
          <w:kern w:val="0"/>
          <w:sz w:val="24"/>
          <w:szCs w:val="24"/>
        </w:rPr>
        <w:t>.</w:t>
      </w:r>
      <w:r w:rsidR="003919DF">
        <w:rPr>
          <w:rFonts w:ascii="Times New Roman" w:hAnsi="Times New Roman" w:cs="Times New Roman"/>
          <w:color w:val="000000" w:themeColor="text1"/>
          <w:kern w:val="0"/>
          <w:sz w:val="24"/>
          <w:szCs w:val="24"/>
        </w:rPr>
        <w:t xml:space="preserve"> </w:t>
      </w:r>
      <w:r w:rsidR="00073B99">
        <w:rPr>
          <w:rFonts w:ascii="Times New Roman" w:hAnsi="Times New Roman" w:cs="Times New Roman"/>
          <w:color w:val="000000" w:themeColor="text1"/>
          <w:kern w:val="0"/>
          <w:sz w:val="24"/>
          <w:szCs w:val="24"/>
        </w:rPr>
        <w:t>S</w:t>
      </w:r>
      <w:r w:rsidR="00DC0D50">
        <w:rPr>
          <w:rFonts w:ascii="Times New Roman" w:hAnsi="Times New Roman" w:cs="Times New Roman"/>
          <w:color w:val="000000" w:themeColor="text1"/>
          <w:kern w:val="0"/>
          <w:sz w:val="24"/>
          <w:szCs w:val="24"/>
        </w:rPr>
        <w:t xml:space="preserve">iseaudiitori </w:t>
      </w:r>
      <w:r w:rsidR="00A34084">
        <w:rPr>
          <w:rFonts w:ascii="Times New Roman" w:hAnsi="Times New Roman" w:cs="Times New Roman"/>
          <w:color w:val="000000" w:themeColor="text1"/>
          <w:kern w:val="0"/>
          <w:sz w:val="24"/>
          <w:szCs w:val="24"/>
        </w:rPr>
        <w:t xml:space="preserve">hinnangus peab sisalduma </w:t>
      </w:r>
      <w:r w:rsidR="00B96DBE">
        <w:rPr>
          <w:rFonts w:ascii="Times New Roman" w:hAnsi="Times New Roman" w:cs="Times New Roman"/>
          <w:color w:val="000000" w:themeColor="text1"/>
          <w:kern w:val="0"/>
          <w:sz w:val="24"/>
          <w:szCs w:val="24"/>
        </w:rPr>
        <w:t xml:space="preserve">järeldus </w:t>
      </w:r>
      <w:r w:rsidR="006711E6" w:rsidRPr="006711E6">
        <w:rPr>
          <w:rFonts w:ascii="Times New Roman" w:hAnsi="Times New Roman" w:cs="Times New Roman"/>
          <w:color w:val="000000" w:themeColor="text1"/>
          <w:kern w:val="0"/>
          <w:sz w:val="24"/>
          <w:szCs w:val="24"/>
        </w:rPr>
        <w:t>rahuldava või mitterahuldava soorituse</w:t>
      </w:r>
      <w:r w:rsidR="0027106B">
        <w:rPr>
          <w:rFonts w:ascii="Times New Roman" w:hAnsi="Times New Roman" w:cs="Times New Roman"/>
          <w:color w:val="000000" w:themeColor="text1"/>
          <w:kern w:val="0"/>
          <w:sz w:val="24"/>
          <w:szCs w:val="24"/>
        </w:rPr>
        <w:t xml:space="preserve"> </w:t>
      </w:r>
      <w:r w:rsidR="00B96DBE">
        <w:rPr>
          <w:rFonts w:ascii="Times New Roman" w:hAnsi="Times New Roman" w:cs="Times New Roman"/>
          <w:color w:val="000000" w:themeColor="text1"/>
          <w:kern w:val="0"/>
          <w:sz w:val="24"/>
          <w:szCs w:val="24"/>
        </w:rPr>
        <w:t xml:space="preserve">kohta, samuti võib ta anda enda hinnangus </w:t>
      </w:r>
      <w:r w:rsidR="0027106B" w:rsidRPr="0027106B">
        <w:rPr>
          <w:rFonts w:ascii="Times New Roman" w:hAnsi="Times New Roman" w:cs="Times New Roman"/>
          <w:color w:val="000000" w:themeColor="text1"/>
          <w:kern w:val="0"/>
          <w:sz w:val="24"/>
          <w:szCs w:val="24"/>
        </w:rPr>
        <w:t>soovitusi ja koostada tegevuskavasid</w:t>
      </w:r>
      <w:r w:rsidR="00073B99">
        <w:rPr>
          <w:rFonts w:ascii="Times New Roman" w:hAnsi="Times New Roman" w:cs="Times New Roman"/>
          <w:color w:val="000000" w:themeColor="text1"/>
          <w:kern w:val="0"/>
          <w:sz w:val="24"/>
          <w:szCs w:val="24"/>
        </w:rPr>
        <w:t xml:space="preserve">. </w:t>
      </w:r>
      <w:r w:rsidR="00555607">
        <w:rPr>
          <w:rFonts w:ascii="Times New Roman" w:hAnsi="Times New Roman" w:cs="Times New Roman"/>
          <w:color w:val="000000" w:themeColor="text1"/>
          <w:kern w:val="0"/>
          <w:sz w:val="24"/>
          <w:szCs w:val="24"/>
        </w:rPr>
        <w:t>Siseaudiitori</w:t>
      </w:r>
      <w:r w:rsidR="00D70AA9">
        <w:rPr>
          <w:rFonts w:ascii="Times New Roman" w:hAnsi="Times New Roman" w:cs="Times New Roman"/>
          <w:color w:val="000000" w:themeColor="text1"/>
          <w:kern w:val="0"/>
          <w:sz w:val="24"/>
          <w:szCs w:val="24"/>
        </w:rPr>
        <w:t xml:space="preserve"> igapäevaseks töö</w:t>
      </w:r>
      <w:r w:rsidR="007416FD">
        <w:rPr>
          <w:rFonts w:ascii="Times New Roman" w:hAnsi="Times New Roman" w:cs="Times New Roman"/>
          <w:color w:val="000000" w:themeColor="text1"/>
          <w:kern w:val="0"/>
          <w:sz w:val="24"/>
          <w:szCs w:val="24"/>
        </w:rPr>
        <w:t xml:space="preserve">  objektiks</w:t>
      </w:r>
      <w:r w:rsidR="00D70AA9">
        <w:rPr>
          <w:rFonts w:ascii="Times New Roman" w:hAnsi="Times New Roman" w:cs="Times New Roman"/>
          <w:color w:val="000000" w:themeColor="text1"/>
          <w:kern w:val="0"/>
          <w:sz w:val="24"/>
          <w:szCs w:val="24"/>
        </w:rPr>
        <w:t xml:space="preserve"> on</w:t>
      </w:r>
      <w:r w:rsidR="00555607">
        <w:rPr>
          <w:rFonts w:ascii="Times New Roman" w:hAnsi="Times New Roman" w:cs="Times New Roman"/>
          <w:color w:val="000000" w:themeColor="text1"/>
          <w:kern w:val="0"/>
          <w:sz w:val="24"/>
          <w:szCs w:val="24"/>
        </w:rPr>
        <w:t xml:space="preserve"> </w:t>
      </w:r>
      <w:r w:rsidR="00103510" w:rsidRPr="00103510">
        <w:rPr>
          <w:rFonts w:ascii="Times New Roman" w:hAnsi="Times New Roman" w:cs="Times New Roman"/>
          <w:color w:val="000000" w:themeColor="text1"/>
          <w:kern w:val="0"/>
          <w:sz w:val="24"/>
          <w:szCs w:val="24"/>
        </w:rPr>
        <w:t>konkreetne siseauditi ülesanne või projekt, mis hõlmab mitut tööülesannet või tegevust, mis on kavandatud konkreetsete seotud eesmärkide kogumi saavutamiseks.</w:t>
      </w:r>
      <w:bookmarkStart w:id="21" w:name="_Hlk200617835"/>
      <w:r w:rsidR="007416FD">
        <w:rPr>
          <w:rFonts w:ascii="Times New Roman" w:hAnsi="Times New Roman" w:cs="Times New Roman"/>
          <w:color w:val="000000" w:themeColor="text1"/>
          <w:kern w:val="0"/>
          <w:sz w:val="24"/>
          <w:szCs w:val="24"/>
        </w:rPr>
        <w:t xml:space="preserve"> </w:t>
      </w:r>
      <w:r w:rsidR="00EF6C64" w:rsidRPr="00EF6C64">
        <w:rPr>
          <w:rFonts w:ascii="Times New Roman" w:hAnsi="Times New Roman" w:cs="Times New Roman"/>
          <w:color w:val="000000" w:themeColor="text1"/>
          <w:kern w:val="0"/>
          <w:sz w:val="24"/>
          <w:szCs w:val="24"/>
        </w:rPr>
        <w:t>S</w:t>
      </w:r>
      <w:r w:rsidR="00EF6C64">
        <w:rPr>
          <w:rFonts w:ascii="Times New Roman" w:hAnsi="Times New Roman" w:cs="Times New Roman"/>
          <w:color w:val="000000" w:themeColor="text1"/>
          <w:kern w:val="0"/>
          <w:sz w:val="24"/>
          <w:szCs w:val="24"/>
        </w:rPr>
        <w:t>eega on s</w:t>
      </w:r>
      <w:r w:rsidR="00EF6C64" w:rsidRPr="00EF6C64">
        <w:rPr>
          <w:rFonts w:ascii="Times New Roman" w:hAnsi="Times New Roman" w:cs="Times New Roman"/>
          <w:color w:val="000000" w:themeColor="text1"/>
          <w:kern w:val="0"/>
          <w:sz w:val="24"/>
          <w:szCs w:val="24"/>
        </w:rPr>
        <w:t xml:space="preserve">iseaudiitori </w:t>
      </w:r>
      <w:r w:rsidR="008D2198">
        <w:rPr>
          <w:rFonts w:ascii="Times New Roman" w:hAnsi="Times New Roman" w:cs="Times New Roman"/>
          <w:color w:val="000000" w:themeColor="text1"/>
          <w:kern w:val="0"/>
          <w:sz w:val="24"/>
          <w:szCs w:val="24"/>
        </w:rPr>
        <w:t>ülesanne</w:t>
      </w:r>
      <w:r w:rsidR="00EF6C64" w:rsidRPr="00EF6C64">
        <w:rPr>
          <w:rFonts w:ascii="Times New Roman" w:hAnsi="Times New Roman" w:cs="Times New Roman"/>
          <w:color w:val="000000" w:themeColor="text1"/>
          <w:kern w:val="0"/>
          <w:sz w:val="24"/>
          <w:szCs w:val="24"/>
        </w:rPr>
        <w:t xml:space="preserve"> otseselt seotud eelmises lõikes sätestatud siseauditi definitsiooniga.</w:t>
      </w:r>
      <w:bookmarkEnd w:id="21"/>
    </w:p>
    <w:p w14:paraId="0462D373" w14:textId="23EF737E" w:rsidR="000D2250" w:rsidRPr="002101A6" w:rsidRDefault="15AE5095" w:rsidP="7628DCA8">
      <w:pPr>
        <w:spacing w:before="120" w:after="120" w:line="240" w:lineRule="auto"/>
        <w:jc w:val="both"/>
        <w:rPr>
          <w:rFonts w:ascii="Times New Roman" w:hAnsi="Times New Roman" w:cs="Times New Roman"/>
          <w:sz w:val="24"/>
          <w:szCs w:val="24"/>
        </w:rPr>
      </w:pPr>
      <w:r w:rsidRPr="7628DCA8">
        <w:rPr>
          <w:rFonts w:ascii="Times New Roman" w:hAnsi="Times New Roman" w:cs="Times New Roman"/>
          <w:sz w:val="24"/>
          <w:szCs w:val="24"/>
        </w:rPr>
        <w:t xml:space="preserve">Lõikes 7 sätestatakse siseaudiitori vaba </w:t>
      </w:r>
      <w:r w:rsidR="003428E0" w:rsidRPr="7628DCA8">
        <w:rPr>
          <w:rFonts w:ascii="Times New Roman" w:hAnsi="Times New Roman" w:cs="Times New Roman"/>
          <w:sz w:val="24"/>
          <w:szCs w:val="24"/>
        </w:rPr>
        <w:t xml:space="preserve">ja tingimusteta </w:t>
      </w:r>
      <w:r w:rsidRPr="7628DCA8">
        <w:rPr>
          <w:rFonts w:ascii="Times New Roman" w:hAnsi="Times New Roman" w:cs="Times New Roman"/>
          <w:sz w:val="24"/>
          <w:szCs w:val="24"/>
        </w:rPr>
        <w:t>juurdepääs</w:t>
      </w:r>
      <w:r w:rsidR="000D2250" w:rsidRPr="7628DCA8">
        <w:rPr>
          <w:rFonts w:ascii="Times New Roman" w:hAnsi="Times New Roman" w:cs="Times New Roman"/>
          <w:sz w:val="24"/>
          <w:szCs w:val="24"/>
        </w:rPr>
        <w:t xml:space="preserve"> täidesaatva riigivõimu asutuse valduses olevatele dokumentidele ja muule materjalile ning kohtadele</w:t>
      </w:r>
      <w:r w:rsidR="50B8DF7B" w:rsidRPr="7628DCA8">
        <w:rPr>
          <w:rFonts w:ascii="Times New Roman" w:hAnsi="Times New Roman" w:cs="Times New Roman"/>
          <w:sz w:val="24"/>
          <w:szCs w:val="24"/>
        </w:rPr>
        <w:t xml:space="preserve"> (sealhulgas</w:t>
      </w:r>
      <w:r w:rsidR="355846E4" w:rsidRPr="7628DCA8">
        <w:rPr>
          <w:rFonts w:ascii="Times New Roman" w:hAnsi="Times New Roman" w:cs="Times New Roman"/>
          <w:sz w:val="24"/>
          <w:szCs w:val="24"/>
        </w:rPr>
        <w:t xml:space="preserve"> personal ja füüsiline vara). </w:t>
      </w:r>
      <w:r w:rsidR="00066144" w:rsidRPr="7628DCA8">
        <w:rPr>
          <w:rFonts w:ascii="Times New Roman" w:hAnsi="Times New Roman" w:cs="Times New Roman"/>
          <w:sz w:val="24"/>
          <w:szCs w:val="24"/>
        </w:rPr>
        <w:t>S</w:t>
      </w:r>
      <w:r w:rsidR="00E562B9" w:rsidRPr="7628DCA8">
        <w:rPr>
          <w:rFonts w:ascii="Times New Roman" w:hAnsi="Times New Roman" w:cs="Times New Roman"/>
          <w:sz w:val="24"/>
          <w:szCs w:val="24"/>
        </w:rPr>
        <w:t xml:space="preserve">iseaudiitoril </w:t>
      </w:r>
      <w:r w:rsidR="00066144" w:rsidRPr="7628DCA8">
        <w:rPr>
          <w:rFonts w:ascii="Times New Roman" w:hAnsi="Times New Roman" w:cs="Times New Roman"/>
          <w:sz w:val="24"/>
          <w:szCs w:val="24"/>
        </w:rPr>
        <w:t xml:space="preserve">peab oma ülesannete </w:t>
      </w:r>
      <w:r w:rsidR="00A728BF" w:rsidRPr="7628DCA8">
        <w:rPr>
          <w:rFonts w:ascii="Times New Roman" w:hAnsi="Times New Roman" w:cs="Times New Roman"/>
          <w:sz w:val="24"/>
          <w:szCs w:val="24"/>
        </w:rPr>
        <w:t xml:space="preserve">mõjusaks ja kvaliteetseks </w:t>
      </w:r>
      <w:r w:rsidR="00E562B9" w:rsidRPr="7628DCA8">
        <w:rPr>
          <w:rFonts w:ascii="Times New Roman" w:hAnsi="Times New Roman" w:cs="Times New Roman"/>
          <w:sz w:val="24"/>
          <w:szCs w:val="24"/>
        </w:rPr>
        <w:t xml:space="preserve">täitmiseks </w:t>
      </w:r>
      <w:r w:rsidR="00066144" w:rsidRPr="7628DCA8">
        <w:rPr>
          <w:rFonts w:ascii="Times New Roman" w:hAnsi="Times New Roman" w:cs="Times New Roman"/>
          <w:sz w:val="24"/>
          <w:szCs w:val="24"/>
        </w:rPr>
        <w:t xml:space="preserve">olema </w:t>
      </w:r>
      <w:r w:rsidR="00E562B9" w:rsidRPr="7628DCA8">
        <w:rPr>
          <w:rFonts w:ascii="Times New Roman" w:hAnsi="Times New Roman" w:cs="Times New Roman"/>
          <w:sz w:val="24"/>
          <w:szCs w:val="24"/>
        </w:rPr>
        <w:t xml:space="preserve">piiramatu juurdepääs </w:t>
      </w:r>
      <w:r w:rsidR="2EBC8B88" w:rsidRPr="7628DCA8">
        <w:rPr>
          <w:rFonts w:ascii="Times New Roman" w:hAnsi="Times New Roman" w:cs="Times New Roman"/>
          <w:sz w:val="24"/>
          <w:szCs w:val="24"/>
        </w:rPr>
        <w:t xml:space="preserve">asutuse kõigile tegevustele, </w:t>
      </w:r>
      <w:r w:rsidR="00E562B9" w:rsidRPr="7628DCA8">
        <w:rPr>
          <w:rFonts w:ascii="Times New Roman" w:hAnsi="Times New Roman" w:cs="Times New Roman"/>
          <w:sz w:val="24"/>
          <w:szCs w:val="24"/>
        </w:rPr>
        <w:t xml:space="preserve">andmetele, dokumentidele ja muule vajalikule infole, </w:t>
      </w:r>
      <w:r w:rsidR="0086736A" w:rsidRPr="7628DCA8">
        <w:rPr>
          <w:rFonts w:ascii="Times New Roman" w:hAnsi="Times New Roman" w:cs="Times New Roman"/>
          <w:sz w:val="24"/>
          <w:szCs w:val="24"/>
        </w:rPr>
        <w:t xml:space="preserve">sealhulgas </w:t>
      </w:r>
      <w:r w:rsidR="00E562B9" w:rsidRPr="7628DCA8">
        <w:rPr>
          <w:rFonts w:ascii="Times New Roman" w:hAnsi="Times New Roman" w:cs="Times New Roman"/>
          <w:sz w:val="24"/>
          <w:szCs w:val="24"/>
        </w:rPr>
        <w:t>konfidentsiaal</w:t>
      </w:r>
      <w:r w:rsidR="0086736A" w:rsidRPr="7628DCA8">
        <w:rPr>
          <w:rFonts w:ascii="Times New Roman" w:hAnsi="Times New Roman" w:cs="Times New Roman"/>
          <w:sz w:val="24"/>
          <w:szCs w:val="24"/>
        </w:rPr>
        <w:t xml:space="preserve">sele infole. </w:t>
      </w:r>
      <w:r w:rsidR="00E562B9" w:rsidRPr="7628DCA8">
        <w:rPr>
          <w:rFonts w:ascii="Times New Roman" w:hAnsi="Times New Roman" w:cs="Times New Roman"/>
          <w:sz w:val="24"/>
          <w:szCs w:val="24"/>
        </w:rPr>
        <w:t>See hõlmab füüsilist ja digitaalset teavet, samuti suulisest suhtlusest, näiteks ametlikest või mitteametlikest koosolekutest saadud teavet.</w:t>
      </w:r>
    </w:p>
    <w:p w14:paraId="26C47CFA" w14:textId="6F052511" w:rsidR="000D2250" w:rsidRPr="002101A6" w:rsidRDefault="24F52098" w:rsidP="000D2250">
      <w:pPr>
        <w:spacing w:before="120" w:after="120" w:line="240" w:lineRule="auto"/>
        <w:jc w:val="both"/>
        <w:rPr>
          <w:rFonts w:ascii="Times New Roman" w:hAnsi="Times New Roman" w:cs="Times New Roman"/>
          <w:sz w:val="24"/>
          <w:szCs w:val="24"/>
        </w:rPr>
      </w:pPr>
      <w:r w:rsidRPr="7628DCA8">
        <w:rPr>
          <w:rFonts w:ascii="Times New Roman" w:hAnsi="Times New Roman" w:cs="Times New Roman"/>
          <w:sz w:val="24"/>
          <w:szCs w:val="24"/>
        </w:rPr>
        <w:t>Lõikega 8 antakse s</w:t>
      </w:r>
      <w:r w:rsidR="000D2250" w:rsidRPr="7628DCA8">
        <w:rPr>
          <w:rFonts w:ascii="Times New Roman" w:hAnsi="Times New Roman" w:cs="Times New Roman"/>
          <w:sz w:val="24"/>
          <w:szCs w:val="24"/>
        </w:rPr>
        <w:t>iseaudiitoril</w:t>
      </w:r>
      <w:r w:rsidR="6F66B9EB" w:rsidRPr="7628DCA8">
        <w:rPr>
          <w:rFonts w:ascii="Times New Roman" w:hAnsi="Times New Roman" w:cs="Times New Roman"/>
          <w:sz w:val="24"/>
          <w:szCs w:val="24"/>
        </w:rPr>
        <w:t xml:space="preserve">e </w:t>
      </w:r>
      <w:r w:rsidR="000D2250" w:rsidRPr="7628DCA8">
        <w:rPr>
          <w:rFonts w:ascii="Times New Roman" w:hAnsi="Times New Roman" w:cs="Times New Roman"/>
          <w:sz w:val="24"/>
          <w:szCs w:val="24"/>
        </w:rPr>
        <w:t xml:space="preserve">õigus </w:t>
      </w:r>
      <w:r w:rsidR="004A6ED4" w:rsidRPr="7628DCA8">
        <w:rPr>
          <w:rFonts w:ascii="Times New Roman" w:hAnsi="Times New Roman" w:cs="Times New Roman"/>
          <w:sz w:val="24"/>
          <w:szCs w:val="24"/>
        </w:rPr>
        <w:t>jälgida avastatud puuduste kõrvaldamist ja tehtud ettepanekute täitmist</w:t>
      </w:r>
      <w:r w:rsidR="07E8E7BC" w:rsidRPr="7628DCA8">
        <w:rPr>
          <w:rFonts w:ascii="Times New Roman" w:hAnsi="Times New Roman" w:cs="Times New Roman"/>
          <w:sz w:val="24"/>
          <w:szCs w:val="24"/>
        </w:rPr>
        <w:t>.</w:t>
      </w:r>
      <w:r w:rsidR="004A6ED4" w:rsidRPr="7628DCA8">
        <w:rPr>
          <w:rFonts w:ascii="Times New Roman" w:hAnsi="Times New Roman" w:cs="Times New Roman"/>
          <w:sz w:val="24"/>
          <w:szCs w:val="24"/>
        </w:rPr>
        <w:t xml:space="preserve"> </w:t>
      </w:r>
      <w:r w:rsidR="003407EF" w:rsidRPr="7628DCA8">
        <w:rPr>
          <w:rFonts w:ascii="Times New Roman" w:hAnsi="Times New Roman" w:cs="Times New Roman"/>
          <w:sz w:val="24"/>
          <w:szCs w:val="24"/>
        </w:rPr>
        <w:t>Ku</w:t>
      </w:r>
      <w:r w:rsidR="71C07D19" w:rsidRPr="7628DCA8">
        <w:rPr>
          <w:rFonts w:ascii="Times New Roman" w:hAnsi="Times New Roman" w:cs="Times New Roman"/>
          <w:sz w:val="24"/>
          <w:szCs w:val="24"/>
        </w:rPr>
        <w:t>i</w:t>
      </w:r>
      <w:r w:rsidR="003407EF" w:rsidRPr="7628DCA8">
        <w:rPr>
          <w:rFonts w:ascii="Times New Roman" w:hAnsi="Times New Roman" w:cs="Times New Roman"/>
          <w:sz w:val="24"/>
          <w:szCs w:val="24"/>
        </w:rPr>
        <w:t xml:space="preserve"> siseaudiitoril on võimalik jälgida puuduste kõrvaldamist ja </w:t>
      </w:r>
      <w:r w:rsidR="003A39EB" w:rsidRPr="7628DCA8">
        <w:rPr>
          <w:rFonts w:ascii="Times New Roman" w:hAnsi="Times New Roman" w:cs="Times New Roman"/>
          <w:sz w:val="24"/>
          <w:szCs w:val="24"/>
        </w:rPr>
        <w:t xml:space="preserve">tema tehtud </w:t>
      </w:r>
      <w:r w:rsidR="003407EF" w:rsidRPr="7628DCA8">
        <w:rPr>
          <w:rFonts w:ascii="Times New Roman" w:hAnsi="Times New Roman" w:cs="Times New Roman"/>
          <w:sz w:val="24"/>
          <w:szCs w:val="24"/>
        </w:rPr>
        <w:t xml:space="preserve">ettepanekute täitmist, siis </w:t>
      </w:r>
      <w:r w:rsidR="00EF5B3B" w:rsidRPr="7628DCA8">
        <w:rPr>
          <w:rFonts w:ascii="Times New Roman" w:hAnsi="Times New Roman" w:cs="Times New Roman"/>
          <w:sz w:val="24"/>
          <w:szCs w:val="24"/>
        </w:rPr>
        <w:t>võimaldab</w:t>
      </w:r>
      <w:r w:rsidR="00B137D7" w:rsidRPr="7628DCA8">
        <w:rPr>
          <w:rFonts w:ascii="Times New Roman" w:hAnsi="Times New Roman" w:cs="Times New Roman"/>
          <w:sz w:val="24"/>
          <w:szCs w:val="24"/>
        </w:rPr>
        <w:t xml:space="preserve"> </w:t>
      </w:r>
      <w:r w:rsidR="006E0EDB" w:rsidRPr="7628DCA8">
        <w:rPr>
          <w:rFonts w:ascii="Times New Roman" w:hAnsi="Times New Roman" w:cs="Times New Roman"/>
          <w:sz w:val="24"/>
          <w:szCs w:val="24"/>
        </w:rPr>
        <w:t xml:space="preserve">see </w:t>
      </w:r>
      <w:r w:rsidR="00B137D7" w:rsidRPr="7628DCA8">
        <w:rPr>
          <w:rFonts w:ascii="Times New Roman" w:hAnsi="Times New Roman" w:cs="Times New Roman"/>
          <w:sz w:val="24"/>
          <w:szCs w:val="24"/>
        </w:rPr>
        <w:t xml:space="preserve">tuvastada </w:t>
      </w:r>
      <w:r w:rsidR="00050559" w:rsidRPr="7628DCA8">
        <w:rPr>
          <w:rFonts w:ascii="Times New Roman" w:hAnsi="Times New Roman" w:cs="Times New Roman"/>
          <w:sz w:val="24"/>
          <w:szCs w:val="24"/>
        </w:rPr>
        <w:t>kas nende mõjul olukord ka tegelikult paranes</w:t>
      </w:r>
      <w:r w:rsidR="003A39EB" w:rsidRPr="7628DCA8">
        <w:rPr>
          <w:rFonts w:ascii="Times New Roman" w:hAnsi="Times New Roman" w:cs="Times New Roman"/>
          <w:sz w:val="24"/>
          <w:szCs w:val="24"/>
        </w:rPr>
        <w:t xml:space="preserve"> või hoopis halvenes, </w:t>
      </w:r>
      <w:r w:rsidR="006E0EDB" w:rsidRPr="7628DCA8">
        <w:rPr>
          <w:rFonts w:ascii="Times New Roman" w:hAnsi="Times New Roman" w:cs="Times New Roman"/>
          <w:sz w:val="24"/>
          <w:szCs w:val="24"/>
        </w:rPr>
        <w:t xml:space="preserve">samuti selgitada välja </w:t>
      </w:r>
      <w:r w:rsidR="00B137D7" w:rsidRPr="7628DCA8">
        <w:rPr>
          <w:rFonts w:ascii="Times New Roman" w:hAnsi="Times New Roman" w:cs="Times New Roman"/>
          <w:sz w:val="24"/>
          <w:szCs w:val="24"/>
        </w:rPr>
        <w:t>olukorra aluseks olev</w:t>
      </w:r>
      <w:r w:rsidR="006E0EDB" w:rsidRPr="7628DCA8">
        <w:rPr>
          <w:rFonts w:ascii="Times New Roman" w:hAnsi="Times New Roman" w:cs="Times New Roman"/>
          <w:sz w:val="24"/>
          <w:szCs w:val="24"/>
        </w:rPr>
        <w:t>a</w:t>
      </w:r>
      <w:r w:rsidR="00B137D7" w:rsidRPr="7628DCA8">
        <w:rPr>
          <w:rFonts w:ascii="Times New Roman" w:hAnsi="Times New Roman" w:cs="Times New Roman"/>
          <w:sz w:val="24"/>
          <w:szCs w:val="24"/>
        </w:rPr>
        <w:t xml:space="preserve"> põhjus</w:t>
      </w:r>
      <w:r w:rsidR="0079709A" w:rsidRPr="7628DCA8">
        <w:rPr>
          <w:rFonts w:ascii="Times New Roman" w:hAnsi="Times New Roman" w:cs="Times New Roman"/>
          <w:sz w:val="24"/>
          <w:szCs w:val="24"/>
        </w:rPr>
        <w:t>e</w:t>
      </w:r>
      <w:r w:rsidR="006E0EDB" w:rsidRPr="7628DCA8">
        <w:rPr>
          <w:rFonts w:ascii="Times New Roman" w:hAnsi="Times New Roman" w:cs="Times New Roman"/>
          <w:sz w:val="24"/>
          <w:szCs w:val="24"/>
        </w:rPr>
        <w:t xml:space="preserve">. </w:t>
      </w:r>
      <w:r w:rsidR="18D64282" w:rsidRPr="7628DCA8">
        <w:rPr>
          <w:rFonts w:ascii="Times New Roman" w:hAnsi="Times New Roman" w:cs="Times New Roman"/>
          <w:sz w:val="24"/>
          <w:szCs w:val="24"/>
        </w:rPr>
        <w:t>See omakorda</w:t>
      </w:r>
      <w:r w:rsidR="00410F0E" w:rsidRPr="7628DCA8">
        <w:rPr>
          <w:rFonts w:ascii="Times New Roman" w:hAnsi="Times New Roman" w:cs="Times New Roman"/>
          <w:sz w:val="24"/>
          <w:szCs w:val="24"/>
        </w:rPr>
        <w:t xml:space="preserve"> </w:t>
      </w:r>
      <w:r w:rsidR="006E0EDB" w:rsidRPr="7628DCA8">
        <w:rPr>
          <w:rFonts w:ascii="Times New Roman" w:hAnsi="Times New Roman" w:cs="Times New Roman"/>
          <w:sz w:val="24"/>
          <w:szCs w:val="24"/>
        </w:rPr>
        <w:t>suurenda</w:t>
      </w:r>
      <w:r w:rsidR="1ACC039C" w:rsidRPr="7628DCA8">
        <w:rPr>
          <w:rFonts w:ascii="Times New Roman" w:hAnsi="Times New Roman" w:cs="Times New Roman"/>
          <w:sz w:val="24"/>
          <w:szCs w:val="24"/>
        </w:rPr>
        <w:t>b</w:t>
      </w:r>
      <w:r w:rsidR="006E0EDB" w:rsidRPr="7628DCA8">
        <w:rPr>
          <w:rFonts w:ascii="Times New Roman" w:hAnsi="Times New Roman" w:cs="Times New Roman"/>
          <w:sz w:val="24"/>
          <w:szCs w:val="24"/>
        </w:rPr>
        <w:t xml:space="preserve"> </w:t>
      </w:r>
      <w:r w:rsidR="00597777" w:rsidRPr="7628DCA8">
        <w:rPr>
          <w:rFonts w:ascii="Times New Roman" w:hAnsi="Times New Roman" w:cs="Times New Roman"/>
          <w:sz w:val="24"/>
          <w:szCs w:val="24"/>
        </w:rPr>
        <w:t xml:space="preserve">oluliselt </w:t>
      </w:r>
      <w:r w:rsidR="006E0EDB" w:rsidRPr="7628DCA8">
        <w:rPr>
          <w:rFonts w:ascii="Times New Roman" w:hAnsi="Times New Roman" w:cs="Times New Roman"/>
          <w:sz w:val="24"/>
          <w:szCs w:val="24"/>
        </w:rPr>
        <w:t>siseauditi</w:t>
      </w:r>
      <w:r w:rsidR="00B137D7" w:rsidRPr="7628DCA8">
        <w:rPr>
          <w:rFonts w:ascii="Times New Roman" w:hAnsi="Times New Roman" w:cs="Times New Roman"/>
          <w:sz w:val="24"/>
          <w:szCs w:val="24"/>
        </w:rPr>
        <w:t xml:space="preserve"> mõjusust </w:t>
      </w:r>
      <w:r w:rsidR="00BC4C92" w:rsidRPr="7628DCA8">
        <w:rPr>
          <w:rFonts w:ascii="Times New Roman" w:hAnsi="Times New Roman" w:cs="Times New Roman"/>
          <w:sz w:val="24"/>
          <w:szCs w:val="24"/>
        </w:rPr>
        <w:t>ja</w:t>
      </w:r>
      <w:r w:rsidR="00B137D7" w:rsidRPr="7628DCA8">
        <w:rPr>
          <w:rFonts w:ascii="Times New Roman" w:hAnsi="Times New Roman" w:cs="Times New Roman"/>
          <w:sz w:val="24"/>
          <w:szCs w:val="24"/>
        </w:rPr>
        <w:t xml:space="preserve"> tõhusust. </w:t>
      </w:r>
    </w:p>
    <w:p w14:paraId="75589102" w14:textId="64112EBD" w:rsidR="000D2250" w:rsidRPr="002101A6" w:rsidRDefault="7EDE335D" w:rsidP="000D2250">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Lõikega </w:t>
      </w:r>
      <w:r w:rsidR="5B3CFDC9" w:rsidRPr="002101A6">
        <w:rPr>
          <w:rFonts w:ascii="Times New Roman" w:hAnsi="Times New Roman" w:cs="Times New Roman"/>
          <w:sz w:val="24"/>
          <w:szCs w:val="24"/>
        </w:rPr>
        <w:t>9</w:t>
      </w:r>
      <w:r w:rsidRPr="002101A6">
        <w:rPr>
          <w:rFonts w:ascii="Times New Roman" w:hAnsi="Times New Roman" w:cs="Times New Roman"/>
          <w:sz w:val="24"/>
          <w:szCs w:val="24"/>
        </w:rPr>
        <w:t xml:space="preserve"> pannakse siseaudiitorile kohustus olla enda ü</w:t>
      </w:r>
      <w:r w:rsidR="000D2250" w:rsidRPr="002101A6">
        <w:rPr>
          <w:rFonts w:ascii="Times New Roman" w:hAnsi="Times New Roman" w:cs="Times New Roman"/>
          <w:sz w:val="24"/>
          <w:szCs w:val="24"/>
        </w:rPr>
        <w:t>lesandeid täites aus ja objektiivne</w:t>
      </w:r>
      <w:r w:rsidR="24E59FB8" w:rsidRPr="002101A6">
        <w:rPr>
          <w:rFonts w:ascii="Times New Roman" w:hAnsi="Times New Roman" w:cs="Times New Roman"/>
          <w:sz w:val="24"/>
          <w:szCs w:val="24"/>
        </w:rPr>
        <w:t xml:space="preserve"> ning</w:t>
      </w:r>
      <w:r w:rsidR="000D2250" w:rsidRPr="002101A6">
        <w:rPr>
          <w:rFonts w:ascii="Times New Roman" w:hAnsi="Times New Roman" w:cs="Times New Roman"/>
          <w:sz w:val="24"/>
          <w:szCs w:val="24"/>
        </w:rPr>
        <w:t xml:space="preserve"> sõltumatu täidesaatva riigivõimu asutuse juhtkonnast</w:t>
      </w:r>
      <w:r w:rsidR="3C5442CC" w:rsidRPr="002101A6">
        <w:rPr>
          <w:rFonts w:ascii="Times New Roman" w:hAnsi="Times New Roman" w:cs="Times New Roman"/>
          <w:sz w:val="24"/>
          <w:szCs w:val="24"/>
        </w:rPr>
        <w:t xml:space="preserve">. Samuti kohustatakse siseaudiitorit  </w:t>
      </w:r>
      <w:r w:rsidR="000D2250" w:rsidRPr="002101A6">
        <w:rPr>
          <w:rFonts w:ascii="Times New Roman" w:hAnsi="Times New Roman" w:cs="Times New Roman"/>
          <w:sz w:val="24"/>
          <w:szCs w:val="24"/>
        </w:rPr>
        <w:t>vältima huvide konflikti. </w:t>
      </w:r>
      <w:r w:rsidR="0000571E">
        <w:rPr>
          <w:rFonts w:ascii="Times New Roman" w:hAnsi="Times New Roman" w:cs="Times New Roman"/>
          <w:sz w:val="24"/>
          <w:szCs w:val="24"/>
        </w:rPr>
        <w:t xml:space="preserve">Siseaudiitori </w:t>
      </w:r>
      <w:r w:rsidR="003A39EB">
        <w:rPr>
          <w:rFonts w:ascii="Times New Roman" w:hAnsi="Times New Roman" w:cs="Times New Roman"/>
          <w:sz w:val="24"/>
          <w:szCs w:val="24"/>
        </w:rPr>
        <w:t>isikuomaduste osas</w:t>
      </w:r>
      <w:r w:rsidR="0000571E">
        <w:rPr>
          <w:rFonts w:ascii="Times New Roman" w:hAnsi="Times New Roman" w:cs="Times New Roman"/>
          <w:sz w:val="24"/>
          <w:szCs w:val="24"/>
        </w:rPr>
        <w:t xml:space="preserve"> on oluline</w:t>
      </w:r>
      <w:r w:rsidR="00752ABF" w:rsidRPr="00752ABF">
        <w:rPr>
          <w:rFonts w:ascii="Times New Roman" w:hAnsi="Times New Roman" w:cs="Times New Roman"/>
          <w:sz w:val="24"/>
          <w:szCs w:val="24"/>
        </w:rPr>
        <w:t xml:space="preserve"> ausus ja julgus</w:t>
      </w:r>
      <w:r w:rsidR="003A39EB">
        <w:rPr>
          <w:rFonts w:ascii="Times New Roman" w:hAnsi="Times New Roman" w:cs="Times New Roman"/>
          <w:sz w:val="24"/>
          <w:szCs w:val="24"/>
        </w:rPr>
        <w:t xml:space="preserve"> ning seda</w:t>
      </w:r>
      <w:r w:rsidR="00752ABF" w:rsidRPr="00752ABF">
        <w:rPr>
          <w:rFonts w:ascii="Times New Roman" w:hAnsi="Times New Roman" w:cs="Times New Roman"/>
          <w:sz w:val="24"/>
          <w:szCs w:val="24"/>
        </w:rPr>
        <w:t xml:space="preserve"> </w:t>
      </w:r>
      <w:r w:rsidR="0000571E">
        <w:rPr>
          <w:rFonts w:ascii="Times New Roman" w:hAnsi="Times New Roman" w:cs="Times New Roman"/>
          <w:sz w:val="24"/>
          <w:szCs w:val="24"/>
        </w:rPr>
        <w:t>eriti olukorras, kus</w:t>
      </w:r>
      <w:r w:rsidR="00752ABF" w:rsidRPr="00752ABF">
        <w:rPr>
          <w:rFonts w:ascii="Times New Roman" w:hAnsi="Times New Roman" w:cs="Times New Roman"/>
          <w:sz w:val="24"/>
          <w:szCs w:val="24"/>
        </w:rPr>
        <w:t xml:space="preserve"> </w:t>
      </w:r>
      <w:r w:rsidR="00865E5A">
        <w:rPr>
          <w:rFonts w:ascii="Times New Roman" w:hAnsi="Times New Roman" w:cs="Times New Roman"/>
          <w:sz w:val="24"/>
          <w:szCs w:val="24"/>
        </w:rPr>
        <w:t xml:space="preserve">ta võib </w:t>
      </w:r>
      <w:r w:rsidR="004F60A3">
        <w:rPr>
          <w:rFonts w:ascii="Times New Roman" w:hAnsi="Times New Roman" w:cs="Times New Roman"/>
          <w:sz w:val="24"/>
          <w:szCs w:val="24"/>
        </w:rPr>
        <w:t>sattuda</w:t>
      </w:r>
      <w:r w:rsidR="00865E5A" w:rsidRPr="00752ABF">
        <w:rPr>
          <w:rFonts w:ascii="Times New Roman" w:hAnsi="Times New Roman" w:cs="Times New Roman"/>
          <w:sz w:val="24"/>
          <w:szCs w:val="24"/>
        </w:rPr>
        <w:t xml:space="preserve"> </w:t>
      </w:r>
      <w:r w:rsidR="00752ABF" w:rsidRPr="00752ABF">
        <w:rPr>
          <w:rFonts w:ascii="Times New Roman" w:hAnsi="Times New Roman" w:cs="Times New Roman"/>
          <w:sz w:val="24"/>
          <w:szCs w:val="24"/>
        </w:rPr>
        <w:t>vastakuti survega toimida teisiti või kui see võib põhjustada võimalikke kahjulikke tagajärgi</w:t>
      </w:r>
      <w:r w:rsidR="003A39EB">
        <w:rPr>
          <w:rFonts w:ascii="Times New Roman" w:hAnsi="Times New Roman" w:cs="Times New Roman"/>
          <w:sz w:val="24"/>
          <w:szCs w:val="24"/>
        </w:rPr>
        <w:t xml:space="preserve"> nii temale endale kui ka asutusele.</w:t>
      </w:r>
      <w:r w:rsidR="00752ABF" w:rsidRPr="00752ABF">
        <w:rPr>
          <w:rFonts w:ascii="Times New Roman" w:hAnsi="Times New Roman" w:cs="Times New Roman"/>
          <w:sz w:val="24"/>
          <w:szCs w:val="24"/>
        </w:rPr>
        <w:t xml:space="preserve"> </w:t>
      </w:r>
      <w:r w:rsidR="0000571E">
        <w:rPr>
          <w:rFonts w:ascii="Times New Roman" w:hAnsi="Times New Roman" w:cs="Times New Roman"/>
          <w:sz w:val="24"/>
          <w:szCs w:val="24"/>
        </w:rPr>
        <w:t>S</w:t>
      </w:r>
      <w:r w:rsidR="003D16A5">
        <w:rPr>
          <w:rFonts w:ascii="Times New Roman" w:hAnsi="Times New Roman" w:cs="Times New Roman"/>
          <w:sz w:val="24"/>
          <w:szCs w:val="24"/>
        </w:rPr>
        <w:t>iseaudiitori puhul eeldatakse,</w:t>
      </w:r>
      <w:r w:rsidR="00752ABF" w:rsidRPr="00752ABF">
        <w:rPr>
          <w:rFonts w:ascii="Times New Roman" w:hAnsi="Times New Roman" w:cs="Times New Roman"/>
          <w:sz w:val="24"/>
          <w:szCs w:val="24"/>
        </w:rPr>
        <w:t xml:space="preserve"> et </w:t>
      </w:r>
      <w:r w:rsidR="003D16A5">
        <w:rPr>
          <w:rFonts w:ascii="Times New Roman" w:hAnsi="Times New Roman" w:cs="Times New Roman"/>
          <w:sz w:val="24"/>
          <w:szCs w:val="24"/>
        </w:rPr>
        <w:t>ta räägib</w:t>
      </w:r>
      <w:r w:rsidR="00752ABF" w:rsidRPr="00752ABF">
        <w:rPr>
          <w:rFonts w:ascii="Times New Roman" w:hAnsi="Times New Roman" w:cs="Times New Roman"/>
          <w:sz w:val="24"/>
          <w:szCs w:val="24"/>
        </w:rPr>
        <w:t xml:space="preserve"> tõtt ja käitu</w:t>
      </w:r>
      <w:r w:rsidR="003D16A5">
        <w:rPr>
          <w:rFonts w:ascii="Times New Roman" w:hAnsi="Times New Roman" w:cs="Times New Roman"/>
          <w:sz w:val="24"/>
          <w:szCs w:val="24"/>
        </w:rPr>
        <w:t>b</w:t>
      </w:r>
      <w:r w:rsidR="00752ABF" w:rsidRPr="00752ABF">
        <w:rPr>
          <w:rFonts w:ascii="Times New Roman" w:hAnsi="Times New Roman" w:cs="Times New Roman"/>
          <w:sz w:val="24"/>
          <w:szCs w:val="24"/>
        </w:rPr>
        <w:t xml:space="preserve"> õigesti, isegi kui see on ebamugav või raske</w:t>
      </w:r>
      <w:r w:rsidR="004652F2">
        <w:rPr>
          <w:rFonts w:ascii="Times New Roman" w:hAnsi="Times New Roman" w:cs="Times New Roman"/>
          <w:sz w:val="24"/>
          <w:szCs w:val="24"/>
        </w:rPr>
        <w:t>. T</w:t>
      </w:r>
      <w:r w:rsidR="00FA15A0">
        <w:rPr>
          <w:rFonts w:ascii="Times New Roman" w:hAnsi="Times New Roman" w:cs="Times New Roman"/>
          <w:sz w:val="24"/>
          <w:szCs w:val="24"/>
        </w:rPr>
        <w:t>ema</w:t>
      </w:r>
      <w:r w:rsidR="00896CF4">
        <w:rPr>
          <w:rFonts w:ascii="Times New Roman" w:hAnsi="Times New Roman" w:cs="Times New Roman"/>
          <w:sz w:val="24"/>
          <w:szCs w:val="24"/>
        </w:rPr>
        <w:t xml:space="preserve"> a</w:t>
      </w:r>
      <w:r w:rsidR="00752ABF" w:rsidRPr="00752ABF">
        <w:rPr>
          <w:rFonts w:ascii="Times New Roman" w:hAnsi="Times New Roman" w:cs="Times New Roman"/>
          <w:sz w:val="24"/>
          <w:szCs w:val="24"/>
        </w:rPr>
        <w:t>us</w:t>
      </w:r>
      <w:r w:rsidR="003D16A5">
        <w:rPr>
          <w:rFonts w:ascii="Times New Roman" w:hAnsi="Times New Roman" w:cs="Times New Roman"/>
          <w:sz w:val="24"/>
          <w:szCs w:val="24"/>
        </w:rPr>
        <w:t>us</w:t>
      </w:r>
      <w:r w:rsidR="004A1EDD">
        <w:rPr>
          <w:rFonts w:ascii="Times New Roman" w:hAnsi="Times New Roman" w:cs="Times New Roman"/>
          <w:sz w:val="24"/>
          <w:szCs w:val="24"/>
        </w:rPr>
        <w:t xml:space="preserve"> </w:t>
      </w:r>
      <w:r w:rsidR="00752ABF" w:rsidRPr="00752ABF">
        <w:rPr>
          <w:rFonts w:ascii="Times New Roman" w:hAnsi="Times New Roman" w:cs="Times New Roman"/>
          <w:sz w:val="24"/>
          <w:szCs w:val="24"/>
        </w:rPr>
        <w:t xml:space="preserve">on aluseks teistele eetika ja professionaalsuse põhimõtetele, sealhulgas objektiivsusele, kompetentsusele, nõutavale ametialasele hoolsusele ja konfidentsiaalsusele. </w:t>
      </w:r>
      <w:r w:rsidR="007F5014">
        <w:rPr>
          <w:rFonts w:ascii="Times New Roman" w:hAnsi="Times New Roman" w:cs="Times New Roman"/>
          <w:sz w:val="24"/>
          <w:szCs w:val="24"/>
        </w:rPr>
        <w:t xml:space="preserve">Siseaudiitori objektiivsus on vajalik selleks, et </w:t>
      </w:r>
      <w:r w:rsidR="0086131A">
        <w:rPr>
          <w:rFonts w:ascii="Times New Roman" w:hAnsi="Times New Roman" w:cs="Times New Roman"/>
          <w:sz w:val="24"/>
          <w:szCs w:val="24"/>
        </w:rPr>
        <w:t xml:space="preserve">siseauditi tulemusena </w:t>
      </w:r>
      <w:r w:rsidR="007F5014">
        <w:rPr>
          <w:rFonts w:ascii="Times New Roman" w:hAnsi="Times New Roman" w:cs="Times New Roman"/>
          <w:sz w:val="24"/>
          <w:szCs w:val="24"/>
        </w:rPr>
        <w:t xml:space="preserve">oleks tagatud </w:t>
      </w:r>
      <w:r w:rsidR="00DE52AD" w:rsidRPr="00DE52AD">
        <w:rPr>
          <w:rFonts w:ascii="Times New Roman" w:hAnsi="Times New Roman" w:cs="Times New Roman"/>
          <w:sz w:val="24"/>
          <w:szCs w:val="24"/>
        </w:rPr>
        <w:t>erapooletu, kallutamata ning kõigi asjakohaste faktide ja asjaolude õiglase ning tasakaalustatud hin</w:t>
      </w:r>
      <w:r w:rsidR="0086131A">
        <w:rPr>
          <w:rFonts w:ascii="Times New Roman" w:hAnsi="Times New Roman" w:cs="Times New Roman"/>
          <w:sz w:val="24"/>
          <w:szCs w:val="24"/>
        </w:rPr>
        <w:t>nangu saamine</w:t>
      </w:r>
      <w:r w:rsidR="00DE52AD" w:rsidRPr="00DE52AD">
        <w:rPr>
          <w:rFonts w:ascii="Times New Roman" w:hAnsi="Times New Roman" w:cs="Times New Roman"/>
          <w:sz w:val="24"/>
          <w:szCs w:val="24"/>
        </w:rPr>
        <w:t xml:space="preserve">. </w:t>
      </w:r>
      <w:r w:rsidR="007E7FC9">
        <w:rPr>
          <w:rFonts w:ascii="Times New Roman" w:hAnsi="Times New Roman" w:cs="Times New Roman"/>
          <w:sz w:val="24"/>
          <w:szCs w:val="24"/>
        </w:rPr>
        <w:t>Siseaudiitor</w:t>
      </w:r>
      <w:r w:rsidR="00896CF4">
        <w:rPr>
          <w:rFonts w:ascii="Times New Roman" w:hAnsi="Times New Roman" w:cs="Times New Roman"/>
          <w:sz w:val="24"/>
          <w:szCs w:val="24"/>
        </w:rPr>
        <w:t xml:space="preserve"> peab olema</w:t>
      </w:r>
      <w:r w:rsidR="007E7FC9">
        <w:rPr>
          <w:rFonts w:ascii="Times New Roman" w:hAnsi="Times New Roman" w:cs="Times New Roman"/>
          <w:sz w:val="24"/>
          <w:szCs w:val="24"/>
        </w:rPr>
        <w:t xml:space="preserve"> </w:t>
      </w:r>
      <w:r w:rsidR="006735F7" w:rsidRPr="006735F7">
        <w:rPr>
          <w:rFonts w:ascii="Times New Roman" w:hAnsi="Times New Roman" w:cs="Times New Roman"/>
          <w:sz w:val="24"/>
          <w:szCs w:val="24"/>
        </w:rPr>
        <w:t xml:space="preserve">sõltumatu </w:t>
      </w:r>
      <w:r w:rsidR="00896CF4">
        <w:rPr>
          <w:rFonts w:ascii="Times New Roman" w:hAnsi="Times New Roman" w:cs="Times New Roman"/>
          <w:sz w:val="24"/>
          <w:szCs w:val="24"/>
        </w:rPr>
        <w:t>seetõttu</w:t>
      </w:r>
      <w:r w:rsidR="00F75A00">
        <w:rPr>
          <w:rFonts w:ascii="Times New Roman" w:hAnsi="Times New Roman" w:cs="Times New Roman"/>
          <w:sz w:val="24"/>
          <w:szCs w:val="24"/>
        </w:rPr>
        <w:t>, et ta oleks vaba</w:t>
      </w:r>
      <w:r w:rsidR="006735F7" w:rsidRPr="006735F7">
        <w:rPr>
          <w:rFonts w:ascii="Times New Roman" w:hAnsi="Times New Roman" w:cs="Times New Roman"/>
          <w:sz w:val="24"/>
          <w:szCs w:val="24"/>
        </w:rPr>
        <w:t xml:space="preserve"> asjaoludest, mis ohustavad </w:t>
      </w:r>
      <w:r w:rsidR="00924FA6">
        <w:rPr>
          <w:rFonts w:ascii="Times New Roman" w:hAnsi="Times New Roman" w:cs="Times New Roman"/>
          <w:sz w:val="24"/>
          <w:szCs w:val="24"/>
        </w:rPr>
        <w:t>tema</w:t>
      </w:r>
      <w:r w:rsidR="006735F7" w:rsidRPr="006735F7">
        <w:rPr>
          <w:rFonts w:ascii="Times New Roman" w:hAnsi="Times New Roman" w:cs="Times New Roman"/>
          <w:sz w:val="24"/>
          <w:szCs w:val="24"/>
        </w:rPr>
        <w:t xml:space="preserve"> võimet täita kohustusi erapooletul viisil.</w:t>
      </w:r>
      <w:r w:rsidR="00031BD7" w:rsidRPr="00031BD7">
        <w:t xml:space="preserve"> </w:t>
      </w:r>
      <w:r w:rsidR="00031BD7" w:rsidRPr="00031BD7">
        <w:rPr>
          <w:rFonts w:ascii="Times New Roman" w:hAnsi="Times New Roman" w:cs="Times New Roman"/>
          <w:sz w:val="24"/>
          <w:szCs w:val="24"/>
        </w:rPr>
        <w:t>Siseaudit</w:t>
      </w:r>
      <w:r w:rsidR="00031BD7">
        <w:rPr>
          <w:rFonts w:ascii="Times New Roman" w:hAnsi="Times New Roman" w:cs="Times New Roman"/>
          <w:sz w:val="24"/>
          <w:szCs w:val="24"/>
        </w:rPr>
        <w:t xml:space="preserve"> saab täita enda eesmärki vaid </w:t>
      </w:r>
      <w:r w:rsidR="00031BD7" w:rsidRPr="00031BD7">
        <w:rPr>
          <w:rFonts w:ascii="Times New Roman" w:hAnsi="Times New Roman" w:cs="Times New Roman"/>
          <w:sz w:val="24"/>
          <w:szCs w:val="24"/>
        </w:rPr>
        <w:t>siis, kui siseaudi</w:t>
      </w:r>
      <w:r w:rsidR="00031BD7">
        <w:rPr>
          <w:rFonts w:ascii="Times New Roman" w:hAnsi="Times New Roman" w:cs="Times New Roman"/>
          <w:sz w:val="24"/>
          <w:szCs w:val="24"/>
        </w:rPr>
        <w:t>itor</w:t>
      </w:r>
      <w:r w:rsidR="00C76127">
        <w:rPr>
          <w:rFonts w:ascii="Times New Roman" w:hAnsi="Times New Roman" w:cs="Times New Roman"/>
          <w:sz w:val="24"/>
          <w:szCs w:val="24"/>
        </w:rPr>
        <w:t xml:space="preserve"> on aruandekohustuslik </w:t>
      </w:r>
      <w:r w:rsidR="00031BD7" w:rsidRPr="00031BD7">
        <w:rPr>
          <w:rFonts w:ascii="Times New Roman" w:hAnsi="Times New Roman" w:cs="Times New Roman"/>
          <w:sz w:val="24"/>
          <w:szCs w:val="24"/>
        </w:rPr>
        <w:t>otse kõrgema juhtorgani</w:t>
      </w:r>
      <w:r w:rsidR="00C76127">
        <w:rPr>
          <w:rFonts w:ascii="Times New Roman" w:hAnsi="Times New Roman" w:cs="Times New Roman"/>
          <w:sz w:val="24"/>
          <w:szCs w:val="24"/>
        </w:rPr>
        <w:t xml:space="preserve"> ees </w:t>
      </w:r>
      <w:r w:rsidR="00031BD7" w:rsidRPr="00031BD7">
        <w:rPr>
          <w:rFonts w:ascii="Times New Roman" w:hAnsi="Times New Roman" w:cs="Times New Roman"/>
          <w:sz w:val="24"/>
          <w:szCs w:val="24"/>
        </w:rPr>
        <w:t xml:space="preserve">ja asub organisatsiooni sees positsioonil, mis võimaldab </w:t>
      </w:r>
      <w:r w:rsidR="006C75A7">
        <w:rPr>
          <w:rFonts w:ascii="Times New Roman" w:hAnsi="Times New Roman" w:cs="Times New Roman"/>
          <w:sz w:val="24"/>
          <w:szCs w:val="24"/>
        </w:rPr>
        <w:t>tal t</w:t>
      </w:r>
      <w:r w:rsidR="00031BD7" w:rsidRPr="00031BD7">
        <w:rPr>
          <w:rFonts w:ascii="Times New Roman" w:hAnsi="Times New Roman" w:cs="Times New Roman"/>
          <w:sz w:val="24"/>
          <w:szCs w:val="24"/>
        </w:rPr>
        <w:t>äita oma ülesandeid ja kohustusi ilma sekkumiseta</w:t>
      </w:r>
      <w:r w:rsidR="006C75A7">
        <w:rPr>
          <w:rFonts w:ascii="Times New Roman" w:hAnsi="Times New Roman" w:cs="Times New Roman"/>
          <w:sz w:val="24"/>
          <w:szCs w:val="24"/>
        </w:rPr>
        <w:t>.</w:t>
      </w:r>
      <w:r w:rsidR="00906628">
        <w:rPr>
          <w:rFonts w:ascii="Times New Roman" w:hAnsi="Times New Roman" w:cs="Times New Roman"/>
          <w:sz w:val="24"/>
          <w:szCs w:val="24"/>
        </w:rPr>
        <w:t xml:space="preserve"> </w:t>
      </w:r>
      <w:r w:rsidR="00CE0E2D">
        <w:rPr>
          <w:rFonts w:ascii="Times New Roman" w:hAnsi="Times New Roman" w:cs="Times New Roman"/>
          <w:sz w:val="24"/>
          <w:szCs w:val="24"/>
        </w:rPr>
        <w:t xml:space="preserve">Huvide konflikti vältimine </w:t>
      </w:r>
      <w:r w:rsidR="00436A84">
        <w:rPr>
          <w:rFonts w:ascii="Times New Roman" w:hAnsi="Times New Roman" w:cs="Times New Roman"/>
          <w:sz w:val="24"/>
          <w:szCs w:val="24"/>
        </w:rPr>
        <w:t xml:space="preserve">on vajalik selleks, et </w:t>
      </w:r>
      <w:r w:rsidR="00CE0E2D" w:rsidRPr="00CE0E2D">
        <w:rPr>
          <w:rFonts w:ascii="Times New Roman" w:hAnsi="Times New Roman" w:cs="Times New Roman"/>
          <w:sz w:val="24"/>
          <w:szCs w:val="24"/>
        </w:rPr>
        <w:t>siseaudiitor</w:t>
      </w:r>
      <w:r w:rsidR="00436A84">
        <w:rPr>
          <w:rFonts w:ascii="Times New Roman" w:hAnsi="Times New Roman" w:cs="Times New Roman"/>
          <w:sz w:val="24"/>
          <w:szCs w:val="24"/>
        </w:rPr>
        <w:t xml:space="preserve"> saaks</w:t>
      </w:r>
      <w:r w:rsidR="00CE0E2D" w:rsidRPr="00CE0E2D">
        <w:rPr>
          <w:rFonts w:ascii="Times New Roman" w:hAnsi="Times New Roman" w:cs="Times New Roman"/>
          <w:sz w:val="24"/>
          <w:szCs w:val="24"/>
        </w:rPr>
        <w:t xml:space="preserve"> täita oma kohustusi objektiivselt.</w:t>
      </w:r>
      <w:r w:rsidR="00B35597" w:rsidRPr="00B35597">
        <w:t xml:space="preserve"> </w:t>
      </w:r>
      <w:r w:rsidR="00B35597" w:rsidRPr="00B35597">
        <w:rPr>
          <w:rFonts w:ascii="Times New Roman" w:hAnsi="Times New Roman" w:cs="Times New Roman"/>
          <w:sz w:val="24"/>
          <w:szCs w:val="24"/>
        </w:rPr>
        <w:t>S</w:t>
      </w:r>
      <w:r w:rsidR="00B35597">
        <w:rPr>
          <w:rFonts w:ascii="Times New Roman" w:hAnsi="Times New Roman" w:cs="Times New Roman"/>
          <w:sz w:val="24"/>
          <w:szCs w:val="24"/>
        </w:rPr>
        <w:t xml:space="preserve">eetõttu ei tohi </w:t>
      </w:r>
      <w:r w:rsidR="006629A1">
        <w:rPr>
          <w:rFonts w:ascii="Times New Roman" w:hAnsi="Times New Roman" w:cs="Times New Roman"/>
          <w:sz w:val="24"/>
          <w:szCs w:val="24"/>
        </w:rPr>
        <w:t>s</w:t>
      </w:r>
      <w:r w:rsidR="00B35597" w:rsidRPr="00B35597">
        <w:rPr>
          <w:rFonts w:ascii="Times New Roman" w:hAnsi="Times New Roman" w:cs="Times New Roman"/>
          <w:sz w:val="24"/>
          <w:szCs w:val="24"/>
        </w:rPr>
        <w:t>iseaudiitor</w:t>
      </w:r>
      <w:r w:rsidR="00B35597">
        <w:rPr>
          <w:rFonts w:ascii="Times New Roman" w:hAnsi="Times New Roman" w:cs="Times New Roman"/>
          <w:sz w:val="24"/>
          <w:szCs w:val="24"/>
        </w:rPr>
        <w:t xml:space="preserve"> </w:t>
      </w:r>
      <w:r w:rsidR="00AA6BE3">
        <w:rPr>
          <w:rFonts w:ascii="Times New Roman" w:hAnsi="Times New Roman" w:cs="Times New Roman"/>
          <w:sz w:val="24"/>
          <w:szCs w:val="24"/>
        </w:rPr>
        <w:t xml:space="preserve">tegelikult ega näiliselt </w:t>
      </w:r>
      <w:r w:rsidR="00896CF4">
        <w:rPr>
          <w:rFonts w:ascii="Times New Roman" w:hAnsi="Times New Roman" w:cs="Times New Roman"/>
          <w:sz w:val="24"/>
          <w:szCs w:val="24"/>
        </w:rPr>
        <w:t xml:space="preserve">olla </w:t>
      </w:r>
      <w:r w:rsidR="00B35597" w:rsidRPr="00B35597">
        <w:rPr>
          <w:rFonts w:ascii="Times New Roman" w:hAnsi="Times New Roman" w:cs="Times New Roman"/>
          <w:sz w:val="24"/>
          <w:szCs w:val="24"/>
        </w:rPr>
        <w:t>mõjuta</w:t>
      </w:r>
      <w:r w:rsidR="006629A1">
        <w:rPr>
          <w:rFonts w:ascii="Times New Roman" w:hAnsi="Times New Roman" w:cs="Times New Roman"/>
          <w:sz w:val="24"/>
          <w:szCs w:val="24"/>
        </w:rPr>
        <w:t>tud</w:t>
      </w:r>
      <w:r w:rsidR="00865E5A">
        <w:rPr>
          <w:rFonts w:ascii="Times New Roman" w:hAnsi="Times New Roman" w:cs="Times New Roman"/>
          <w:sz w:val="24"/>
          <w:szCs w:val="24"/>
        </w:rPr>
        <w:t xml:space="preserve"> </w:t>
      </w:r>
      <w:r w:rsidR="00B35597" w:rsidRPr="00B35597">
        <w:rPr>
          <w:rFonts w:ascii="Times New Roman" w:hAnsi="Times New Roman" w:cs="Times New Roman"/>
          <w:sz w:val="24"/>
          <w:szCs w:val="24"/>
        </w:rPr>
        <w:t>enda või teiste, sealhulgas juhtkonna huvid</w:t>
      </w:r>
      <w:r w:rsidR="006629A1">
        <w:rPr>
          <w:rFonts w:ascii="Times New Roman" w:hAnsi="Times New Roman" w:cs="Times New Roman"/>
          <w:sz w:val="24"/>
          <w:szCs w:val="24"/>
        </w:rPr>
        <w:t>est</w:t>
      </w:r>
      <w:r w:rsidR="00B35597" w:rsidRPr="00B35597">
        <w:rPr>
          <w:rFonts w:ascii="Times New Roman" w:hAnsi="Times New Roman" w:cs="Times New Roman"/>
          <w:sz w:val="24"/>
          <w:szCs w:val="24"/>
        </w:rPr>
        <w:t>, poliitili</w:t>
      </w:r>
      <w:r w:rsidR="00344326">
        <w:rPr>
          <w:rFonts w:ascii="Times New Roman" w:hAnsi="Times New Roman" w:cs="Times New Roman"/>
          <w:sz w:val="24"/>
          <w:szCs w:val="24"/>
        </w:rPr>
        <w:t>se</w:t>
      </w:r>
      <w:r w:rsidR="006629A1">
        <w:rPr>
          <w:rFonts w:ascii="Times New Roman" w:hAnsi="Times New Roman" w:cs="Times New Roman"/>
          <w:sz w:val="24"/>
          <w:szCs w:val="24"/>
        </w:rPr>
        <w:t>st</w:t>
      </w:r>
      <w:r w:rsidR="00B35597" w:rsidRPr="00B35597">
        <w:rPr>
          <w:rFonts w:ascii="Times New Roman" w:hAnsi="Times New Roman" w:cs="Times New Roman"/>
          <w:sz w:val="24"/>
          <w:szCs w:val="24"/>
        </w:rPr>
        <w:t xml:space="preserve"> keskkon</w:t>
      </w:r>
      <w:r w:rsidR="006629A1">
        <w:rPr>
          <w:rFonts w:ascii="Times New Roman" w:hAnsi="Times New Roman" w:cs="Times New Roman"/>
          <w:sz w:val="24"/>
          <w:szCs w:val="24"/>
        </w:rPr>
        <w:t>nast</w:t>
      </w:r>
      <w:r w:rsidR="00B35597" w:rsidRPr="00B35597">
        <w:rPr>
          <w:rFonts w:ascii="Times New Roman" w:hAnsi="Times New Roman" w:cs="Times New Roman"/>
          <w:sz w:val="24"/>
          <w:szCs w:val="24"/>
        </w:rPr>
        <w:t xml:space="preserve"> </w:t>
      </w:r>
      <w:r w:rsidR="00B35597">
        <w:rPr>
          <w:rFonts w:ascii="Times New Roman" w:hAnsi="Times New Roman" w:cs="Times New Roman"/>
          <w:sz w:val="24"/>
          <w:szCs w:val="24"/>
        </w:rPr>
        <w:t>ega</w:t>
      </w:r>
      <w:r w:rsidR="00B35597" w:rsidRPr="00B35597">
        <w:rPr>
          <w:rFonts w:ascii="Times New Roman" w:hAnsi="Times New Roman" w:cs="Times New Roman"/>
          <w:sz w:val="24"/>
          <w:szCs w:val="24"/>
        </w:rPr>
        <w:t xml:space="preserve"> muud</w:t>
      </w:r>
      <w:r w:rsidR="006629A1">
        <w:rPr>
          <w:rFonts w:ascii="Times New Roman" w:hAnsi="Times New Roman" w:cs="Times New Roman"/>
          <w:sz w:val="24"/>
          <w:szCs w:val="24"/>
        </w:rPr>
        <w:t>est</w:t>
      </w:r>
      <w:r w:rsidR="00B35597" w:rsidRPr="00B35597">
        <w:rPr>
          <w:rFonts w:ascii="Times New Roman" w:hAnsi="Times New Roman" w:cs="Times New Roman"/>
          <w:sz w:val="24"/>
          <w:szCs w:val="24"/>
        </w:rPr>
        <w:t xml:space="preserve"> </w:t>
      </w:r>
      <w:r w:rsidR="00344326">
        <w:rPr>
          <w:rFonts w:ascii="Times New Roman" w:hAnsi="Times New Roman" w:cs="Times New Roman"/>
          <w:sz w:val="24"/>
          <w:szCs w:val="24"/>
        </w:rPr>
        <w:t>teda</w:t>
      </w:r>
      <w:r w:rsidR="00B35597" w:rsidRPr="00B35597">
        <w:rPr>
          <w:rFonts w:ascii="Times New Roman" w:hAnsi="Times New Roman" w:cs="Times New Roman"/>
          <w:sz w:val="24"/>
          <w:szCs w:val="24"/>
        </w:rPr>
        <w:t xml:space="preserve"> ümbritseva</w:t>
      </w:r>
      <w:r w:rsidR="006629A1">
        <w:rPr>
          <w:rFonts w:ascii="Times New Roman" w:hAnsi="Times New Roman" w:cs="Times New Roman"/>
          <w:sz w:val="24"/>
          <w:szCs w:val="24"/>
        </w:rPr>
        <w:t>test</w:t>
      </w:r>
      <w:r w:rsidR="00B35597" w:rsidRPr="00B35597">
        <w:rPr>
          <w:rFonts w:ascii="Times New Roman" w:hAnsi="Times New Roman" w:cs="Times New Roman"/>
          <w:sz w:val="24"/>
          <w:szCs w:val="24"/>
        </w:rPr>
        <w:t xml:space="preserve"> aspektid</w:t>
      </w:r>
      <w:r w:rsidR="006629A1">
        <w:rPr>
          <w:rFonts w:ascii="Times New Roman" w:hAnsi="Times New Roman" w:cs="Times New Roman"/>
          <w:sz w:val="24"/>
          <w:szCs w:val="24"/>
        </w:rPr>
        <w:t>est</w:t>
      </w:r>
      <w:r w:rsidR="00B35597">
        <w:rPr>
          <w:rFonts w:ascii="Times New Roman" w:hAnsi="Times New Roman" w:cs="Times New Roman"/>
          <w:sz w:val="24"/>
          <w:szCs w:val="24"/>
        </w:rPr>
        <w:t>.</w:t>
      </w:r>
    </w:p>
    <w:p w14:paraId="15DD1F5B" w14:textId="26AA234D" w:rsidR="000D2250" w:rsidRPr="002101A6" w:rsidRDefault="72AF5DBA" w:rsidP="000D2250">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Lõikes 10 sisalduva regulatsiooniga kohustatakse s</w:t>
      </w:r>
      <w:r w:rsidR="000D2250" w:rsidRPr="002101A6">
        <w:rPr>
          <w:rFonts w:ascii="Times New Roman" w:hAnsi="Times New Roman" w:cs="Times New Roman"/>
          <w:sz w:val="24"/>
          <w:szCs w:val="24"/>
        </w:rPr>
        <w:t>iseaudiitor</w:t>
      </w:r>
      <w:r w:rsidR="53CC52B3" w:rsidRPr="002101A6">
        <w:rPr>
          <w:rFonts w:ascii="Times New Roman" w:hAnsi="Times New Roman" w:cs="Times New Roman"/>
          <w:sz w:val="24"/>
          <w:szCs w:val="24"/>
        </w:rPr>
        <w:t>it</w:t>
      </w:r>
      <w:r w:rsidR="000D2250" w:rsidRPr="002101A6">
        <w:rPr>
          <w:rFonts w:ascii="Times New Roman" w:hAnsi="Times New Roman" w:cs="Times New Roman"/>
          <w:sz w:val="24"/>
          <w:szCs w:val="24"/>
        </w:rPr>
        <w:t xml:space="preserve"> hoidma saladuses siseauditi ülesannete täitmise käigus teatavaks saanud teavet. </w:t>
      </w:r>
      <w:r w:rsidR="02122154" w:rsidRPr="002101A6">
        <w:rPr>
          <w:rFonts w:ascii="Times New Roman" w:hAnsi="Times New Roman" w:cs="Times New Roman"/>
          <w:sz w:val="24"/>
          <w:szCs w:val="24"/>
        </w:rPr>
        <w:t>Selline kohustus ei ole siiski absoluutne ning s</w:t>
      </w:r>
      <w:r w:rsidR="000D2250" w:rsidRPr="002101A6">
        <w:rPr>
          <w:rFonts w:ascii="Times New Roman" w:hAnsi="Times New Roman" w:cs="Times New Roman"/>
          <w:sz w:val="24"/>
          <w:szCs w:val="24"/>
        </w:rPr>
        <w:t>aladuse hoidmise kohustus</w:t>
      </w:r>
      <w:r w:rsidR="288E49BB" w:rsidRPr="002101A6">
        <w:rPr>
          <w:rFonts w:ascii="Times New Roman" w:hAnsi="Times New Roman" w:cs="Times New Roman"/>
          <w:sz w:val="24"/>
          <w:szCs w:val="24"/>
        </w:rPr>
        <w:t>t</w:t>
      </w:r>
      <w:r w:rsidR="000D2250" w:rsidRPr="002101A6">
        <w:rPr>
          <w:rFonts w:ascii="Times New Roman" w:hAnsi="Times New Roman" w:cs="Times New Roman"/>
          <w:sz w:val="24"/>
          <w:szCs w:val="24"/>
        </w:rPr>
        <w:t xml:space="preserve"> ei k</w:t>
      </w:r>
      <w:r w:rsidR="0DB5DCCE" w:rsidRPr="002101A6">
        <w:rPr>
          <w:rFonts w:ascii="Times New Roman" w:hAnsi="Times New Roman" w:cs="Times New Roman"/>
          <w:sz w:val="24"/>
          <w:szCs w:val="24"/>
        </w:rPr>
        <w:t>ohaldata</w:t>
      </w:r>
      <w:r w:rsidR="000D2250" w:rsidRPr="002101A6">
        <w:rPr>
          <w:rFonts w:ascii="Times New Roman" w:hAnsi="Times New Roman" w:cs="Times New Roman"/>
          <w:sz w:val="24"/>
          <w:szCs w:val="24"/>
        </w:rPr>
        <w:t xml:space="preserve"> teabe suhtes</w:t>
      </w:r>
      <w:r w:rsidR="52FCB755" w:rsidRPr="002101A6">
        <w:rPr>
          <w:rFonts w:ascii="Times New Roman" w:hAnsi="Times New Roman" w:cs="Times New Roman"/>
          <w:sz w:val="24"/>
          <w:szCs w:val="24"/>
        </w:rPr>
        <w:t>, mida siseaudiitoril tuleb avaldada seaduse alusel</w:t>
      </w:r>
      <w:r w:rsidR="17BB50CC" w:rsidRPr="002101A6">
        <w:rPr>
          <w:rFonts w:ascii="Times New Roman" w:hAnsi="Times New Roman" w:cs="Times New Roman"/>
          <w:sz w:val="24"/>
          <w:szCs w:val="24"/>
        </w:rPr>
        <w:t>.</w:t>
      </w:r>
      <w:r w:rsidR="000D2250" w:rsidRPr="002101A6">
        <w:rPr>
          <w:rFonts w:ascii="Times New Roman" w:hAnsi="Times New Roman" w:cs="Times New Roman"/>
          <w:sz w:val="24"/>
          <w:szCs w:val="24"/>
        </w:rPr>
        <w:t> </w:t>
      </w:r>
      <w:r w:rsidR="008453D6" w:rsidRPr="008453D6">
        <w:rPr>
          <w:rFonts w:ascii="Times New Roman" w:hAnsi="Times New Roman" w:cs="Times New Roman"/>
          <w:sz w:val="24"/>
          <w:szCs w:val="24"/>
        </w:rPr>
        <w:t>Siseaudiitorid peavad kasutama saadud teavet ainult professionaalsetel eesmärkidel ja kaitsma seda nii sisemise kui välise volitamata juurdepääsu või avalikustamise eest</w:t>
      </w:r>
      <w:r w:rsidR="008453D6">
        <w:rPr>
          <w:rFonts w:ascii="Times New Roman" w:hAnsi="Times New Roman" w:cs="Times New Roman"/>
          <w:sz w:val="24"/>
          <w:szCs w:val="24"/>
        </w:rPr>
        <w:t>.</w:t>
      </w:r>
      <w:r w:rsidR="00147C02" w:rsidRPr="00147C02">
        <w:t xml:space="preserve"> </w:t>
      </w:r>
      <w:r w:rsidR="00147C02" w:rsidRPr="00147C02">
        <w:rPr>
          <w:rFonts w:ascii="Times New Roman" w:hAnsi="Times New Roman" w:cs="Times New Roman"/>
          <w:sz w:val="24"/>
          <w:szCs w:val="24"/>
        </w:rPr>
        <w:t>Konfidentsiaalse</w:t>
      </w:r>
      <w:r w:rsidR="00147C02">
        <w:rPr>
          <w:rFonts w:ascii="Times New Roman" w:hAnsi="Times New Roman" w:cs="Times New Roman"/>
          <w:sz w:val="24"/>
          <w:szCs w:val="24"/>
        </w:rPr>
        <w:t xml:space="preserve"> </w:t>
      </w:r>
      <w:r w:rsidR="00147C02" w:rsidRPr="00147C02">
        <w:rPr>
          <w:rFonts w:ascii="Times New Roman" w:hAnsi="Times New Roman" w:cs="Times New Roman"/>
          <w:sz w:val="24"/>
          <w:szCs w:val="24"/>
        </w:rPr>
        <w:t xml:space="preserve">teabe </w:t>
      </w:r>
      <w:r w:rsidR="00147C02">
        <w:rPr>
          <w:rFonts w:ascii="Times New Roman" w:hAnsi="Times New Roman" w:cs="Times New Roman"/>
          <w:sz w:val="24"/>
          <w:szCs w:val="24"/>
        </w:rPr>
        <w:t xml:space="preserve">lubamatul </w:t>
      </w:r>
      <w:r w:rsidR="00147C02" w:rsidRPr="00147C02">
        <w:rPr>
          <w:rFonts w:ascii="Times New Roman" w:hAnsi="Times New Roman" w:cs="Times New Roman"/>
          <w:sz w:val="24"/>
          <w:szCs w:val="24"/>
        </w:rPr>
        <w:t xml:space="preserve">kasutamisel ja käsitlemisel võivad olla soovimatud tagajärjed, </w:t>
      </w:r>
      <w:r w:rsidR="008E74D1">
        <w:rPr>
          <w:rFonts w:ascii="Times New Roman" w:hAnsi="Times New Roman" w:cs="Times New Roman"/>
          <w:sz w:val="24"/>
          <w:szCs w:val="24"/>
        </w:rPr>
        <w:t>sealhulgas</w:t>
      </w:r>
      <w:r w:rsidR="00147C02" w:rsidRPr="00147C02">
        <w:rPr>
          <w:rFonts w:ascii="Times New Roman" w:hAnsi="Times New Roman" w:cs="Times New Roman"/>
          <w:sz w:val="24"/>
          <w:szCs w:val="24"/>
        </w:rPr>
        <w:t xml:space="preserve"> </w:t>
      </w:r>
      <w:r w:rsidR="00147C02">
        <w:rPr>
          <w:rFonts w:ascii="Times New Roman" w:hAnsi="Times New Roman" w:cs="Times New Roman"/>
          <w:sz w:val="24"/>
          <w:szCs w:val="24"/>
        </w:rPr>
        <w:t xml:space="preserve">asutuse </w:t>
      </w:r>
      <w:r w:rsidR="00147C02" w:rsidRPr="00147C02">
        <w:rPr>
          <w:rFonts w:ascii="Times New Roman" w:hAnsi="Times New Roman" w:cs="Times New Roman"/>
          <w:sz w:val="24"/>
          <w:szCs w:val="24"/>
        </w:rPr>
        <w:t xml:space="preserve">maine kahjustamine </w:t>
      </w:r>
      <w:r w:rsidR="00926DF5">
        <w:rPr>
          <w:rFonts w:ascii="Times New Roman" w:hAnsi="Times New Roman" w:cs="Times New Roman"/>
          <w:sz w:val="24"/>
          <w:szCs w:val="24"/>
        </w:rPr>
        <w:t>ning</w:t>
      </w:r>
      <w:r w:rsidR="00147C02" w:rsidRPr="00147C02">
        <w:rPr>
          <w:rFonts w:ascii="Times New Roman" w:hAnsi="Times New Roman" w:cs="Times New Roman"/>
          <w:sz w:val="24"/>
          <w:szCs w:val="24"/>
        </w:rPr>
        <w:t xml:space="preserve"> </w:t>
      </w:r>
      <w:r w:rsidR="00D86F51">
        <w:rPr>
          <w:rFonts w:ascii="Times New Roman" w:hAnsi="Times New Roman" w:cs="Times New Roman"/>
          <w:sz w:val="24"/>
          <w:szCs w:val="24"/>
        </w:rPr>
        <w:t>sanktsioon</w:t>
      </w:r>
      <w:r w:rsidR="00147C02" w:rsidRPr="00147C02">
        <w:rPr>
          <w:rFonts w:ascii="Times New Roman" w:hAnsi="Times New Roman" w:cs="Times New Roman"/>
          <w:sz w:val="24"/>
          <w:szCs w:val="24"/>
        </w:rPr>
        <w:t xml:space="preserve"> </w:t>
      </w:r>
      <w:r w:rsidR="00D86F51">
        <w:rPr>
          <w:rFonts w:ascii="Times New Roman" w:hAnsi="Times New Roman" w:cs="Times New Roman"/>
          <w:sz w:val="24"/>
          <w:szCs w:val="24"/>
        </w:rPr>
        <w:t xml:space="preserve">sellekohastes </w:t>
      </w:r>
      <w:r w:rsidR="008E74D1">
        <w:rPr>
          <w:rFonts w:ascii="Times New Roman" w:hAnsi="Times New Roman" w:cs="Times New Roman"/>
          <w:sz w:val="24"/>
          <w:szCs w:val="24"/>
        </w:rPr>
        <w:t xml:space="preserve">õigusaktides sätestatud kohustuste </w:t>
      </w:r>
      <w:r w:rsidR="00147C02" w:rsidRPr="00147C02">
        <w:rPr>
          <w:rFonts w:ascii="Times New Roman" w:hAnsi="Times New Roman" w:cs="Times New Roman"/>
          <w:sz w:val="24"/>
          <w:szCs w:val="24"/>
        </w:rPr>
        <w:t xml:space="preserve"> rikkumise eest</w:t>
      </w:r>
      <w:r w:rsidR="008E74D1">
        <w:rPr>
          <w:rFonts w:ascii="Times New Roman" w:hAnsi="Times New Roman" w:cs="Times New Roman"/>
          <w:sz w:val="24"/>
          <w:szCs w:val="24"/>
        </w:rPr>
        <w:t>.</w:t>
      </w:r>
      <w:r w:rsidR="00926DF5" w:rsidRPr="00926DF5">
        <w:t xml:space="preserve"> </w:t>
      </w:r>
      <w:r w:rsidR="00926DF5" w:rsidRPr="00926DF5">
        <w:rPr>
          <w:rFonts w:ascii="Times New Roman" w:hAnsi="Times New Roman" w:cs="Times New Roman"/>
          <w:sz w:val="24"/>
          <w:szCs w:val="24"/>
        </w:rPr>
        <w:t>S</w:t>
      </w:r>
      <w:r w:rsidR="00926DF5">
        <w:rPr>
          <w:rFonts w:ascii="Times New Roman" w:hAnsi="Times New Roman" w:cs="Times New Roman"/>
          <w:sz w:val="24"/>
          <w:szCs w:val="24"/>
        </w:rPr>
        <w:t>ealhulgas peab s</w:t>
      </w:r>
      <w:r w:rsidR="00926DF5" w:rsidRPr="00926DF5">
        <w:rPr>
          <w:rFonts w:ascii="Times New Roman" w:hAnsi="Times New Roman" w:cs="Times New Roman"/>
          <w:sz w:val="24"/>
          <w:szCs w:val="24"/>
        </w:rPr>
        <w:t>iseaudiitor juhtima</w:t>
      </w:r>
      <w:r w:rsidR="00926DF5">
        <w:rPr>
          <w:rFonts w:ascii="Times New Roman" w:hAnsi="Times New Roman" w:cs="Times New Roman"/>
          <w:sz w:val="24"/>
          <w:szCs w:val="24"/>
        </w:rPr>
        <w:t xml:space="preserve"> ka </w:t>
      </w:r>
      <w:r w:rsidR="00926DF5" w:rsidRPr="00926DF5">
        <w:rPr>
          <w:rFonts w:ascii="Times New Roman" w:hAnsi="Times New Roman" w:cs="Times New Roman"/>
          <w:sz w:val="24"/>
          <w:szCs w:val="24"/>
        </w:rPr>
        <w:t>teabe tahtmatu paljastamise või avaldamise riski</w:t>
      </w:r>
      <w:r w:rsidR="00C7507E">
        <w:rPr>
          <w:rFonts w:ascii="Times New Roman" w:hAnsi="Times New Roman" w:cs="Times New Roman"/>
          <w:sz w:val="24"/>
          <w:szCs w:val="24"/>
        </w:rPr>
        <w:t xml:space="preserve"> ning järgima </w:t>
      </w:r>
      <w:r w:rsidR="000D377E">
        <w:rPr>
          <w:rFonts w:ascii="Times New Roman" w:hAnsi="Times New Roman" w:cs="Times New Roman"/>
          <w:sz w:val="24"/>
          <w:szCs w:val="24"/>
        </w:rPr>
        <w:t xml:space="preserve">konfidentsiaalsuskohustuse täitmisel </w:t>
      </w:r>
      <w:r w:rsidR="00926DF5" w:rsidRPr="00926DF5">
        <w:rPr>
          <w:rFonts w:ascii="Times New Roman" w:hAnsi="Times New Roman" w:cs="Times New Roman"/>
          <w:sz w:val="24"/>
          <w:szCs w:val="24"/>
        </w:rPr>
        <w:t>andmekaitse nõudeid</w:t>
      </w:r>
      <w:r w:rsidR="00C7507E">
        <w:rPr>
          <w:rFonts w:ascii="Times New Roman" w:hAnsi="Times New Roman" w:cs="Times New Roman"/>
          <w:sz w:val="24"/>
          <w:szCs w:val="24"/>
        </w:rPr>
        <w:t xml:space="preserve">. </w:t>
      </w:r>
    </w:p>
    <w:p w14:paraId="64C41421" w14:textId="1EF3DE5F" w:rsidR="000D2250" w:rsidRPr="002101A6" w:rsidRDefault="1EFDFBD3" w:rsidP="6C8157BE">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hAnsi="Times New Roman" w:cs="Times New Roman"/>
          <w:b/>
          <w:bCs/>
          <w:sz w:val="24"/>
          <w:szCs w:val="24"/>
        </w:rPr>
        <w:t>VVS</w:t>
      </w:r>
      <w:r w:rsidR="000D2250" w:rsidRPr="002101A6">
        <w:rPr>
          <w:rFonts w:ascii="Times New Roman" w:hAnsi="Times New Roman" w:cs="Times New Roman"/>
          <w:b/>
          <w:bCs/>
          <w:sz w:val="24"/>
          <w:szCs w:val="24"/>
        </w:rPr>
        <w:t xml:space="preserve"> </w:t>
      </w:r>
      <w:r w:rsidRPr="002101A6">
        <w:rPr>
          <w:rFonts w:ascii="Times New Roman" w:hAnsi="Times New Roman" w:cs="Times New Roman"/>
          <w:b/>
          <w:bCs/>
          <w:sz w:val="24"/>
          <w:szCs w:val="24"/>
        </w:rPr>
        <w:t xml:space="preserve">§ </w:t>
      </w:r>
      <w:r w:rsidR="000D2250" w:rsidRPr="002101A6">
        <w:rPr>
          <w:rFonts w:ascii="Times New Roman" w:hAnsi="Times New Roman" w:cs="Times New Roman"/>
          <w:b/>
          <w:bCs/>
          <w:sz w:val="24"/>
          <w:szCs w:val="24"/>
        </w:rPr>
        <w:t>92</w:t>
      </w:r>
      <w:r w:rsidR="000D2250" w:rsidRPr="002101A6">
        <w:rPr>
          <w:rFonts w:ascii="Times New Roman" w:hAnsi="Times New Roman" w:cs="Times New Roman"/>
          <w:b/>
          <w:bCs/>
          <w:sz w:val="24"/>
          <w:szCs w:val="24"/>
          <w:vertAlign w:val="superscript"/>
        </w:rPr>
        <w:t>3</w:t>
      </w:r>
      <w:r w:rsidR="000D2250" w:rsidRPr="002101A6">
        <w:rPr>
          <w:rFonts w:ascii="Times New Roman" w:hAnsi="Times New Roman" w:cs="Times New Roman"/>
          <w:b/>
          <w:bCs/>
          <w:sz w:val="24"/>
          <w:szCs w:val="24"/>
        </w:rPr>
        <w:t xml:space="preserve"> lõike 1 punktid</w:t>
      </w:r>
      <w:r w:rsidR="37BA9C40" w:rsidRPr="002101A6">
        <w:rPr>
          <w:rFonts w:ascii="Times New Roman" w:hAnsi="Times New Roman" w:cs="Times New Roman"/>
          <w:b/>
          <w:bCs/>
          <w:sz w:val="24"/>
          <w:szCs w:val="24"/>
        </w:rPr>
        <w:t>ega</w:t>
      </w:r>
      <w:r w:rsidR="000D2250" w:rsidRPr="002101A6">
        <w:rPr>
          <w:rFonts w:ascii="Times New Roman" w:hAnsi="Times New Roman" w:cs="Times New Roman"/>
          <w:b/>
          <w:bCs/>
          <w:sz w:val="24"/>
          <w:szCs w:val="24"/>
        </w:rPr>
        <w:t xml:space="preserve"> 1 ja 2</w:t>
      </w:r>
      <w:r w:rsidR="000D2250" w:rsidRPr="002101A6">
        <w:rPr>
          <w:rFonts w:ascii="Times New Roman" w:hAnsi="Times New Roman" w:cs="Times New Roman"/>
          <w:sz w:val="24"/>
          <w:szCs w:val="24"/>
        </w:rPr>
        <w:t xml:space="preserve"> muudetakse</w:t>
      </w:r>
      <w:r w:rsidR="49F72228" w:rsidRPr="002101A6">
        <w:rPr>
          <w:rFonts w:ascii="Times New Roman" w:hAnsi="Times New Roman" w:cs="Times New Roman"/>
          <w:sz w:val="24"/>
          <w:szCs w:val="24"/>
        </w:rPr>
        <w:t xml:space="preserve"> </w:t>
      </w:r>
      <w:r w:rsidR="001F72CF" w:rsidRPr="002101A6">
        <w:rPr>
          <w:rFonts w:ascii="Times New Roman" w:hAnsi="Times New Roman" w:cs="Times New Roman"/>
          <w:sz w:val="24"/>
          <w:szCs w:val="24"/>
        </w:rPr>
        <w:t>R</w:t>
      </w:r>
      <w:r w:rsidR="49F72228" w:rsidRPr="002101A6">
        <w:rPr>
          <w:rFonts w:ascii="Times New Roman" w:hAnsi="Times New Roman" w:cs="Times New Roman"/>
          <w:sz w:val="24"/>
          <w:szCs w:val="24"/>
        </w:rPr>
        <w:t>ahandusministeeriumi pädevust täidesaatva riigivõimu asutuse sisekontrolli ja siseaudiitori kutsetegevuse korraldamisel.</w:t>
      </w:r>
      <w:r w:rsidR="055D321B" w:rsidRPr="002101A6">
        <w:rPr>
          <w:rFonts w:ascii="Times New Roman" w:hAnsi="Times New Roman" w:cs="Times New Roman"/>
          <w:sz w:val="24"/>
          <w:szCs w:val="24"/>
        </w:rPr>
        <w:t xml:space="preserve"> </w:t>
      </w:r>
      <w:r w:rsidR="0FC39B34" w:rsidRPr="002101A6">
        <w:rPr>
          <w:rFonts w:ascii="Times New Roman" w:eastAsia="Times New Roman" w:hAnsi="Times New Roman" w:cs="Times New Roman"/>
          <w:color w:val="000000" w:themeColor="text1"/>
          <w:sz w:val="24"/>
          <w:szCs w:val="24"/>
        </w:rPr>
        <w:t xml:space="preserve">Muudatus on asjakohane ja vajalik, kuna aja jooksul on ilmnenud, et </w:t>
      </w:r>
      <w:r w:rsidR="169DC592" w:rsidRPr="002101A6">
        <w:rPr>
          <w:rFonts w:ascii="Times New Roman" w:eastAsia="Times New Roman" w:hAnsi="Times New Roman" w:cs="Times New Roman"/>
          <w:color w:val="000000" w:themeColor="text1"/>
          <w:sz w:val="24"/>
          <w:szCs w:val="24"/>
        </w:rPr>
        <w:t>R</w:t>
      </w:r>
      <w:r w:rsidR="0FC39B34" w:rsidRPr="002101A6">
        <w:rPr>
          <w:rFonts w:ascii="Times New Roman" w:eastAsia="Times New Roman" w:hAnsi="Times New Roman" w:cs="Times New Roman"/>
          <w:color w:val="000000" w:themeColor="text1"/>
          <w:sz w:val="24"/>
          <w:szCs w:val="24"/>
        </w:rPr>
        <w:t xml:space="preserve">ahandusministeeriumil ei ole </w:t>
      </w:r>
      <w:r w:rsidR="055D321B" w:rsidRPr="002101A6">
        <w:rPr>
          <w:rFonts w:ascii="Times New Roman" w:eastAsia="Times New Roman" w:hAnsi="Times New Roman" w:cs="Times New Roman"/>
          <w:color w:val="000000" w:themeColor="text1"/>
          <w:sz w:val="24"/>
          <w:szCs w:val="24"/>
        </w:rPr>
        <w:t xml:space="preserve">sisekontrollisüsteemi rakendamise ja siseaudiitori kutsetegevuse korraldamise koordineerimise, analüüsi ja hindamise kohustust </w:t>
      </w:r>
      <w:r w:rsidR="2CE095D2" w:rsidRPr="002101A6">
        <w:rPr>
          <w:rFonts w:ascii="Times New Roman" w:eastAsia="Times New Roman" w:hAnsi="Times New Roman" w:cs="Times New Roman"/>
          <w:color w:val="000000" w:themeColor="text1"/>
          <w:sz w:val="24"/>
          <w:szCs w:val="24"/>
        </w:rPr>
        <w:t>olnud võimalik</w:t>
      </w:r>
      <w:r w:rsidR="055D321B" w:rsidRPr="002101A6">
        <w:rPr>
          <w:rFonts w:ascii="Times New Roman" w:eastAsia="Times New Roman" w:hAnsi="Times New Roman" w:cs="Times New Roman"/>
          <w:color w:val="000000" w:themeColor="text1"/>
          <w:sz w:val="24"/>
          <w:szCs w:val="24"/>
        </w:rPr>
        <w:t xml:space="preserve"> k</w:t>
      </w:r>
      <w:r w:rsidR="35B8212A" w:rsidRPr="002101A6">
        <w:rPr>
          <w:rFonts w:ascii="Times New Roman" w:eastAsia="Times New Roman" w:hAnsi="Times New Roman" w:cs="Times New Roman"/>
          <w:color w:val="000000" w:themeColor="text1"/>
          <w:sz w:val="24"/>
          <w:szCs w:val="24"/>
        </w:rPr>
        <w:t>a seni täita selleks piisava teabe ja andmestiku puudumise tõttu</w:t>
      </w:r>
      <w:r w:rsidR="69A43E61" w:rsidRPr="002101A6">
        <w:rPr>
          <w:rFonts w:ascii="Times New Roman" w:eastAsia="Times New Roman" w:hAnsi="Times New Roman" w:cs="Times New Roman"/>
          <w:color w:val="000000" w:themeColor="text1"/>
          <w:sz w:val="24"/>
          <w:szCs w:val="24"/>
        </w:rPr>
        <w:t>.</w:t>
      </w:r>
      <w:r w:rsidR="35B8212A" w:rsidRPr="002101A6">
        <w:rPr>
          <w:rFonts w:ascii="Times New Roman" w:eastAsia="Times New Roman" w:hAnsi="Times New Roman" w:cs="Times New Roman"/>
          <w:color w:val="000000" w:themeColor="text1"/>
          <w:sz w:val="24"/>
          <w:szCs w:val="24"/>
        </w:rPr>
        <w:t xml:space="preserve"> </w:t>
      </w:r>
      <w:r w:rsidR="6AD818A7" w:rsidRPr="002101A6">
        <w:rPr>
          <w:rFonts w:ascii="Times New Roman" w:eastAsia="Times New Roman" w:hAnsi="Times New Roman" w:cs="Times New Roman"/>
          <w:color w:val="000000" w:themeColor="text1"/>
          <w:sz w:val="24"/>
          <w:szCs w:val="24"/>
        </w:rPr>
        <w:t xml:space="preserve">Kuna eelnõu kohaselt tunnistatakse kehtetuks </w:t>
      </w:r>
      <w:r w:rsidR="30E10DE8" w:rsidRPr="002101A6">
        <w:rPr>
          <w:rFonts w:ascii="Times New Roman" w:eastAsia="Times New Roman" w:hAnsi="Times New Roman" w:cs="Times New Roman"/>
          <w:color w:val="000000" w:themeColor="text1"/>
          <w:sz w:val="24"/>
          <w:szCs w:val="24"/>
        </w:rPr>
        <w:t xml:space="preserve">siseauditi kohta </w:t>
      </w:r>
      <w:r w:rsidR="055D321B" w:rsidRPr="002101A6">
        <w:rPr>
          <w:rFonts w:ascii="Times New Roman" w:eastAsia="Times New Roman" w:hAnsi="Times New Roman" w:cs="Times New Roman"/>
          <w:color w:val="000000" w:themeColor="text1"/>
          <w:sz w:val="24"/>
          <w:szCs w:val="24"/>
        </w:rPr>
        <w:t>regulaar</w:t>
      </w:r>
      <w:r w:rsidR="11CECDFE" w:rsidRPr="002101A6">
        <w:rPr>
          <w:rFonts w:ascii="Times New Roman" w:eastAsia="Times New Roman" w:hAnsi="Times New Roman" w:cs="Times New Roman"/>
          <w:color w:val="000000" w:themeColor="text1"/>
          <w:sz w:val="24"/>
          <w:szCs w:val="24"/>
        </w:rPr>
        <w:t>s</w:t>
      </w:r>
      <w:r w:rsidR="055D321B" w:rsidRPr="002101A6">
        <w:rPr>
          <w:rFonts w:ascii="Times New Roman" w:eastAsia="Times New Roman" w:hAnsi="Times New Roman" w:cs="Times New Roman"/>
          <w:color w:val="000000" w:themeColor="text1"/>
          <w:sz w:val="24"/>
          <w:szCs w:val="24"/>
        </w:rPr>
        <w:t>e aruandlus</w:t>
      </w:r>
      <w:r w:rsidR="0B8AA679" w:rsidRPr="002101A6">
        <w:rPr>
          <w:rFonts w:ascii="Times New Roman" w:eastAsia="Times New Roman" w:hAnsi="Times New Roman" w:cs="Times New Roman"/>
          <w:color w:val="000000" w:themeColor="text1"/>
          <w:sz w:val="24"/>
          <w:szCs w:val="24"/>
        </w:rPr>
        <w:t>e</w:t>
      </w:r>
      <w:r w:rsidR="055D321B" w:rsidRPr="002101A6">
        <w:rPr>
          <w:rFonts w:ascii="Times New Roman" w:eastAsia="Times New Roman" w:hAnsi="Times New Roman" w:cs="Times New Roman"/>
          <w:color w:val="000000" w:themeColor="text1"/>
          <w:sz w:val="24"/>
          <w:szCs w:val="24"/>
        </w:rPr>
        <w:t xml:space="preserve"> ja kvaliteedihindamise </w:t>
      </w:r>
      <w:r w:rsidR="22EFB4D7" w:rsidRPr="002101A6">
        <w:rPr>
          <w:rFonts w:ascii="Times New Roman" w:eastAsia="Times New Roman" w:hAnsi="Times New Roman" w:cs="Times New Roman"/>
          <w:color w:val="000000" w:themeColor="text1"/>
          <w:sz w:val="24"/>
          <w:szCs w:val="24"/>
        </w:rPr>
        <w:t xml:space="preserve">esitamise </w:t>
      </w:r>
      <w:r w:rsidR="7107CE89" w:rsidRPr="002101A6">
        <w:rPr>
          <w:rFonts w:ascii="Times New Roman" w:eastAsia="Times New Roman" w:hAnsi="Times New Roman" w:cs="Times New Roman"/>
          <w:color w:val="000000" w:themeColor="text1"/>
          <w:sz w:val="24"/>
          <w:szCs w:val="24"/>
        </w:rPr>
        <w:t xml:space="preserve">kohustus, siis kahaneb </w:t>
      </w:r>
      <w:r w:rsidR="7263D3DC" w:rsidRPr="002101A6">
        <w:rPr>
          <w:rFonts w:ascii="Times New Roman" w:eastAsia="Times New Roman" w:hAnsi="Times New Roman" w:cs="Times New Roman"/>
          <w:color w:val="000000" w:themeColor="text1"/>
          <w:sz w:val="24"/>
          <w:szCs w:val="24"/>
        </w:rPr>
        <w:t xml:space="preserve">Rahandusministeeriumil </w:t>
      </w:r>
      <w:r w:rsidR="355C2192" w:rsidRPr="002101A6">
        <w:rPr>
          <w:rFonts w:ascii="Times New Roman" w:eastAsia="Times New Roman" w:hAnsi="Times New Roman" w:cs="Times New Roman"/>
          <w:color w:val="000000" w:themeColor="text1"/>
          <w:sz w:val="24"/>
          <w:szCs w:val="24"/>
        </w:rPr>
        <w:t xml:space="preserve">kehtivas seaduses sätestatud kohustuste täitmise võimalus veelgi. </w:t>
      </w:r>
      <w:r w:rsidR="289B31FA" w:rsidRPr="002101A6">
        <w:rPr>
          <w:rFonts w:ascii="Times New Roman" w:eastAsia="Times New Roman" w:hAnsi="Times New Roman" w:cs="Times New Roman"/>
          <w:color w:val="000000" w:themeColor="text1"/>
          <w:sz w:val="24"/>
          <w:szCs w:val="24"/>
        </w:rPr>
        <w:t>Samas ei ole ka vajadust tsentraalselt koordineerida</w:t>
      </w:r>
      <w:r w:rsidR="5F992CF8" w:rsidRPr="002101A6">
        <w:rPr>
          <w:rFonts w:ascii="Times New Roman" w:eastAsia="Times New Roman" w:hAnsi="Times New Roman" w:cs="Times New Roman"/>
          <w:color w:val="000000" w:themeColor="text1"/>
          <w:sz w:val="24"/>
          <w:szCs w:val="24"/>
        </w:rPr>
        <w:t xml:space="preserve"> ja analüüsida</w:t>
      </w:r>
      <w:r w:rsidR="289B31FA" w:rsidRPr="002101A6">
        <w:rPr>
          <w:rFonts w:ascii="Times New Roman" w:eastAsia="Times New Roman" w:hAnsi="Times New Roman" w:cs="Times New Roman"/>
          <w:color w:val="000000" w:themeColor="text1"/>
          <w:sz w:val="24"/>
          <w:szCs w:val="24"/>
        </w:rPr>
        <w:t xml:space="preserve"> täidesaatva riigivõimu asutuste sisekontrollisüsteemi rakendamist,</w:t>
      </w:r>
      <w:r w:rsidR="2E98509D" w:rsidRPr="002101A6">
        <w:rPr>
          <w:rFonts w:ascii="Times New Roman" w:eastAsia="Times New Roman" w:hAnsi="Times New Roman" w:cs="Times New Roman"/>
          <w:color w:val="000000" w:themeColor="text1"/>
          <w:sz w:val="24"/>
          <w:szCs w:val="24"/>
        </w:rPr>
        <w:t xml:space="preserve"> </w:t>
      </w:r>
      <w:r w:rsidR="289B31FA" w:rsidRPr="002101A6">
        <w:rPr>
          <w:rFonts w:ascii="Times New Roman" w:eastAsia="Times New Roman" w:hAnsi="Times New Roman" w:cs="Times New Roman"/>
          <w:color w:val="000000" w:themeColor="text1"/>
          <w:sz w:val="24"/>
          <w:szCs w:val="24"/>
        </w:rPr>
        <w:t>siseaudiitori kutsetegevuse korraldamist</w:t>
      </w:r>
      <w:r w:rsidR="752D138B" w:rsidRPr="002101A6">
        <w:rPr>
          <w:rFonts w:ascii="Times New Roman" w:eastAsia="Times New Roman" w:hAnsi="Times New Roman" w:cs="Times New Roman"/>
          <w:color w:val="000000" w:themeColor="text1"/>
          <w:sz w:val="24"/>
          <w:szCs w:val="24"/>
        </w:rPr>
        <w:t xml:space="preserve"> ega </w:t>
      </w:r>
      <w:r w:rsidR="25048AA4" w:rsidRPr="002101A6">
        <w:rPr>
          <w:rFonts w:ascii="Times New Roman" w:eastAsia="Times New Roman" w:hAnsi="Times New Roman" w:cs="Times New Roman"/>
          <w:color w:val="000000" w:themeColor="text1"/>
          <w:sz w:val="24"/>
          <w:szCs w:val="24"/>
        </w:rPr>
        <w:t>sell</w:t>
      </w:r>
      <w:r w:rsidR="289B31FA" w:rsidRPr="002101A6">
        <w:rPr>
          <w:rFonts w:ascii="Times New Roman" w:eastAsia="Times New Roman" w:hAnsi="Times New Roman" w:cs="Times New Roman"/>
          <w:color w:val="000000" w:themeColor="text1"/>
          <w:sz w:val="24"/>
          <w:szCs w:val="24"/>
        </w:rPr>
        <w:t>e hindamist.</w:t>
      </w:r>
      <w:r w:rsidR="7A9F5D13" w:rsidRPr="002101A6">
        <w:rPr>
          <w:rFonts w:ascii="Times New Roman" w:eastAsia="Times New Roman" w:hAnsi="Times New Roman" w:cs="Times New Roman"/>
          <w:color w:val="000000" w:themeColor="text1"/>
          <w:sz w:val="24"/>
          <w:szCs w:val="24"/>
        </w:rPr>
        <w:t xml:space="preserve"> Ka IIA on rõhutanud, et riigi sekkumine siseauditi kutsealasse on pigem segadust tekitav ja ebavajalik. </w:t>
      </w:r>
      <w:r w:rsidR="5C85AF91" w:rsidRPr="002101A6">
        <w:rPr>
          <w:rFonts w:ascii="Times New Roman" w:eastAsia="Times New Roman" w:hAnsi="Times New Roman" w:cs="Times New Roman"/>
          <w:color w:val="000000" w:themeColor="text1"/>
          <w:sz w:val="24"/>
          <w:szCs w:val="24"/>
        </w:rPr>
        <w:t xml:space="preserve">Kuna Rahandusministeeriumi </w:t>
      </w:r>
      <w:r w:rsidR="2991B9BB" w:rsidRPr="002101A6">
        <w:rPr>
          <w:rFonts w:ascii="Times New Roman" w:eastAsia="Times New Roman" w:hAnsi="Times New Roman" w:cs="Times New Roman"/>
          <w:color w:val="000000" w:themeColor="text1"/>
          <w:sz w:val="24"/>
          <w:szCs w:val="24"/>
        </w:rPr>
        <w:t xml:space="preserve">kehtiv </w:t>
      </w:r>
      <w:r w:rsidR="5C85AF91" w:rsidRPr="002101A6">
        <w:rPr>
          <w:rFonts w:ascii="Times New Roman" w:eastAsia="Times New Roman" w:hAnsi="Times New Roman" w:cs="Times New Roman"/>
          <w:color w:val="000000" w:themeColor="text1"/>
          <w:sz w:val="24"/>
          <w:szCs w:val="24"/>
        </w:rPr>
        <w:t xml:space="preserve">pädevus täidesaatva riigivõimu asutuste sisekontrolli ja siseaudiitori kutsetegevuse korraldamisel </w:t>
      </w:r>
      <w:r w:rsidR="7845F79A" w:rsidRPr="002101A6">
        <w:rPr>
          <w:rFonts w:ascii="Times New Roman" w:eastAsia="Times New Roman" w:hAnsi="Times New Roman" w:cs="Times New Roman"/>
          <w:color w:val="000000" w:themeColor="text1"/>
          <w:sz w:val="24"/>
          <w:szCs w:val="24"/>
        </w:rPr>
        <w:t xml:space="preserve">on osutunud ebavajalikuks, siis sätestataksegi </w:t>
      </w:r>
      <w:r w:rsidR="7D5D8697" w:rsidRPr="002101A6">
        <w:rPr>
          <w:rFonts w:ascii="Times New Roman" w:eastAsia="Times New Roman" w:hAnsi="Times New Roman" w:cs="Times New Roman"/>
          <w:color w:val="000000" w:themeColor="text1"/>
          <w:sz w:val="24"/>
          <w:szCs w:val="24"/>
        </w:rPr>
        <w:t>talle asjakohasem juhendite</w:t>
      </w:r>
      <w:r w:rsidR="0B2BBD95" w:rsidRPr="002101A6">
        <w:rPr>
          <w:rFonts w:ascii="Times New Roman" w:eastAsia="Times New Roman" w:hAnsi="Times New Roman" w:cs="Times New Roman"/>
          <w:color w:val="000000" w:themeColor="text1"/>
          <w:sz w:val="24"/>
          <w:szCs w:val="24"/>
        </w:rPr>
        <w:t xml:space="preserve"> koostamise</w:t>
      </w:r>
      <w:r w:rsidR="7D5D8697" w:rsidRPr="002101A6">
        <w:rPr>
          <w:rFonts w:ascii="Times New Roman" w:eastAsia="Times New Roman" w:hAnsi="Times New Roman" w:cs="Times New Roman"/>
          <w:color w:val="000000" w:themeColor="text1"/>
          <w:sz w:val="24"/>
          <w:szCs w:val="24"/>
        </w:rPr>
        <w:t xml:space="preserve"> ja nõuannete andmise kohustus.  </w:t>
      </w:r>
    </w:p>
    <w:p w14:paraId="68C8C500" w14:textId="0CA6AD85" w:rsidR="000D2250" w:rsidRPr="002101A6" w:rsidRDefault="49F72228" w:rsidP="000D2250">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Punktiga 1 kohustatakse </w:t>
      </w:r>
      <w:r w:rsidR="001F72CF" w:rsidRPr="002101A6">
        <w:rPr>
          <w:rFonts w:ascii="Times New Roman" w:hAnsi="Times New Roman" w:cs="Times New Roman"/>
          <w:sz w:val="24"/>
          <w:szCs w:val="24"/>
        </w:rPr>
        <w:t>R</w:t>
      </w:r>
      <w:r w:rsidRPr="002101A6">
        <w:rPr>
          <w:rFonts w:ascii="Times New Roman" w:hAnsi="Times New Roman" w:cs="Times New Roman"/>
          <w:sz w:val="24"/>
          <w:szCs w:val="24"/>
        </w:rPr>
        <w:t>ahandusministeeriumi andma</w:t>
      </w:r>
      <w:r w:rsidR="000D2250" w:rsidRPr="002101A6">
        <w:rPr>
          <w:rFonts w:ascii="Times New Roman" w:hAnsi="Times New Roman" w:cs="Times New Roman"/>
          <w:sz w:val="24"/>
          <w:szCs w:val="24"/>
        </w:rPr>
        <w:t xml:space="preserve"> juhendeid täidesaatva riigivõimu asutuste sisekontrollisüsteemi rakendamiseks</w:t>
      </w:r>
      <w:r w:rsidR="64D6B920" w:rsidRPr="002101A6">
        <w:rPr>
          <w:rFonts w:ascii="Times New Roman" w:hAnsi="Times New Roman" w:cs="Times New Roman"/>
          <w:sz w:val="24"/>
          <w:szCs w:val="24"/>
        </w:rPr>
        <w:t xml:space="preserve">. </w:t>
      </w:r>
    </w:p>
    <w:p w14:paraId="793A7075" w14:textId="3541127D" w:rsidR="000D2250" w:rsidRPr="002101A6" w:rsidRDefault="64D6B920" w:rsidP="000D2250">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Punktis 2 sätestatakse Rahandusministeeriumi </w:t>
      </w:r>
      <w:r w:rsidR="000D2250" w:rsidRPr="002101A6">
        <w:rPr>
          <w:rFonts w:ascii="Times New Roman" w:hAnsi="Times New Roman" w:cs="Times New Roman"/>
          <w:sz w:val="24"/>
          <w:szCs w:val="24"/>
        </w:rPr>
        <w:t>nõu</w:t>
      </w:r>
      <w:r w:rsidR="600FC741" w:rsidRPr="002101A6">
        <w:rPr>
          <w:rFonts w:ascii="Times New Roman" w:hAnsi="Times New Roman" w:cs="Times New Roman"/>
          <w:sz w:val="24"/>
          <w:szCs w:val="24"/>
        </w:rPr>
        <w:t>andev roll ning kohustatakse nõustama</w:t>
      </w:r>
      <w:r w:rsidR="000D2250" w:rsidRPr="002101A6">
        <w:rPr>
          <w:rFonts w:ascii="Times New Roman" w:hAnsi="Times New Roman" w:cs="Times New Roman"/>
          <w:sz w:val="24"/>
          <w:szCs w:val="24"/>
        </w:rPr>
        <w:t xml:space="preserve"> täidesaatva riigivõimu asutusi siseauditiga seotud küsimustes.</w:t>
      </w:r>
    </w:p>
    <w:p w14:paraId="3D028614" w14:textId="77777777" w:rsidR="00917EC9" w:rsidRPr="002101A6" w:rsidRDefault="00917EC9" w:rsidP="0013574B">
      <w:pPr>
        <w:spacing w:before="120" w:after="120" w:line="240" w:lineRule="auto"/>
        <w:jc w:val="both"/>
        <w:rPr>
          <w:rFonts w:ascii="Times New Roman" w:hAnsi="Times New Roman" w:cs="Times New Roman"/>
          <w:b/>
          <w:bCs/>
          <w:sz w:val="24"/>
          <w:szCs w:val="24"/>
        </w:rPr>
      </w:pPr>
    </w:p>
    <w:p w14:paraId="3006ABCE" w14:textId="75AA3F7F" w:rsidR="007D0E54" w:rsidRPr="002101A6" w:rsidRDefault="008720A0" w:rsidP="0035199A">
      <w:pPr>
        <w:rPr>
          <w:rFonts w:ascii="Times New Roman" w:hAnsi="Times New Roman" w:cs="Times New Roman"/>
          <w:b/>
          <w:bCs/>
          <w:sz w:val="24"/>
          <w:szCs w:val="24"/>
        </w:rPr>
      </w:pPr>
      <w:r w:rsidRPr="002101A6">
        <w:rPr>
          <w:rFonts w:ascii="Times New Roman" w:hAnsi="Times New Roman" w:cs="Times New Roman"/>
          <w:b/>
          <w:bCs/>
          <w:sz w:val="24"/>
          <w:szCs w:val="24"/>
        </w:rPr>
        <w:t xml:space="preserve">§ </w:t>
      </w:r>
      <w:r w:rsidR="007D0E54" w:rsidRPr="002101A6">
        <w:rPr>
          <w:rFonts w:ascii="Times New Roman" w:hAnsi="Times New Roman" w:cs="Times New Roman"/>
          <w:b/>
          <w:bCs/>
          <w:sz w:val="24"/>
          <w:szCs w:val="24"/>
        </w:rPr>
        <w:t>2</w:t>
      </w:r>
      <w:r w:rsidR="00C64ECE" w:rsidRPr="002101A6">
        <w:rPr>
          <w:rFonts w:ascii="Times New Roman" w:hAnsi="Times New Roman" w:cs="Times New Roman"/>
          <w:b/>
          <w:bCs/>
          <w:sz w:val="24"/>
          <w:szCs w:val="24"/>
        </w:rPr>
        <w:t>.</w:t>
      </w:r>
      <w:r w:rsidRPr="002101A6">
        <w:rPr>
          <w:rFonts w:ascii="Times New Roman" w:hAnsi="Times New Roman" w:cs="Times New Roman"/>
          <w:b/>
          <w:bCs/>
          <w:sz w:val="24"/>
          <w:szCs w:val="24"/>
        </w:rPr>
        <w:t xml:space="preserve"> A</w:t>
      </w:r>
      <w:r w:rsidR="007D0E54" w:rsidRPr="002101A6">
        <w:rPr>
          <w:rFonts w:ascii="Times New Roman" w:hAnsi="Times New Roman" w:cs="Times New Roman"/>
          <w:b/>
          <w:bCs/>
          <w:sz w:val="24"/>
          <w:szCs w:val="24"/>
        </w:rPr>
        <w:t>udiitortegevuse seadus</w:t>
      </w:r>
      <w:r w:rsidRPr="002101A6">
        <w:rPr>
          <w:rFonts w:ascii="Times New Roman" w:hAnsi="Times New Roman" w:cs="Times New Roman"/>
          <w:b/>
          <w:bCs/>
          <w:sz w:val="24"/>
          <w:szCs w:val="24"/>
        </w:rPr>
        <w:t>e muudatused</w:t>
      </w:r>
      <w:bookmarkEnd w:id="19"/>
    </w:p>
    <w:p w14:paraId="75FDCE76" w14:textId="61FB81CD" w:rsidR="002E0E15" w:rsidRPr="002101A6" w:rsidRDefault="72F93259" w:rsidP="6C8157BE">
      <w:pPr>
        <w:spacing w:before="120" w:after="120" w:line="240" w:lineRule="auto"/>
        <w:jc w:val="both"/>
        <w:rPr>
          <w:rFonts w:ascii="Times New Roman" w:eastAsia="Times New Roman" w:hAnsi="Times New Roman" w:cs="Times New Roman"/>
          <w:color w:val="000000" w:themeColor="text1"/>
          <w:sz w:val="24"/>
          <w:szCs w:val="24"/>
        </w:rPr>
      </w:pPr>
      <w:commentRangeStart w:id="22"/>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w:t>
      </w:r>
      <w:bookmarkStart w:id="23" w:name="_Hlk152251258"/>
      <w:bookmarkStart w:id="24" w:name="_Hlk150243764"/>
      <w:r w:rsidR="002E0E15" w:rsidRPr="002101A6">
        <w:rPr>
          <w:rFonts w:ascii="Times New Roman" w:hAnsi="Times New Roman" w:cs="Times New Roman"/>
          <w:b/>
          <w:bCs/>
          <w:sz w:val="24"/>
          <w:szCs w:val="24"/>
        </w:rPr>
        <w:t xml:space="preserve"> 1 punktid 4 ja 5, § 5, § 6, § 16 lõike 2 punktid 5–7, § 19 lõike 1 punkt 4, § 20 lõike 2 punkt 2, § 20 lõiked 5 ja 5</w:t>
      </w:r>
      <w:r w:rsidR="002E0E15" w:rsidRPr="002101A6">
        <w:rPr>
          <w:rFonts w:ascii="Times New Roman" w:hAnsi="Times New Roman" w:cs="Times New Roman"/>
          <w:b/>
          <w:bCs/>
          <w:sz w:val="24"/>
          <w:szCs w:val="24"/>
          <w:vertAlign w:val="superscript"/>
        </w:rPr>
        <w:t>1</w:t>
      </w:r>
      <w:r w:rsidR="002E0E15" w:rsidRPr="002101A6">
        <w:rPr>
          <w:rFonts w:ascii="Times New Roman" w:hAnsi="Times New Roman" w:cs="Times New Roman"/>
          <w:b/>
          <w:bCs/>
          <w:sz w:val="24"/>
          <w:szCs w:val="24"/>
        </w:rPr>
        <w:t xml:space="preserve">, § 21 lõige 5, </w:t>
      </w:r>
      <w:r w:rsidR="00C06BCC">
        <w:rPr>
          <w:rFonts w:ascii="Times New Roman" w:hAnsi="Times New Roman" w:cs="Times New Roman"/>
          <w:b/>
          <w:bCs/>
          <w:sz w:val="24"/>
          <w:szCs w:val="24"/>
        </w:rPr>
        <w:t>4. ja 5. peatükk</w:t>
      </w:r>
      <w:r w:rsidR="002E0E15" w:rsidRPr="002101A6">
        <w:rPr>
          <w:rFonts w:ascii="Times New Roman" w:hAnsi="Times New Roman" w:cs="Times New Roman"/>
          <w:b/>
          <w:bCs/>
          <w:sz w:val="24"/>
          <w:szCs w:val="24"/>
        </w:rPr>
        <w:t>, § 121 lõiked 5 ja 6, § 123 lõike 1 punktid 6–9, § 123 lõiked 2–4, § 130 lõike 1 punkt 4, § 132 lõige 5 ja § 159</w:t>
      </w:r>
      <w:r w:rsidR="002E0E15" w:rsidRPr="002101A6">
        <w:rPr>
          <w:rFonts w:ascii="Times New Roman" w:hAnsi="Times New Roman" w:cs="Times New Roman"/>
          <w:sz w:val="24"/>
          <w:szCs w:val="24"/>
        </w:rPr>
        <w:t xml:space="preserve"> tunnistatakse kehtetuks</w:t>
      </w:r>
      <w:commentRangeEnd w:id="22"/>
      <w:r w:rsidR="001C4EC0">
        <w:rPr>
          <w:rStyle w:val="Kommentaariviide"/>
        </w:rPr>
        <w:commentReference w:id="22"/>
      </w:r>
      <w:r w:rsidR="1D2A3643" w:rsidRPr="002101A6">
        <w:rPr>
          <w:rFonts w:ascii="Times New Roman" w:hAnsi="Times New Roman" w:cs="Times New Roman"/>
          <w:sz w:val="24"/>
          <w:szCs w:val="24"/>
        </w:rPr>
        <w:t xml:space="preserve">, kuna juurdepääs siseaudiitori kutsele antakse vabaks. </w:t>
      </w:r>
      <w:r w:rsidR="0BCDF32A" w:rsidRPr="002101A6">
        <w:rPr>
          <w:rFonts w:ascii="Times New Roman" w:hAnsi="Times New Roman" w:cs="Times New Roman"/>
          <w:sz w:val="24"/>
          <w:szCs w:val="24"/>
        </w:rPr>
        <w:t xml:space="preserve">Seetõttu tunnistatakse kehtetuks </w:t>
      </w:r>
      <w:r w:rsidR="002E0E15" w:rsidRPr="002101A6">
        <w:rPr>
          <w:rFonts w:ascii="Times New Roman" w:hAnsi="Times New Roman" w:cs="Times New Roman"/>
          <w:sz w:val="24"/>
          <w:szCs w:val="24"/>
        </w:rPr>
        <w:t> </w:t>
      </w:r>
      <w:r w:rsidR="591E7B21" w:rsidRPr="002101A6">
        <w:rPr>
          <w:rFonts w:ascii="Times New Roman" w:hAnsi="Times New Roman" w:cs="Times New Roman"/>
          <w:sz w:val="24"/>
          <w:szCs w:val="24"/>
        </w:rPr>
        <w:t>kõik siseauditit reguleerivad õigusnormid</w:t>
      </w:r>
      <w:r w:rsidR="62379B63" w:rsidRPr="002101A6">
        <w:rPr>
          <w:rFonts w:ascii="Times New Roman" w:hAnsi="Times New Roman" w:cs="Times New Roman"/>
          <w:sz w:val="24"/>
          <w:szCs w:val="24"/>
        </w:rPr>
        <w:t>, sealhulgas kutse andmise eeldused ja kutse säilitamisele kehtestatud nõuded. Muud</w:t>
      </w:r>
      <w:r w:rsidR="036DB7F5" w:rsidRPr="002101A6">
        <w:rPr>
          <w:rFonts w:ascii="Times New Roman" w:hAnsi="Times New Roman" w:cs="Times New Roman"/>
          <w:sz w:val="24"/>
          <w:szCs w:val="24"/>
        </w:rPr>
        <w:t xml:space="preserve">atuse tulemusena </w:t>
      </w:r>
      <w:r w:rsidR="60329AF1" w:rsidRPr="002101A6">
        <w:rPr>
          <w:rFonts w:ascii="Times New Roman" w:eastAsia="Times New Roman" w:hAnsi="Times New Roman" w:cs="Times New Roman"/>
          <w:color w:val="000000" w:themeColor="text1"/>
          <w:sz w:val="24"/>
          <w:szCs w:val="24"/>
        </w:rPr>
        <w:t>võib iga isik töötada siseaudiitorina, eriti valdkondades, milles ta on pädev</w:t>
      </w:r>
      <w:r w:rsidR="692883F1" w:rsidRPr="002101A6">
        <w:rPr>
          <w:rFonts w:ascii="Times New Roman" w:eastAsia="Times New Roman" w:hAnsi="Times New Roman" w:cs="Times New Roman"/>
          <w:color w:val="000000" w:themeColor="text1"/>
          <w:sz w:val="24"/>
          <w:szCs w:val="24"/>
        </w:rPr>
        <w:t>.</w:t>
      </w:r>
    </w:p>
    <w:p w14:paraId="38D40926" w14:textId="10971F21" w:rsidR="002E0E15" w:rsidRPr="002101A6" w:rsidRDefault="46EAF6B4" w:rsidP="002E0E15">
      <w:pPr>
        <w:spacing w:before="120" w:after="120" w:line="240" w:lineRule="auto"/>
        <w:jc w:val="both"/>
        <w:rPr>
          <w:rFonts w:ascii="Times New Roman" w:hAnsi="Times New Roman" w:cs="Times New Roman"/>
          <w:sz w:val="24"/>
          <w:szCs w:val="24"/>
        </w:rPr>
      </w:pPr>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w:t>
      </w:r>
      <w:r w:rsidR="002E0E15" w:rsidRPr="002101A6">
        <w:rPr>
          <w:rFonts w:ascii="Times New Roman" w:hAnsi="Times New Roman" w:cs="Times New Roman"/>
          <w:b/>
          <w:bCs/>
          <w:sz w:val="24"/>
          <w:szCs w:val="24"/>
        </w:rPr>
        <w:t xml:space="preserve"> 1 punkti 8 </w:t>
      </w:r>
      <w:r w:rsidR="12FA0117" w:rsidRPr="002101A6">
        <w:rPr>
          <w:rFonts w:ascii="Times New Roman" w:hAnsi="Times New Roman" w:cs="Times New Roman"/>
          <w:sz w:val="24"/>
          <w:szCs w:val="24"/>
        </w:rPr>
        <w:t>muudatus</w:t>
      </w:r>
      <w:r w:rsidR="1780AE36" w:rsidRPr="002101A6">
        <w:rPr>
          <w:rFonts w:ascii="Times New Roman" w:hAnsi="Times New Roman" w:cs="Times New Roman"/>
          <w:sz w:val="24"/>
          <w:szCs w:val="24"/>
        </w:rPr>
        <w:t xml:space="preserve"> tuleneb si</w:t>
      </w:r>
      <w:r w:rsidR="12FA0117" w:rsidRPr="002101A6">
        <w:rPr>
          <w:rFonts w:ascii="Times New Roman" w:hAnsi="Times New Roman" w:cs="Times New Roman"/>
          <w:sz w:val="24"/>
          <w:szCs w:val="24"/>
        </w:rPr>
        <w:t xml:space="preserve">seauditi </w:t>
      </w:r>
      <w:r w:rsidR="54867CA6" w:rsidRPr="002101A6">
        <w:rPr>
          <w:rFonts w:ascii="Times New Roman" w:hAnsi="Times New Roman" w:cs="Times New Roman"/>
          <w:sz w:val="24"/>
          <w:szCs w:val="24"/>
        </w:rPr>
        <w:t xml:space="preserve">regulatsiooni kehtetuks tunnistamisest. Seetõttu </w:t>
      </w:r>
      <w:r w:rsidR="20168A18" w:rsidRPr="002101A6">
        <w:rPr>
          <w:rFonts w:ascii="Times New Roman" w:hAnsi="Times New Roman" w:cs="Times New Roman"/>
          <w:sz w:val="24"/>
          <w:szCs w:val="24"/>
        </w:rPr>
        <w:t>tuleb nimetatud sättest jätta välja t</w:t>
      </w:r>
      <w:r w:rsidR="002E0E15" w:rsidRPr="002101A6">
        <w:rPr>
          <w:rFonts w:ascii="Times New Roman" w:hAnsi="Times New Roman" w:cs="Times New Roman"/>
          <w:sz w:val="24"/>
          <w:szCs w:val="24"/>
        </w:rPr>
        <w:t>ekstiosa „siseaudiitorite,“</w:t>
      </w:r>
      <w:r w:rsidR="23BFF904" w:rsidRPr="002101A6">
        <w:rPr>
          <w:rFonts w:ascii="Times New Roman" w:hAnsi="Times New Roman" w:cs="Times New Roman"/>
          <w:sz w:val="24"/>
          <w:szCs w:val="24"/>
        </w:rPr>
        <w:t>, kuna seadus ei reguleeri edaspidi siseaudiitori üle järelevalve teostamise aluseid.</w:t>
      </w:r>
    </w:p>
    <w:p w14:paraId="106AC9B7" w14:textId="45263EA8" w:rsidR="002E0E15" w:rsidRPr="002101A6" w:rsidRDefault="0337648D" w:rsidP="002E0E15">
      <w:pPr>
        <w:spacing w:before="120" w:after="120" w:line="240" w:lineRule="auto"/>
        <w:jc w:val="both"/>
        <w:rPr>
          <w:rFonts w:ascii="Times New Roman" w:hAnsi="Times New Roman" w:cs="Times New Roman"/>
          <w:sz w:val="24"/>
          <w:szCs w:val="24"/>
        </w:rPr>
      </w:pPr>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w:t>
      </w:r>
      <w:r w:rsidR="002E0E15" w:rsidRPr="002101A6">
        <w:rPr>
          <w:rFonts w:ascii="Times New Roman" w:hAnsi="Times New Roman" w:cs="Times New Roman"/>
          <w:b/>
          <w:bCs/>
          <w:sz w:val="24"/>
          <w:szCs w:val="24"/>
        </w:rPr>
        <w:t xml:space="preserve"> 19 lõike 3</w:t>
      </w:r>
      <w:r w:rsidR="002E0E15" w:rsidRPr="002101A6">
        <w:rPr>
          <w:rFonts w:ascii="Times New Roman" w:hAnsi="Times New Roman" w:cs="Times New Roman"/>
          <w:sz w:val="24"/>
          <w:szCs w:val="24"/>
        </w:rPr>
        <w:t xml:space="preserve"> </w:t>
      </w:r>
      <w:r w:rsidR="375A12FE" w:rsidRPr="002101A6">
        <w:rPr>
          <w:rFonts w:ascii="Times New Roman" w:hAnsi="Times New Roman" w:cs="Times New Roman"/>
          <w:sz w:val="24"/>
          <w:szCs w:val="24"/>
        </w:rPr>
        <w:t xml:space="preserve">muudatusega </w:t>
      </w:r>
      <w:r w:rsidR="5814BCE4" w:rsidRPr="002101A6">
        <w:rPr>
          <w:rFonts w:ascii="Times New Roman" w:hAnsi="Times New Roman" w:cs="Times New Roman"/>
          <w:sz w:val="24"/>
          <w:szCs w:val="24"/>
        </w:rPr>
        <w:t>väli</w:t>
      </w:r>
      <w:r w:rsidR="375A12FE" w:rsidRPr="002101A6">
        <w:rPr>
          <w:rFonts w:ascii="Times New Roman" w:hAnsi="Times New Roman" w:cs="Times New Roman"/>
          <w:sz w:val="24"/>
          <w:szCs w:val="24"/>
        </w:rPr>
        <w:t>statakse kutseeksami</w:t>
      </w:r>
      <w:r w:rsidR="6508856E" w:rsidRPr="002101A6">
        <w:rPr>
          <w:rFonts w:ascii="Times New Roman" w:hAnsi="Times New Roman" w:cs="Times New Roman"/>
          <w:sz w:val="24"/>
          <w:szCs w:val="24"/>
        </w:rPr>
        <w:t xml:space="preserve"> raames kirjutatud essee alusel eksamineeritava isiksuseomaduste sobivuse hindamine siseaudiitori </w:t>
      </w:r>
      <w:r w:rsidR="7139F725" w:rsidRPr="002101A6">
        <w:rPr>
          <w:rFonts w:ascii="Times New Roman" w:hAnsi="Times New Roman" w:cs="Times New Roman"/>
          <w:sz w:val="24"/>
          <w:szCs w:val="24"/>
        </w:rPr>
        <w:t xml:space="preserve">kutsetegevuseks. Muudatus tuleneb asjaolust, et juurdepääs siseaudiitori kutsele antakse vabaks, mistõttu </w:t>
      </w:r>
      <w:r w:rsidR="7A667A88" w:rsidRPr="002101A6">
        <w:rPr>
          <w:rFonts w:ascii="Times New Roman" w:hAnsi="Times New Roman" w:cs="Times New Roman"/>
          <w:sz w:val="24"/>
          <w:szCs w:val="24"/>
        </w:rPr>
        <w:t xml:space="preserve">ei kohaldata edaspidi kutse saamise eeldusena kutseeksami sooritamise kohustust. Seetõttu </w:t>
      </w:r>
      <w:r w:rsidR="002E0E15" w:rsidRPr="002101A6">
        <w:rPr>
          <w:rFonts w:ascii="Times New Roman" w:hAnsi="Times New Roman" w:cs="Times New Roman"/>
          <w:sz w:val="24"/>
          <w:szCs w:val="24"/>
        </w:rPr>
        <w:t xml:space="preserve">jäetakse </w:t>
      </w:r>
      <w:r w:rsidR="11D1F93D" w:rsidRPr="002101A6">
        <w:rPr>
          <w:rFonts w:ascii="Times New Roman" w:hAnsi="Times New Roman" w:cs="Times New Roman"/>
          <w:sz w:val="24"/>
          <w:szCs w:val="24"/>
        </w:rPr>
        <w:t xml:space="preserve">nimetatud sättest </w:t>
      </w:r>
      <w:r w:rsidR="002E0E15" w:rsidRPr="002101A6">
        <w:rPr>
          <w:rFonts w:ascii="Times New Roman" w:hAnsi="Times New Roman" w:cs="Times New Roman"/>
          <w:sz w:val="24"/>
          <w:szCs w:val="24"/>
        </w:rPr>
        <w:t>välja tekstiosad „või siseaudiitori“</w:t>
      </w:r>
      <w:r w:rsidR="52B85BB5" w:rsidRPr="002101A6">
        <w:rPr>
          <w:rFonts w:ascii="Times New Roman" w:hAnsi="Times New Roman" w:cs="Times New Roman"/>
          <w:sz w:val="24"/>
          <w:szCs w:val="24"/>
        </w:rPr>
        <w:t xml:space="preserve"> ning kõnealune kohustus jääb edaspidi kehtima vaid finants- ja </w:t>
      </w:r>
      <w:proofErr w:type="spellStart"/>
      <w:r w:rsidR="52B85BB5" w:rsidRPr="002101A6">
        <w:rPr>
          <w:rFonts w:ascii="Times New Roman" w:hAnsi="Times New Roman" w:cs="Times New Roman"/>
          <w:sz w:val="24"/>
          <w:szCs w:val="24"/>
        </w:rPr>
        <w:t>kestlikkusvandeaudiitorile</w:t>
      </w:r>
      <w:proofErr w:type="spellEnd"/>
      <w:r w:rsidR="52B85BB5" w:rsidRPr="002101A6">
        <w:rPr>
          <w:rFonts w:ascii="Times New Roman" w:hAnsi="Times New Roman" w:cs="Times New Roman"/>
          <w:sz w:val="24"/>
          <w:szCs w:val="24"/>
        </w:rPr>
        <w:t>.</w:t>
      </w:r>
      <w:r w:rsidR="002E0E15" w:rsidRPr="002101A6">
        <w:rPr>
          <w:rFonts w:ascii="Times New Roman" w:hAnsi="Times New Roman" w:cs="Times New Roman"/>
          <w:sz w:val="24"/>
          <w:szCs w:val="24"/>
        </w:rPr>
        <w:t> </w:t>
      </w:r>
    </w:p>
    <w:p w14:paraId="3E43A71F" w14:textId="071D810D" w:rsidR="002E0E15" w:rsidRPr="002101A6" w:rsidRDefault="76E6D489" w:rsidP="6C8157BE">
      <w:pPr>
        <w:spacing w:before="120" w:after="120" w:line="240" w:lineRule="auto"/>
        <w:jc w:val="both"/>
        <w:rPr>
          <w:rFonts w:ascii="Times New Roman" w:hAnsi="Times New Roman" w:cs="Times New Roman"/>
          <w:sz w:val="24"/>
          <w:szCs w:val="24"/>
        </w:rPr>
      </w:pPr>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w:t>
      </w:r>
      <w:r w:rsidR="002E0E15" w:rsidRPr="002101A6">
        <w:rPr>
          <w:rFonts w:ascii="Times New Roman" w:hAnsi="Times New Roman" w:cs="Times New Roman"/>
          <w:b/>
          <w:bCs/>
          <w:sz w:val="24"/>
          <w:szCs w:val="24"/>
        </w:rPr>
        <w:t xml:space="preserve"> 20 lõike 8</w:t>
      </w:r>
      <w:r w:rsidR="002E0E15" w:rsidRPr="002101A6">
        <w:rPr>
          <w:rFonts w:ascii="Times New Roman" w:hAnsi="Times New Roman" w:cs="Times New Roman"/>
          <w:sz w:val="24"/>
          <w:szCs w:val="24"/>
        </w:rPr>
        <w:t xml:space="preserve"> </w:t>
      </w:r>
      <w:r w:rsidR="2A00B421" w:rsidRPr="002101A6">
        <w:rPr>
          <w:rFonts w:ascii="Times New Roman" w:hAnsi="Times New Roman" w:cs="Times New Roman"/>
          <w:sz w:val="24"/>
          <w:szCs w:val="24"/>
        </w:rPr>
        <w:t>muudatusega sätestatakse asjaolu, et kutseeksami tasu</w:t>
      </w:r>
      <w:r w:rsidR="08E5E395" w:rsidRPr="002101A6">
        <w:rPr>
          <w:rFonts w:ascii="Times New Roman" w:hAnsi="Times New Roman" w:cs="Times New Roman"/>
          <w:sz w:val="24"/>
          <w:szCs w:val="24"/>
        </w:rPr>
        <w:t xml:space="preserve"> eksamineeritava asemel </w:t>
      </w:r>
      <w:r w:rsidR="617E138E" w:rsidRPr="002101A6">
        <w:rPr>
          <w:rFonts w:ascii="Times New Roman" w:hAnsi="Times New Roman" w:cs="Times New Roman"/>
          <w:sz w:val="24"/>
          <w:szCs w:val="24"/>
        </w:rPr>
        <w:t xml:space="preserve">avaliku sektori üksuse poolt </w:t>
      </w:r>
      <w:r w:rsidR="08E5E395" w:rsidRPr="002101A6">
        <w:rPr>
          <w:rFonts w:ascii="Times New Roman" w:hAnsi="Times New Roman" w:cs="Times New Roman"/>
          <w:sz w:val="24"/>
          <w:szCs w:val="24"/>
        </w:rPr>
        <w:t>maksmist ei kohaldata</w:t>
      </w:r>
      <w:r w:rsidR="58E89059" w:rsidRPr="002101A6">
        <w:rPr>
          <w:rFonts w:ascii="Times New Roman" w:hAnsi="Times New Roman" w:cs="Times New Roman"/>
          <w:sz w:val="24"/>
          <w:szCs w:val="24"/>
        </w:rPr>
        <w:t xml:space="preserve"> edaspidi </w:t>
      </w:r>
      <w:r w:rsidR="002E0E15" w:rsidRPr="002101A6">
        <w:rPr>
          <w:rFonts w:ascii="Times New Roman" w:hAnsi="Times New Roman" w:cs="Times New Roman"/>
          <w:sz w:val="24"/>
          <w:szCs w:val="24"/>
        </w:rPr>
        <w:t>siseaudiitori kutse või kutsetase</w:t>
      </w:r>
      <w:r w:rsidR="0006B5BB" w:rsidRPr="002101A6">
        <w:rPr>
          <w:rFonts w:ascii="Times New Roman" w:hAnsi="Times New Roman" w:cs="Times New Roman"/>
          <w:sz w:val="24"/>
          <w:szCs w:val="24"/>
        </w:rPr>
        <w:t xml:space="preserve">me taotlemisel. </w:t>
      </w:r>
      <w:r w:rsidR="002E0E15" w:rsidRPr="002101A6">
        <w:rPr>
          <w:rFonts w:ascii="Times New Roman" w:hAnsi="Times New Roman" w:cs="Times New Roman"/>
          <w:sz w:val="24"/>
          <w:szCs w:val="24"/>
        </w:rPr>
        <w:t> </w:t>
      </w:r>
      <w:r w:rsidR="54ABD164" w:rsidRPr="002101A6">
        <w:rPr>
          <w:rFonts w:ascii="Times New Roman" w:hAnsi="Times New Roman" w:cs="Times New Roman"/>
          <w:sz w:val="24"/>
          <w:szCs w:val="24"/>
        </w:rPr>
        <w:t xml:space="preserve">Nimetatud </w:t>
      </w:r>
      <w:r w:rsidR="67F06C50" w:rsidRPr="002101A6">
        <w:rPr>
          <w:rFonts w:ascii="Times New Roman" w:hAnsi="Times New Roman" w:cs="Times New Roman"/>
          <w:sz w:val="24"/>
          <w:szCs w:val="24"/>
        </w:rPr>
        <w:t xml:space="preserve">võimaluse kehtetuks tunnistamine on tingitud siseauditi regulatsiooni kehtetuks tunnistamisest. </w:t>
      </w:r>
    </w:p>
    <w:p w14:paraId="0E345543" w14:textId="3F2382FA" w:rsidR="002E0E15" w:rsidRPr="002101A6" w:rsidRDefault="3747F5FE" w:rsidP="002E0E15">
      <w:pPr>
        <w:spacing w:before="120" w:after="120" w:line="240" w:lineRule="auto"/>
        <w:jc w:val="both"/>
        <w:rPr>
          <w:rFonts w:ascii="Times New Roman" w:hAnsi="Times New Roman" w:cs="Times New Roman"/>
          <w:sz w:val="24"/>
          <w:szCs w:val="24"/>
        </w:rPr>
      </w:pPr>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w:t>
      </w:r>
      <w:r w:rsidR="002E0E15" w:rsidRPr="002101A6">
        <w:rPr>
          <w:rFonts w:ascii="Times New Roman" w:hAnsi="Times New Roman" w:cs="Times New Roman"/>
          <w:b/>
          <w:bCs/>
          <w:sz w:val="24"/>
          <w:szCs w:val="24"/>
        </w:rPr>
        <w:t xml:space="preserve"> 21 lõike 6</w:t>
      </w:r>
      <w:r w:rsidR="002E0E15" w:rsidRPr="002101A6">
        <w:rPr>
          <w:rFonts w:ascii="Times New Roman" w:hAnsi="Times New Roman" w:cs="Times New Roman"/>
          <w:sz w:val="24"/>
          <w:szCs w:val="24"/>
        </w:rPr>
        <w:t xml:space="preserve"> </w:t>
      </w:r>
      <w:r w:rsidR="1E3F8FAC" w:rsidRPr="002101A6">
        <w:rPr>
          <w:rFonts w:ascii="Times New Roman" w:hAnsi="Times New Roman" w:cs="Times New Roman"/>
          <w:sz w:val="24"/>
          <w:szCs w:val="24"/>
        </w:rPr>
        <w:t xml:space="preserve">muudatusega võib kutseeksami programmi kehtestamisel ning selle alusel küsimuste, ülesannete ja näidisvastuste koostamisel ning avalikkusele kättesaadavaks tegemisel </w:t>
      </w:r>
      <w:r w:rsidR="2028775D" w:rsidRPr="002101A6">
        <w:rPr>
          <w:rFonts w:ascii="Times New Roman" w:hAnsi="Times New Roman" w:cs="Times New Roman"/>
          <w:sz w:val="24"/>
          <w:szCs w:val="24"/>
        </w:rPr>
        <w:t xml:space="preserve">edaspidi arvestada vaid </w:t>
      </w:r>
      <w:r w:rsidR="1E3F8FAC" w:rsidRPr="002101A6">
        <w:rPr>
          <w:rFonts w:ascii="Times New Roman" w:hAnsi="Times New Roman" w:cs="Times New Roman"/>
          <w:sz w:val="24"/>
          <w:szCs w:val="24"/>
        </w:rPr>
        <w:t>rahvusvaheliselt tunnustatud vandeaudiitorite organisatsioonide soovitusi ja nõudeid.</w:t>
      </w:r>
      <w:r w:rsidR="4D6997FA" w:rsidRPr="002101A6">
        <w:rPr>
          <w:rFonts w:ascii="Times New Roman" w:hAnsi="Times New Roman" w:cs="Times New Roman"/>
          <w:sz w:val="24"/>
          <w:szCs w:val="24"/>
        </w:rPr>
        <w:t xml:space="preserve"> </w:t>
      </w:r>
      <w:r w:rsidR="56D1F8B9" w:rsidRPr="002101A6">
        <w:rPr>
          <w:rFonts w:ascii="Times New Roman" w:hAnsi="Times New Roman" w:cs="Times New Roman"/>
          <w:sz w:val="24"/>
          <w:szCs w:val="24"/>
        </w:rPr>
        <w:t>Vajadus ja võimalus arvestada r</w:t>
      </w:r>
      <w:r w:rsidR="4D6997FA" w:rsidRPr="002101A6">
        <w:rPr>
          <w:rFonts w:ascii="Times New Roman" w:hAnsi="Times New Roman" w:cs="Times New Roman"/>
          <w:sz w:val="24"/>
          <w:szCs w:val="24"/>
        </w:rPr>
        <w:t>ahvusvaheliselt tunnustatud siseaudiitorite organisatsioonide soovitu</w:t>
      </w:r>
      <w:r w:rsidR="575742F2" w:rsidRPr="002101A6">
        <w:rPr>
          <w:rFonts w:ascii="Times New Roman" w:hAnsi="Times New Roman" w:cs="Times New Roman"/>
          <w:sz w:val="24"/>
          <w:szCs w:val="24"/>
        </w:rPr>
        <w:t>ste ja nõuete</w:t>
      </w:r>
      <w:r w:rsidR="6B4D9C8C" w:rsidRPr="002101A6">
        <w:rPr>
          <w:rFonts w:ascii="Times New Roman" w:hAnsi="Times New Roman" w:cs="Times New Roman"/>
          <w:sz w:val="24"/>
          <w:szCs w:val="24"/>
        </w:rPr>
        <w:t xml:space="preserve">ga langeb ära seaduses siseauditi regulatsiooni kehtetuks tunnistamise tõttu. </w:t>
      </w:r>
      <w:r w:rsidR="575742F2" w:rsidRPr="002101A6">
        <w:rPr>
          <w:rFonts w:ascii="Times New Roman" w:hAnsi="Times New Roman" w:cs="Times New Roman"/>
          <w:sz w:val="24"/>
          <w:szCs w:val="24"/>
        </w:rPr>
        <w:t xml:space="preserve"> </w:t>
      </w:r>
    </w:p>
    <w:p w14:paraId="5E9EE586" w14:textId="36F5993D" w:rsidR="002E0E15" w:rsidRPr="002101A6" w:rsidRDefault="002E0E15" w:rsidP="002E0E15">
      <w:pPr>
        <w:spacing w:before="120" w:after="120" w:line="240" w:lineRule="auto"/>
        <w:jc w:val="both"/>
        <w:rPr>
          <w:rFonts w:ascii="Times New Roman" w:hAnsi="Times New Roman" w:cs="Times New Roman"/>
          <w:sz w:val="24"/>
          <w:szCs w:val="24"/>
        </w:rPr>
      </w:pPr>
      <w:r w:rsidRPr="002101A6">
        <w:rPr>
          <w:rFonts w:ascii="Times New Roman" w:hAnsi="Times New Roman" w:cs="Times New Roman"/>
          <w:b/>
          <w:bCs/>
          <w:sz w:val="24"/>
          <w:szCs w:val="24"/>
        </w:rPr>
        <w:t> </w:t>
      </w:r>
      <w:proofErr w:type="spellStart"/>
      <w:r w:rsidR="62FF06F1" w:rsidRPr="002101A6">
        <w:rPr>
          <w:rFonts w:ascii="Times New Roman" w:hAnsi="Times New Roman" w:cs="Times New Roman"/>
          <w:b/>
          <w:bCs/>
          <w:sz w:val="24"/>
          <w:szCs w:val="24"/>
        </w:rPr>
        <w:t>AudS</w:t>
      </w:r>
      <w:proofErr w:type="spellEnd"/>
      <w:r w:rsidR="62FF06F1" w:rsidRPr="002101A6">
        <w:rPr>
          <w:rFonts w:ascii="Times New Roman" w:hAnsi="Times New Roman" w:cs="Times New Roman"/>
          <w:b/>
          <w:bCs/>
          <w:sz w:val="24"/>
          <w:szCs w:val="24"/>
        </w:rPr>
        <w:t xml:space="preserve"> §</w:t>
      </w:r>
      <w:r w:rsidRPr="002101A6">
        <w:rPr>
          <w:rFonts w:ascii="Times New Roman" w:hAnsi="Times New Roman" w:cs="Times New Roman"/>
          <w:b/>
          <w:bCs/>
          <w:sz w:val="24"/>
          <w:szCs w:val="24"/>
        </w:rPr>
        <w:t xml:space="preserve"> 22 lõike 1</w:t>
      </w:r>
      <w:r w:rsidRPr="002101A6">
        <w:rPr>
          <w:rFonts w:ascii="Times New Roman" w:hAnsi="Times New Roman" w:cs="Times New Roman"/>
          <w:sz w:val="24"/>
          <w:szCs w:val="24"/>
        </w:rPr>
        <w:t xml:space="preserve"> </w:t>
      </w:r>
      <w:r w:rsidR="2708F3CE" w:rsidRPr="002101A6">
        <w:rPr>
          <w:rFonts w:ascii="Times New Roman" w:hAnsi="Times New Roman" w:cs="Times New Roman"/>
          <w:sz w:val="24"/>
          <w:szCs w:val="24"/>
        </w:rPr>
        <w:t xml:space="preserve">muudatusega jäetakse sätte </w:t>
      </w:r>
      <w:r w:rsidRPr="002101A6">
        <w:rPr>
          <w:rFonts w:ascii="Times New Roman" w:hAnsi="Times New Roman" w:cs="Times New Roman"/>
          <w:sz w:val="24"/>
          <w:szCs w:val="24"/>
        </w:rPr>
        <w:t xml:space="preserve">sissejuhatavast lauseosast välja </w:t>
      </w:r>
      <w:r w:rsidR="086EBA3E" w:rsidRPr="002101A6">
        <w:rPr>
          <w:rFonts w:ascii="Times New Roman" w:hAnsi="Times New Roman" w:cs="Times New Roman"/>
          <w:sz w:val="24"/>
          <w:szCs w:val="24"/>
        </w:rPr>
        <w:t xml:space="preserve">viide siseaudiitorile, kuna siseaudiitori kutseeksamit edaspidi ei tehta, mistõttu puudub vajadus </w:t>
      </w:r>
      <w:r w:rsidR="7A0170CA" w:rsidRPr="002101A6">
        <w:rPr>
          <w:rFonts w:ascii="Times New Roman" w:hAnsi="Times New Roman" w:cs="Times New Roman"/>
          <w:sz w:val="24"/>
          <w:szCs w:val="24"/>
        </w:rPr>
        <w:t xml:space="preserve">selle eksamiga hõlmatavate valdkondade sätestamiseks. Lõikes 1 sätestatud kutseeksami valdkonnad kohalduvad </w:t>
      </w:r>
      <w:r w:rsidR="2A920B9E" w:rsidRPr="002101A6">
        <w:rPr>
          <w:rFonts w:ascii="Times New Roman" w:hAnsi="Times New Roman" w:cs="Times New Roman"/>
          <w:sz w:val="24"/>
          <w:szCs w:val="24"/>
        </w:rPr>
        <w:t xml:space="preserve">edaspidi vaid finants- ja </w:t>
      </w:r>
      <w:proofErr w:type="spellStart"/>
      <w:r w:rsidR="2A920B9E" w:rsidRPr="002101A6">
        <w:rPr>
          <w:rFonts w:ascii="Times New Roman" w:hAnsi="Times New Roman" w:cs="Times New Roman"/>
          <w:sz w:val="24"/>
          <w:szCs w:val="24"/>
        </w:rPr>
        <w:t>kestlikkusavandeaudiitori</w:t>
      </w:r>
      <w:proofErr w:type="spellEnd"/>
      <w:r w:rsidR="2A920B9E" w:rsidRPr="002101A6">
        <w:rPr>
          <w:rFonts w:ascii="Times New Roman" w:hAnsi="Times New Roman" w:cs="Times New Roman"/>
          <w:sz w:val="24"/>
          <w:szCs w:val="24"/>
        </w:rPr>
        <w:t xml:space="preserve"> kutseeksamile. </w:t>
      </w:r>
    </w:p>
    <w:p w14:paraId="10D8339A" w14:textId="09FC803C" w:rsidR="002E0E15" w:rsidRPr="002101A6" w:rsidRDefault="2A920B9E" w:rsidP="002E0E15">
      <w:pPr>
        <w:spacing w:before="120" w:after="120" w:line="240" w:lineRule="auto"/>
        <w:jc w:val="both"/>
        <w:rPr>
          <w:rFonts w:ascii="Times New Roman" w:hAnsi="Times New Roman" w:cs="Times New Roman"/>
          <w:sz w:val="24"/>
          <w:szCs w:val="24"/>
        </w:rPr>
      </w:pPr>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 </w:t>
      </w:r>
      <w:r w:rsidR="002E0E15" w:rsidRPr="002101A6">
        <w:rPr>
          <w:rFonts w:ascii="Times New Roman" w:hAnsi="Times New Roman" w:cs="Times New Roman"/>
          <w:b/>
          <w:bCs/>
          <w:sz w:val="24"/>
          <w:szCs w:val="24"/>
        </w:rPr>
        <w:t xml:space="preserve">22 lõike </w:t>
      </w:r>
      <w:r w:rsidR="34ADA1EF" w:rsidRPr="002101A6">
        <w:rPr>
          <w:rFonts w:ascii="Times New Roman" w:hAnsi="Times New Roman" w:cs="Times New Roman"/>
          <w:b/>
          <w:bCs/>
          <w:sz w:val="24"/>
          <w:szCs w:val="24"/>
        </w:rPr>
        <w:t>2</w:t>
      </w:r>
      <w:r w:rsidR="002E0E15" w:rsidRPr="002101A6">
        <w:rPr>
          <w:rFonts w:ascii="Times New Roman" w:hAnsi="Times New Roman" w:cs="Times New Roman"/>
          <w:b/>
          <w:bCs/>
          <w:sz w:val="24"/>
          <w:szCs w:val="24"/>
        </w:rPr>
        <w:t xml:space="preserve"> punkti 5</w:t>
      </w:r>
      <w:r w:rsidR="002E0E15" w:rsidRPr="002101A6">
        <w:rPr>
          <w:rFonts w:ascii="Times New Roman" w:hAnsi="Times New Roman" w:cs="Times New Roman"/>
          <w:sz w:val="24"/>
          <w:szCs w:val="24"/>
        </w:rPr>
        <w:t xml:space="preserve">  </w:t>
      </w:r>
      <w:r w:rsidR="413C8B3A" w:rsidRPr="002101A6">
        <w:rPr>
          <w:rFonts w:ascii="Times New Roman" w:hAnsi="Times New Roman" w:cs="Times New Roman"/>
          <w:sz w:val="24"/>
          <w:szCs w:val="24"/>
        </w:rPr>
        <w:t>muudatusega jäetakse kutseeksami teemade hulgast välja siseaudiitori tegevu</w:t>
      </w:r>
      <w:r w:rsidR="57972B64" w:rsidRPr="002101A6">
        <w:rPr>
          <w:rFonts w:ascii="Times New Roman" w:hAnsi="Times New Roman" w:cs="Times New Roman"/>
          <w:sz w:val="24"/>
          <w:szCs w:val="24"/>
        </w:rPr>
        <w:t>se alused</w:t>
      </w:r>
      <w:r w:rsidR="709B11A2" w:rsidRPr="002101A6">
        <w:rPr>
          <w:rFonts w:ascii="Times New Roman" w:hAnsi="Times New Roman" w:cs="Times New Roman"/>
          <w:sz w:val="24"/>
          <w:szCs w:val="24"/>
        </w:rPr>
        <w:t xml:space="preserve">, kuna tegemist on </w:t>
      </w:r>
      <w:r w:rsidR="6EDF7546" w:rsidRPr="002101A6">
        <w:rPr>
          <w:rFonts w:ascii="Times New Roman" w:hAnsi="Times New Roman" w:cs="Times New Roman"/>
          <w:sz w:val="24"/>
          <w:szCs w:val="24"/>
        </w:rPr>
        <w:t xml:space="preserve">siseaudiitorile vajaliku </w:t>
      </w:r>
      <w:r w:rsidR="709B11A2" w:rsidRPr="002101A6">
        <w:rPr>
          <w:rFonts w:ascii="Times New Roman" w:hAnsi="Times New Roman" w:cs="Times New Roman"/>
          <w:sz w:val="24"/>
          <w:szCs w:val="24"/>
        </w:rPr>
        <w:t>teemaga siseaud</w:t>
      </w:r>
      <w:r w:rsidR="4CE8679A" w:rsidRPr="002101A6">
        <w:rPr>
          <w:rFonts w:ascii="Times New Roman" w:hAnsi="Times New Roman" w:cs="Times New Roman"/>
          <w:sz w:val="24"/>
          <w:szCs w:val="24"/>
        </w:rPr>
        <w:t xml:space="preserve">iti regulatsiooni kehtetuks tunnistamise tõttu. </w:t>
      </w:r>
    </w:p>
    <w:p w14:paraId="2DBC5800" w14:textId="4B5C65C8" w:rsidR="002E0E15" w:rsidRPr="002101A6" w:rsidRDefault="0687E4CE" w:rsidP="002E0E15">
      <w:pPr>
        <w:spacing w:before="120" w:after="120" w:line="240" w:lineRule="auto"/>
        <w:jc w:val="both"/>
        <w:rPr>
          <w:rFonts w:ascii="Times New Roman" w:hAnsi="Times New Roman" w:cs="Times New Roman"/>
          <w:sz w:val="24"/>
          <w:szCs w:val="24"/>
        </w:rPr>
      </w:pPr>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 </w:t>
      </w:r>
      <w:r w:rsidR="002E0E15" w:rsidRPr="002101A6">
        <w:rPr>
          <w:rFonts w:ascii="Times New Roman" w:hAnsi="Times New Roman" w:cs="Times New Roman"/>
          <w:b/>
          <w:bCs/>
          <w:sz w:val="24"/>
          <w:szCs w:val="24"/>
        </w:rPr>
        <w:t xml:space="preserve">22 lõike </w:t>
      </w:r>
      <w:r w:rsidR="63D57A34" w:rsidRPr="002101A6">
        <w:rPr>
          <w:rFonts w:ascii="Times New Roman" w:hAnsi="Times New Roman" w:cs="Times New Roman"/>
          <w:b/>
          <w:bCs/>
          <w:sz w:val="24"/>
          <w:szCs w:val="24"/>
        </w:rPr>
        <w:t>2</w:t>
      </w:r>
      <w:r w:rsidR="002E0E15" w:rsidRPr="002101A6">
        <w:rPr>
          <w:rFonts w:ascii="Times New Roman" w:hAnsi="Times New Roman" w:cs="Times New Roman"/>
          <w:b/>
          <w:bCs/>
          <w:sz w:val="24"/>
          <w:szCs w:val="24"/>
        </w:rPr>
        <w:t xml:space="preserve"> punkti</w:t>
      </w:r>
      <w:r w:rsidR="6DB6E9A7" w:rsidRPr="002101A6">
        <w:rPr>
          <w:rFonts w:ascii="Times New Roman" w:hAnsi="Times New Roman" w:cs="Times New Roman"/>
          <w:b/>
          <w:bCs/>
          <w:sz w:val="24"/>
          <w:szCs w:val="24"/>
        </w:rPr>
        <w:t>s</w:t>
      </w:r>
      <w:r w:rsidR="002E0E15" w:rsidRPr="002101A6">
        <w:rPr>
          <w:rFonts w:ascii="Times New Roman" w:hAnsi="Times New Roman" w:cs="Times New Roman"/>
          <w:b/>
          <w:bCs/>
          <w:sz w:val="24"/>
          <w:szCs w:val="24"/>
        </w:rPr>
        <w:t xml:space="preserve"> </w:t>
      </w:r>
      <w:r w:rsidR="70BA2D82" w:rsidRPr="002101A6">
        <w:rPr>
          <w:rFonts w:ascii="Times New Roman" w:hAnsi="Times New Roman" w:cs="Times New Roman"/>
          <w:b/>
          <w:bCs/>
          <w:sz w:val="24"/>
          <w:szCs w:val="24"/>
        </w:rPr>
        <w:t>6</w:t>
      </w:r>
      <w:r w:rsidR="002E0E15" w:rsidRPr="002101A6">
        <w:rPr>
          <w:rFonts w:ascii="Times New Roman" w:hAnsi="Times New Roman" w:cs="Times New Roman"/>
          <w:sz w:val="24"/>
          <w:szCs w:val="24"/>
        </w:rPr>
        <w:t xml:space="preserve"> </w:t>
      </w:r>
      <w:r w:rsidR="26B44E48" w:rsidRPr="002101A6">
        <w:rPr>
          <w:rFonts w:ascii="Times New Roman" w:hAnsi="Times New Roman" w:cs="Times New Roman"/>
          <w:sz w:val="24"/>
          <w:szCs w:val="24"/>
        </w:rPr>
        <w:t xml:space="preserve">tehakse normitehniline muudatus. </w:t>
      </w:r>
      <w:r w:rsidR="1D512EE2" w:rsidRPr="002101A6">
        <w:rPr>
          <w:rFonts w:ascii="Times New Roman" w:hAnsi="Times New Roman" w:cs="Times New Roman"/>
          <w:sz w:val="24"/>
          <w:szCs w:val="24"/>
        </w:rPr>
        <w:t xml:space="preserve">Sättest jäetakse välja viide </w:t>
      </w:r>
      <w:proofErr w:type="spellStart"/>
      <w:r w:rsidR="1D512EE2" w:rsidRPr="002101A6">
        <w:rPr>
          <w:rFonts w:ascii="Times New Roman" w:hAnsi="Times New Roman" w:cs="Times New Roman"/>
          <w:sz w:val="24"/>
          <w:szCs w:val="24"/>
        </w:rPr>
        <w:t>AudS</w:t>
      </w:r>
      <w:proofErr w:type="spellEnd"/>
      <w:r w:rsidR="1D512EE2" w:rsidRPr="002101A6">
        <w:rPr>
          <w:rFonts w:ascii="Times New Roman" w:hAnsi="Times New Roman" w:cs="Times New Roman"/>
          <w:sz w:val="24"/>
          <w:szCs w:val="24"/>
        </w:rPr>
        <w:t xml:space="preserve"> §-le 70, kuna nimetatud paragrahv tunnistatakse e</w:t>
      </w:r>
      <w:r w:rsidR="22D65E30" w:rsidRPr="002101A6">
        <w:rPr>
          <w:rFonts w:ascii="Times New Roman" w:hAnsi="Times New Roman" w:cs="Times New Roman"/>
          <w:sz w:val="24"/>
          <w:szCs w:val="24"/>
        </w:rPr>
        <w:t>e</w:t>
      </w:r>
      <w:r w:rsidR="1D512EE2" w:rsidRPr="002101A6">
        <w:rPr>
          <w:rFonts w:ascii="Times New Roman" w:hAnsi="Times New Roman" w:cs="Times New Roman"/>
          <w:sz w:val="24"/>
          <w:szCs w:val="24"/>
        </w:rPr>
        <w:t>lnõu kohaselt kehtetuks.</w:t>
      </w:r>
      <w:r w:rsidR="002E0E15" w:rsidRPr="002101A6">
        <w:rPr>
          <w:rFonts w:ascii="Times New Roman" w:hAnsi="Times New Roman" w:cs="Times New Roman"/>
          <w:sz w:val="24"/>
          <w:szCs w:val="24"/>
        </w:rPr>
        <w:t> </w:t>
      </w:r>
    </w:p>
    <w:p w14:paraId="70F6042B" w14:textId="41B2D768" w:rsidR="002E0E15" w:rsidRPr="002101A6" w:rsidRDefault="69160317" w:rsidP="002E0E15">
      <w:pPr>
        <w:spacing w:before="120" w:after="120" w:line="240" w:lineRule="auto"/>
        <w:jc w:val="both"/>
        <w:rPr>
          <w:rFonts w:ascii="Times New Roman" w:hAnsi="Times New Roman" w:cs="Times New Roman"/>
          <w:sz w:val="24"/>
          <w:szCs w:val="24"/>
        </w:rPr>
      </w:pPr>
      <w:commentRangeStart w:id="25"/>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w:t>
      </w:r>
      <w:r w:rsidR="002E0E15" w:rsidRPr="002101A6">
        <w:rPr>
          <w:rFonts w:ascii="Times New Roman" w:hAnsi="Times New Roman" w:cs="Times New Roman"/>
          <w:sz w:val="24"/>
          <w:szCs w:val="24"/>
        </w:rPr>
        <w:t xml:space="preserve"> </w:t>
      </w:r>
      <w:r w:rsidR="002E0E15" w:rsidRPr="002101A6">
        <w:rPr>
          <w:rFonts w:ascii="Times New Roman" w:hAnsi="Times New Roman" w:cs="Times New Roman"/>
          <w:b/>
          <w:bCs/>
          <w:sz w:val="24"/>
          <w:szCs w:val="24"/>
        </w:rPr>
        <w:t>94</w:t>
      </w:r>
      <w:r w:rsidR="002E0E15" w:rsidRPr="002101A6">
        <w:rPr>
          <w:rFonts w:ascii="Times New Roman" w:hAnsi="Times New Roman" w:cs="Times New Roman"/>
          <w:b/>
          <w:bCs/>
          <w:sz w:val="24"/>
          <w:szCs w:val="24"/>
          <w:vertAlign w:val="superscript"/>
        </w:rPr>
        <w:t>1</w:t>
      </w:r>
      <w:r w:rsidR="002E0E15" w:rsidRPr="002101A6">
        <w:rPr>
          <w:rFonts w:ascii="Times New Roman" w:hAnsi="Times New Roman" w:cs="Times New Roman"/>
          <w:sz w:val="24"/>
          <w:szCs w:val="24"/>
          <w:vertAlign w:val="superscript"/>
        </w:rPr>
        <w:t xml:space="preserve"> </w:t>
      </w:r>
      <w:r w:rsidR="67C05E55" w:rsidRPr="002101A6">
        <w:rPr>
          <w:rFonts w:ascii="Times New Roman" w:hAnsi="Times New Roman" w:cs="Times New Roman"/>
          <w:sz w:val="24"/>
          <w:szCs w:val="24"/>
        </w:rPr>
        <w:t xml:space="preserve">muudatusega </w:t>
      </w:r>
      <w:r w:rsidR="67B97287" w:rsidRPr="002101A6">
        <w:rPr>
          <w:rFonts w:ascii="Times New Roman" w:hAnsi="Times New Roman" w:cs="Times New Roman"/>
          <w:sz w:val="24"/>
          <w:szCs w:val="24"/>
        </w:rPr>
        <w:t xml:space="preserve">täpsustatakse </w:t>
      </w:r>
      <w:proofErr w:type="spellStart"/>
      <w:r w:rsidR="67B97287" w:rsidRPr="002101A6">
        <w:rPr>
          <w:rFonts w:ascii="Times New Roman" w:hAnsi="Times New Roman" w:cs="Times New Roman"/>
          <w:sz w:val="24"/>
          <w:szCs w:val="24"/>
        </w:rPr>
        <w:t>kestlikkusaruandele</w:t>
      </w:r>
      <w:proofErr w:type="spellEnd"/>
      <w:r w:rsidR="67B97287" w:rsidRPr="002101A6">
        <w:rPr>
          <w:rFonts w:ascii="Times New Roman" w:hAnsi="Times New Roman" w:cs="Times New Roman"/>
          <w:sz w:val="24"/>
          <w:szCs w:val="24"/>
        </w:rPr>
        <w:t xml:space="preserve"> audiitorkontrolli kohaldumise ulatust ning selguse huvides </w:t>
      </w:r>
      <w:r w:rsidR="1D727035" w:rsidRPr="002101A6">
        <w:rPr>
          <w:rFonts w:ascii="Times New Roman" w:hAnsi="Times New Roman" w:cs="Times New Roman"/>
          <w:sz w:val="24"/>
          <w:szCs w:val="24"/>
        </w:rPr>
        <w:t>sätestatakse sõnaselgelt, et a</w:t>
      </w:r>
      <w:r w:rsidR="67C05E55" w:rsidRPr="002101A6">
        <w:rPr>
          <w:rFonts w:ascii="Times New Roman" w:hAnsi="Times New Roman" w:cs="Times New Roman"/>
          <w:sz w:val="24"/>
          <w:szCs w:val="24"/>
        </w:rPr>
        <w:t>udiitorkontrolli</w:t>
      </w:r>
      <w:r w:rsidR="0850B785" w:rsidRPr="002101A6">
        <w:rPr>
          <w:rFonts w:ascii="Times New Roman" w:hAnsi="Times New Roman" w:cs="Times New Roman"/>
          <w:sz w:val="24"/>
          <w:szCs w:val="24"/>
        </w:rPr>
        <w:t xml:space="preserve"> kohustust</w:t>
      </w:r>
      <w:r w:rsidR="67C05E55" w:rsidRPr="002101A6">
        <w:rPr>
          <w:rFonts w:ascii="Times New Roman" w:hAnsi="Times New Roman" w:cs="Times New Roman"/>
          <w:sz w:val="24"/>
          <w:szCs w:val="24"/>
        </w:rPr>
        <w:t xml:space="preserve"> </w:t>
      </w:r>
      <w:r w:rsidR="74AAD12F" w:rsidRPr="002101A6">
        <w:rPr>
          <w:rFonts w:ascii="Times New Roman" w:hAnsi="Times New Roman" w:cs="Times New Roman"/>
          <w:sz w:val="24"/>
          <w:szCs w:val="24"/>
        </w:rPr>
        <w:t xml:space="preserve">kohaldub </w:t>
      </w:r>
      <w:r w:rsidR="67C05E55" w:rsidRPr="002101A6">
        <w:rPr>
          <w:rFonts w:ascii="Times New Roman" w:hAnsi="Times New Roman" w:cs="Times New Roman"/>
          <w:sz w:val="24"/>
          <w:szCs w:val="24"/>
        </w:rPr>
        <w:t xml:space="preserve">ka </w:t>
      </w:r>
      <w:proofErr w:type="spellStart"/>
      <w:r w:rsidR="67C05E55" w:rsidRPr="002101A6">
        <w:rPr>
          <w:rFonts w:ascii="Times New Roman" w:hAnsi="Times New Roman" w:cs="Times New Roman"/>
          <w:sz w:val="24"/>
          <w:szCs w:val="24"/>
        </w:rPr>
        <w:t>kestlikkusaruande</w:t>
      </w:r>
      <w:proofErr w:type="spellEnd"/>
      <w:r w:rsidR="67C05E55" w:rsidRPr="002101A6">
        <w:rPr>
          <w:rFonts w:ascii="Times New Roman" w:hAnsi="Times New Roman" w:cs="Times New Roman"/>
          <w:sz w:val="24"/>
          <w:szCs w:val="24"/>
        </w:rPr>
        <w:t xml:space="preserve"> </w:t>
      </w:r>
      <w:r w:rsidR="002E0E15" w:rsidRPr="002101A6">
        <w:rPr>
          <w:rFonts w:ascii="Times New Roman" w:hAnsi="Times New Roman" w:cs="Times New Roman"/>
          <w:sz w:val="24"/>
          <w:szCs w:val="24"/>
        </w:rPr>
        <w:t>raamatupidamise seaduse § 25 lõikes 1 sätestatud nõuetele vastavuse</w:t>
      </w:r>
      <w:r w:rsidR="07436A4A" w:rsidRPr="002101A6">
        <w:rPr>
          <w:rFonts w:ascii="Times New Roman" w:hAnsi="Times New Roman" w:cs="Times New Roman"/>
          <w:sz w:val="24"/>
          <w:szCs w:val="24"/>
        </w:rPr>
        <w:t>le.</w:t>
      </w:r>
      <w:r w:rsidR="05635460" w:rsidRPr="002101A6">
        <w:rPr>
          <w:rFonts w:ascii="Times New Roman" w:hAnsi="Times New Roman" w:cs="Times New Roman"/>
          <w:sz w:val="24"/>
          <w:szCs w:val="24"/>
        </w:rPr>
        <w:t xml:space="preserve"> Raamatupidamise seaduse nimetatud sätte kohaselt on sellisteks nõueteks tegevusaruande</w:t>
      </w:r>
      <w:r w:rsidR="23B9301F" w:rsidRPr="002101A6">
        <w:rPr>
          <w:rFonts w:ascii="Times New Roman" w:hAnsi="Times New Roman" w:cs="Times New Roman"/>
          <w:sz w:val="24"/>
          <w:szCs w:val="24"/>
        </w:rPr>
        <w:t xml:space="preserve"> nõuetekohane märgistamine</w:t>
      </w:r>
      <w:r w:rsidR="5B8A9BB1" w:rsidRPr="002101A6">
        <w:rPr>
          <w:rFonts w:ascii="Times New Roman" w:hAnsi="Times New Roman" w:cs="Times New Roman"/>
          <w:sz w:val="24"/>
          <w:szCs w:val="24"/>
        </w:rPr>
        <w:t xml:space="preserve"> ja kindlaksmääratud</w:t>
      </w:r>
      <w:r w:rsidR="23B9301F" w:rsidRPr="002101A6">
        <w:rPr>
          <w:rFonts w:ascii="Times New Roman" w:hAnsi="Times New Roman" w:cs="Times New Roman"/>
          <w:sz w:val="24"/>
          <w:szCs w:val="24"/>
        </w:rPr>
        <w:t xml:space="preserve"> </w:t>
      </w:r>
      <w:r w:rsidR="05635460" w:rsidRPr="002101A6">
        <w:rPr>
          <w:rFonts w:ascii="Times New Roman" w:hAnsi="Times New Roman" w:cs="Times New Roman"/>
          <w:sz w:val="24"/>
          <w:szCs w:val="24"/>
        </w:rPr>
        <w:t>elektroonili</w:t>
      </w:r>
      <w:r w:rsidR="78DDCDB9" w:rsidRPr="002101A6">
        <w:rPr>
          <w:rFonts w:ascii="Times New Roman" w:hAnsi="Times New Roman" w:cs="Times New Roman"/>
          <w:sz w:val="24"/>
          <w:szCs w:val="24"/>
        </w:rPr>
        <w:t>ses</w:t>
      </w:r>
      <w:r w:rsidR="05635460" w:rsidRPr="002101A6">
        <w:rPr>
          <w:rFonts w:ascii="Times New Roman" w:hAnsi="Times New Roman" w:cs="Times New Roman"/>
          <w:sz w:val="24"/>
          <w:szCs w:val="24"/>
        </w:rPr>
        <w:t xml:space="preserve"> aruandlusvorming</w:t>
      </w:r>
      <w:r w:rsidR="3F9CC94F" w:rsidRPr="002101A6">
        <w:rPr>
          <w:rFonts w:ascii="Times New Roman" w:hAnsi="Times New Roman" w:cs="Times New Roman"/>
          <w:sz w:val="24"/>
          <w:szCs w:val="24"/>
        </w:rPr>
        <w:t>us vormistamine</w:t>
      </w:r>
      <w:commentRangeEnd w:id="25"/>
      <w:r w:rsidR="002D1EE6">
        <w:rPr>
          <w:rStyle w:val="Kommentaariviide"/>
        </w:rPr>
        <w:commentReference w:id="25"/>
      </w:r>
      <w:r w:rsidR="05635460" w:rsidRPr="002101A6">
        <w:rPr>
          <w:rFonts w:ascii="Times New Roman" w:hAnsi="Times New Roman" w:cs="Times New Roman"/>
          <w:sz w:val="24"/>
          <w:szCs w:val="24"/>
        </w:rPr>
        <w:t>.</w:t>
      </w:r>
      <w:r w:rsidR="07436A4A" w:rsidRPr="002101A6">
        <w:rPr>
          <w:rFonts w:ascii="Times New Roman" w:hAnsi="Times New Roman" w:cs="Times New Roman"/>
          <w:sz w:val="24"/>
          <w:szCs w:val="24"/>
        </w:rPr>
        <w:t xml:space="preserve"> </w:t>
      </w:r>
      <w:r w:rsidR="002E0E15" w:rsidRPr="002101A6">
        <w:rPr>
          <w:rFonts w:ascii="Times New Roman" w:hAnsi="Times New Roman" w:cs="Times New Roman"/>
          <w:sz w:val="24"/>
          <w:szCs w:val="24"/>
        </w:rPr>
        <w:t> </w:t>
      </w:r>
    </w:p>
    <w:p w14:paraId="1FE6E92D" w14:textId="1EE6241A" w:rsidR="0867EE8C" w:rsidRPr="002101A6" w:rsidRDefault="0867EE8C" w:rsidP="6C8157BE">
      <w:pPr>
        <w:spacing w:before="120" w:after="120" w:line="240" w:lineRule="auto"/>
        <w:jc w:val="both"/>
        <w:rPr>
          <w:rFonts w:ascii="Times New Roman" w:hAnsi="Times New Roman" w:cs="Times New Roman"/>
          <w:b/>
          <w:bCs/>
          <w:sz w:val="24"/>
          <w:szCs w:val="24"/>
        </w:rPr>
      </w:pPr>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 130 lõike 1 punkti 1</w:t>
      </w:r>
      <w:r w:rsidRPr="002101A6">
        <w:rPr>
          <w:rFonts w:ascii="Times New Roman" w:hAnsi="Times New Roman" w:cs="Times New Roman"/>
          <w:sz w:val="24"/>
          <w:szCs w:val="24"/>
        </w:rPr>
        <w:t xml:space="preserve"> muudatusega jäetakse </w:t>
      </w:r>
      <w:r w:rsidR="78F28523" w:rsidRPr="002101A6">
        <w:rPr>
          <w:rFonts w:ascii="Times New Roman" w:hAnsi="Times New Roman" w:cs="Times New Roman"/>
          <w:sz w:val="24"/>
          <w:szCs w:val="24"/>
        </w:rPr>
        <w:t>Rahandusministeeriumi pädevusest välja siseaudiitorile ettekirjutuse tegemine</w:t>
      </w:r>
      <w:r w:rsidR="6312312F" w:rsidRPr="002101A6">
        <w:rPr>
          <w:rFonts w:ascii="Times New Roman" w:hAnsi="Times New Roman" w:cs="Times New Roman"/>
          <w:sz w:val="24"/>
          <w:szCs w:val="24"/>
        </w:rPr>
        <w:t>. Muudatus on tingitud siseauditi regulatsiooni kehtetuks tunnistamisest seaduses.</w:t>
      </w:r>
      <w:r w:rsidRPr="002101A6">
        <w:rPr>
          <w:rFonts w:ascii="Times New Roman" w:hAnsi="Times New Roman" w:cs="Times New Roman"/>
          <w:b/>
          <w:bCs/>
          <w:sz w:val="24"/>
          <w:szCs w:val="24"/>
        </w:rPr>
        <w:t xml:space="preserve">   </w:t>
      </w:r>
    </w:p>
    <w:p w14:paraId="76388457" w14:textId="32EE259C" w:rsidR="00B76416" w:rsidRPr="002101A6" w:rsidRDefault="6F525ED8" w:rsidP="6C8157BE">
      <w:pPr>
        <w:spacing w:before="120" w:after="120" w:line="240" w:lineRule="auto"/>
        <w:jc w:val="both"/>
        <w:rPr>
          <w:rFonts w:ascii="Times New Roman" w:hAnsi="Times New Roman" w:cs="Times New Roman"/>
          <w:sz w:val="24"/>
          <w:szCs w:val="24"/>
        </w:rPr>
      </w:pPr>
      <w:commentRangeStart w:id="26"/>
      <w:proofErr w:type="spellStart"/>
      <w:r w:rsidRPr="002101A6">
        <w:rPr>
          <w:rFonts w:ascii="Times New Roman" w:hAnsi="Times New Roman" w:cs="Times New Roman"/>
          <w:b/>
          <w:bCs/>
          <w:sz w:val="24"/>
          <w:szCs w:val="24"/>
        </w:rPr>
        <w:t>AudS</w:t>
      </w:r>
      <w:proofErr w:type="spellEnd"/>
      <w:r w:rsidRPr="002101A6">
        <w:rPr>
          <w:rFonts w:ascii="Times New Roman" w:hAnsi="Times New Roman" w:cs="Times New Roman"/>
          <w:b/>
          <w:bCs/>
          <w:sz w:val="24"/>
          <w:szCs w:val="24"/>
        </w:rPr>
        <w:t xml:space="preserve"> §</w:t>
      </w:r>
      <w:r w:rsidR="002E0E15" w:rsidRPr="002101A6">
        <w:rPr>
          <w:rFonts w:ascii="Times New Roman" w:hAnsi="Times New Roman" w:cs="Times New Roman"/>
          <w:b/>
          <w:bCs/>
          <w:sz w:val="24"/>
          <w:szCs w:val="24"/>
        </w:rPr>
        <w:t xml:space="preserve"> 185</w:t>
      </w:r>
      <w:r w:rsidR="002E0E15" w:rsidRPr="002101A6">
        <w:rPr>
          <w:rFonts w:ascii="Times New Roman" w:hAnsi="Times New Roman" w:cs="Times New Roman"/>
          <w:sz w:val="24"/>
          <w:szCs w:val="24"/>
          <w:vertAlign w:val="superscript"/>
        </w:rPr>
        <w:t xml:space="preserve">3 </w:t>
      </w:r>
      <w:r w:rsidR="002E0E15" w:rsidRPr="002101A6">
        <w:rPr>
          <w:rFonts w:ascii="Times New Roman" w:hAnsi="Times New Roman" w:cs="Times New Roman"/>
          <w:b/>
          <w:bCs/>
          <w:sz w:val="24"/>
          <w:szCs w:val="24"/>
        </w:rPr>
        <w:t>lõike 7</w:t>
      </w:r>
      <w:r w:rsidR="002E0E15" w:rsidRPr="002101A6">
        <w:rPr>
          <w:rFonts w:ascii="Times New Roman" w:hAnsi="Times New Roman" w:cs="Times New Roman"/>
          <w:sz w:val="24"/>
          <w:szCs w:val="24"/>
        </w:rPr>
        <w:t xml:space="preserve"> </w:t>
      </w:r>
      <w:r w:rsidR="78DA047B" w:rsidRPr="002101A6">
        <w:rPr>
          <w:rFonts w:ascii="Times New Roman" w:hAnsi="Times New Roman" w:cs="Times New Roman"/>
          <w:sz w:val="24"/>
          <w:szCs w:val="24"/>
        </w:rPr>
        <w:t xml:space="preserve">esimese lause </w:t>
      </w:r>
      <w:r w:rsidR="1371C322" w:rsidRPr="002101A6">
        <w:rPr>
          <w:rFonts w:ascii="Times New Roman" w:hAnsi="Times New Roman" w:cs="Times New Roman"/>
          <w:sz w:val="24"/>
          <w:szCs w:val="24"/>
        </w:rPr>
        <w:t xml:space="preserve">muudatusega </w:t>
      </w:r>
      <w:r w:rsidR="002E0E15" w:rsidRPr="002101A6">
        <w:rPr>
          <w:rFonts w:ascii="Times New Roman" w:hAnsi="Times New Roman" w:cs="Times New Roman"/>
          <w:sz w:val="24"/>
          <w:szCs w:val="24"/>
        </w:rPr>
        <w:t>s</w:t>
      </w:r>
      <w:r w:rsidR="4C2C8540" w:rsidRPr="002101A6">
        <w:rPr>
          <w:rFonts w:ascii="Times New Roman" w:hAnsi="Times New Roman" w:cs="Times New Roman"/>
          <w:sz w:val="24"/>
          <w:szCs w:val="24"/>
        </w:rPr>
        <w:t xml:space="preserve">ätestatakse asjaolu, et </w:t>
      </w:r>
      <w:proofErr w:type="spellStart"/>
      <w:r w:rsidR="4C2C8540" w:rsidRPr="002101A6">
        <w:rPr>
          <w:rFonts w:ascii="Times New Roman" w:hAnsi="Times New Roman" w:cs="Times New Roman"/>
          <w:sz w:val="24"/>
          <w:szCs w:val="24"/>
        </w:rPr>
        <w:t>kestlikkusvandeaudiitorite</w:t>
      </w:r>
      <w:proofErr w:type="spellEnd"/>
      <w:r w:rsidR="4C2C8540" w:rsidRPr="002101A6">
        <w:rPr>
          <w:rFonts w:ascii="Times New Roman" w:hAnsi="Times New Roman" w:cs="Times New Roman"/>
          <w:sz w:val="24"/>
          <w:szCs w:val="24"/>
        </w:rPr>
        <w:t xml:space="preserve"> nimekirja kantakse </w:t>
      </w:r>
      <w:r w:rsidR="64F40FBB" w:rsidRPr="002101A6">
        <w:rPr>
          <w:rFonts w:ascii="Times New Roman" w:hAnsi="Times New Roman" w:cs="Times New Roman"/>
          <w:sz w:val="24"/>
          <w:szCs w:val="24"/>
        </w:rPr>
        <w:t xml:space="preserve">enne 2026. </w:t>
      </w:r>
      <w:r w:rsidR="0470BD32" w:rsidRPr="002101A6">
        <w:rPr>
          <w:rFonts w:ascii="Times New Roman" w:hAnsi="Times New Roman" w:cs="Times New Roman"/>
          <w:sz w:val="24"/>
          <w:szCs w:val="24"/>
        </w:rPr>
        <w:t>a</w:t>
      </w:r>
      <w:r w:rsidR="64F40FBB" w:rsidRPr="002101A6">
        <w:rPr>
          <w:rFonts w:ascii="Times New Roman" w:hAnsi="Times New Roman" w:cs="Times New Roman"/>
          <w:sz w:val="24"/>
          <w:szCs w:val="24"/>
        </w:rPr>
        <w:t xml:space="preserve">asta 1. jaanuari kutse saanud </w:t>
      </w:r>
      <w:r w:rsidR="38E6A383" w:rsidRPr="002101A6">
        <w:rPr>
          <w:rFonts w:ascii="Times New Roman" w:hAnsi="Times New Roman" w:cs="Times New Roman"/>
          <w:sz w:val="24"/>
          <w:szCs w:val="24"/>
        </w:rPr>
        <w:t xml:space="preserve">vandeaudiitor, </w:t>
      </w:r>
      <w:r w:rsidR="1B201A07" w:rsidRPr="002101A6">
        <w:rPr>
          <w:rFonts w:ascii="Times New Roman" w:hAnsi="Times New Roman" w:cs="Times New Roman"/>
          <w:sz w:val="24"/>
          <w:szCs w:val="24"/>
        </w:rPr>
        <w:t xml:space="preserve">kes on täiendanud oma teadmisi ja oskusi </w:t>
      </w:r>
      <w:proofErr w:type="spellStart"/>
      <w:r w:rsidR="1B201A07" w:rsidRPr="002101A6">
        <w:rPr>
          <w:rFonts w:ascii="Times New Roman" w:hAnsi="Times New Roman" w:cs="Times New Roman"/>
          <w:sz w:val="24"/>
          <w:szCs w:val="24"/>
        </w:rPr>
        <w:t>kestlikkusaruande</w:t>
      </w:r>
      <w:proofErr w:type="spellEnd"/>
      <w:r w:rsidR="1B201A07" w:rsidRPr="002101A6">
        <w:rPr>
          <w:rFonts w:ascii="Times New Roman" w:hAnsi="Times New Roman" w:cs="Times New Roman"/>
          <w:sz w:val="24"/>
          <w:szCs w:val="24"/>
        </w:rPr>
        <w:t xml:space="preserve"> ja selle audiitorkontrolli koolitusel enne </w:t>
      </w:r>
      <w:r w:rsidR="002E0E15" w:rsidRPr="002101A6">
        <w:rPr>
          <w:rFonts w:ascii="Times New Roman" w:hAnsi="Times New Roman" w:cs="Times New Roman"/>
          <w:sz w:val="24"/>
          <w:szCs w:val="24"/>
        </w:rPr>
        <w:t xml:space="preserve">2029. </w:t>
      </w:r>
      <w:r w:rsidR="32C714AC" w:rsidRPr="002101A6">
        <w:rPr>
          <w:rFonts w:ascii="Times New Roman" w:hAnsi="Times New Roman" w:cs="Times New Roman"/>
          <w:sz w:val="24"/>
          <w:szCs w:val="24"/>
        </w:rPr>
        <w:t>a</w:t>
      </w:r>
      <w:r w:rsidR="002E0E15" w:rsidRPr="002101A6">
        <w:rPr>
          <w:rFonts w:ascii="Times New Roman" w:hAnsi="Times New Roman" w:cs="Times New Roman"/>
          <w:sz w:val="24"/>
          <w:szCs w:val="24"/>
        </w:rPr>
        <w:t>asta</w:t>
      </w:r>
      <w:r w:rsidR="60933507" w:rsidRPr="002101A6">
        <w:rPr>
          <w:rFonts w:ascii="Times New Roman" w:hAnsi="Times New Roman" w:cs="Times New Roman"/>
          <w:sz w:val="24"/>
          <w:szCs w:val="24"/>
        </w:rPr>
        <w:t xml:space="preserve"> 1. jaanuari. </w:t>
      </w:r>
      <w:r w:rsidR="16C31EB3" w:rsidRPr="002101A6">
        <w:rPr>
          <w:rFonts w:ascii="Times New Roman" w:hAnsi="Times New Roman" w:cs="Times New Roman"/>
          <w:sz w:val="24"/>
          <w:szCs w:val="24"/>
        </w:rPr>
        <w:t xml:space="preserve">Nimetatu haakub sättes oleva teise lausega, mille kohaselt ei kanta </w:t>
      </w:r>
      <w:proofErr w:type="spellStart"/>
      <w:r w:rsidR="16C31EB3" w:rsidRPr="002101A6">
        <w:rPr>
          <w:rFonts w:ascii="Times New Roman" w:hAnsi="Times New Roman" w:cs="Times New Roman"/>
          <w:sz w:val="24"/>
          <w:szCs w:val="24"/>
        </w:rPr>
        <w:t>kestlikkusvandeaudiitorite</w:t>
      </w:r>
      <w:proofErr w:type="spellEnd"/>
      <w:r w:rsidR="16C31EB3" w:rsidRPr="002101A6">
        <w:rPr>
          <w:rFonts w:ascii="Times New Roman" w:hAnsi="Times New Roman" w:cs="Times New Roman"/>
          <w:sz w:val="24"/>
          <w:szCs w:val="24"/>
        </w:rPr>
        <w:t xml:space="preserve"> nimekirja vandeaudiitorit, kes ei läbi nimetatud koolitust enne 20</w:t>
      </w:r>
      <w:r w:rsidR="25D40C42" w:rsidRPr="002101A6">
        <w:rPr>
          <w:rFonts w:ascii="Times New Roman" w:hAnsi="Times New Roman" w:cs="Times New Roman"/>
          <w:sz w:val="24"/>
          <w:szCs w:val="24"/>
        </w:rPr>
        <w:t>29. aasta 1. jaanuari.</w:t>
      </w:r>
      <w:r w:rsidR="002E0E15" w:rsidRPr="002101A6">
        <w:rPr>
          <w:rFonts w:ascii="Times New Roman" w:hAnsi="Times New Roman" w:cs="Times New Roman"/>
          <w:sz w:val="24"/>
          <w:szCs w:val="24"/>
        </w:rPr>
        <w:t> </w:t>
      </w:r>
      <w:commentRangeEnd w:id="26"/>
      <w:r w:rsidR="00D35CB7">
        <w:rPr>
          <w:rStyle w:val="Kommentaariviide"/>
        </w:rPr>
        <w:commentReference w:id="26"/>
      </w:r>
    </w:p>
    <w:p w14:paraId="6FA87A70" w14:textId="09136A62" w:rsidR="00B76416" w:rsidRPr="002101A6" w:rsidRDefault="002E0E15"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w:t>
      </w:r>
    </w:p>
    <w:p w14:paraId="082BE419" w14:textId="77777777" w:rsidR="00B76416" w:rsidRPr="007133DC" w:rsidRDefault="00B76416" w:rsidP="00B76416">
      <w:pPr>
        <w:pStyle w:val="paragraph"/>
        <w:spacing w:before="120" w:beforeAutospacing="0" w:after="120" w:afterAutospacing="0"/>
        <w:jc w:val="both"/>
        <w:textAlignment w:val="baseline"/>
        <w:rPr>
          <w:rFonts w:ascii="Segoe UI" w:hAnsi="Segoe UI" w:cs="Segoe UI"/>
        </w:rPr>
      </w:pPr>
      <w:r w:rsidRPr="002101A6">
        <w:rPr>
          <w:rStyle w:val="normaltextrun"/>
          <w:b/>
          <w:bCs/>
        </w:rPr>
        <w:t>§ 3. Investeerimisfondide seaduse muudatused</w:t>
      </w:r>
    </w:p>
    <w:p w14:paraId="50DC2AA4" w14:textId="09008EA5" w:rsidR="00B76416" w:rsidRPr="002101A6" w:rsidRDefault="7831945B" w:rsidP="6C8157BE">
      <w:pPr>
        <w:pStyle w:val="paragraph"/>
        <w:spacing w:before="120" w:beforeAutospacing="0" w:after="120" w:afterAutospacing="0"/>
        <w:jc w:val="both"/>
        <w:textAlignment w:val="baseline"/>
        <w:rPr>
          <w:rStyle w:val="normaltextrun"/>
        </w:rPr>
      </w:pPr>
      <w:r w:rsidRPr="002101A6">
        <w:rPr>
          <w:rStyle w:val="normaltextrun"/>
          <w:b/>
          <w:bCs/>
        </w:rPr>
        <w:t>IFS §</w:t>
      </w:r>
      <w:r w:rsidR="00B76416" w:rsidRPr="002101A6">
        <w:rPr>
          <w:rStyle w:val="normaltextrun"/>
          <w:b/>
          <w:bCs/>
        </w:rPr>
        <w:t xml:space="preserve"> 311 lõike 3 punkti 1</w:t>
      </w:r>
      <w:r w:rsidR="00B76416" w:rsidRPr="002101A6">
        <w:rPr>
          <w:rStyle w:val="normaltextrun"/>
        </w:rPr>
        <w:t xml:space="preserve"> </w:t>
      </w:r>
      <w:r w:rsidR="38E6E4E4" w:rsidRPr="002101A6">
        <w:rPr>
          <w:rStyle w:val="normaltextrun"/>
        </w:rPr>
        <w:t xml:space="preserve">muudatusega </w:t>
      </w:r>
      <w:r w:rsidR="00B76416" w:rsidRPr="002101A6">
        <w:rPr>
          <w:rStyle w:val="normaltextrun"/>
        </w:rPr>
        <w:t xml:space="preserve">jäetakse </w:t>
      </w:r>
      <w:r w:rsidR="19C91A07" w:rsidRPr="002101A6">
        <w:rPr>
          <w:rStyle w:val="normaltextrun"/>
        </w:rPr>
        <w:t xml:space="preserve">sättest </w:t>
      </w:r>
      <w:r w:rsidR="00B76416" w:rsidRPr="002101A6">
        <w:rPr>
          <w:rStyle w:val="normaltextrun"/>
        </w:rPr>
        <w:t>välja sõna „atesteeritud“</w:t>
      </w:r>
      <w:r w:rsidR="218B7315" w:rsidRPr="002101A6">
        <w:rPr>
          <w:rStyle w:val="normaltextrun"/>
        </w:rPr>
        <w:t>, kuna sellekoha</w:t>
      </w:r>
      <w:r w:rsidR="614305A4" w:rsidRPr="002101A6">
        <w:rPr>
          <w:rStyle w:val="normaltextrun"/>
        </w:rPr>
        <w:t>st</w:t>
      </w:r>
      <w:r w:rsidR="218B7315" w:rsidRPr="002101A6">
        <w:rPr>
          <w:rStyle w:val="normaltextrun"/>
        </w:rPr>
        <w:t xml:space="preserve"> kutse</w:t>
      </w:r>
      <w:r w:rsidR="52D82508" w:rsidRPr="002101A6">
        <w:rPr>
          <w:rStyle w:val="normaltextrun"/>
        </w:rPr>
        <w:t xml:space="preserve">t edaspidi ei anta ning kogu atesteeritud siseaudiitorit puudutav regulatsioon tunnistatakse </w:t>
      </w:r>
      <w:proofErr w:type="spellStart"/>
      <w:r w:rsidR="218B7315" w:rsidRPr="002101A6">
        <w:rPr>
          <w:rStyle w:val="normaltextrun"/>
        </w:rPr>
        <w:t>AudS-is</w:t>
      </w:r>
      <w:proofErr w:type="spellEnd"/>
      <w:r w:rsidR="218B7315" w:rsidRPr="002101A6">
        <w:rPr>
          <w:rStyle w:val="normaltextrun"/>
        </w:rPr>
        <w:t xml:space="preserve"> kehtetuks.</w:t>
      </w:r>
      <w:r w:rsidR="1EBEFF44" w:rsidRPr="002101A6">
        <w:rPr>
          <w:rStyle w:val="normaltextrun"/>
        </w:rPr>
        <w:t xml:space="preserve"> Edaspidi peab enne fondivalitseja siseauditi funktsiooni täitva isiku valimist või määramist esitama valitav või määratav isik fondivalitsejale</w:t>
      </w:r>
      <w:r w:rsidR="0F24806B" w:rsidRPr="002101A6">
        <w:rPr>
          <w:rStyle w:val="normaltextrun"/>
        </w:rPr>
        <w:t xml:space="preserve"> </w:t>
      </w:r>
      <w:r w:rsidR="1EBEFF44" w:rsidRPr="002101A6">
        <w:rPr>
          <w:rStyle w:val="normaltextrun"/>
        </w:rPr>
        <w:t>punktis 1 loetletud andmed ja dokumendid</w:t>
      </w:r>
      <w:r w:rsidR="5329BFB4" w:rsidRPr="002101A6">
        <w:rPr>
          <w:rStyle w:val="normaltextrun"/>
        </w:rPr>
        <w:t xml:space="preserve"> siseaudiitori</w:t>
      </w:r>
      <w:r w:rsidR="2269AD4F" w:rsidRPr="002101A6">
        <w:rPr>
          <w:rStyle w:val="normaltextrun"/>
        </w:rPr>
        <w:t xml:space="preserve"> teenust osutava isiku</w:t>
      </w:r>
      <w:r w:rsidR="5329BFB4" w:rsidRPr="002101A6">
        <w:rPr>
          <w:rStyle w:val="normaltextrun"/>
        </w:rPr>
        <w:t xml:space="preserve"> kohta</w:t>
      </w:r>
      <w:r w:rsidR="2A223988" w:rsidRPr="002101A6">
        <w:rPr>
          <w:rStyle w:val="normaltextrun"/>
        </w:rPr>
        <w:t>.</w:t>
      </w:r>
    </w:p>
    <w:p w14:paraId="65BF36A6" w14:textId="6B622302" w:rsidR="00B76416" w:rsidRPr="002101A6" w:rsidRDefault="0B031D58" w:rsidP="6C8157BE">
      <w:pPr>
        <w:pStyle w:val="paragraph"/>
        <w:spacing w:before="120" w:beforeAutospacing="0" w:after="120" w:afterAutospacing="0"/>
        <w:jc w:val="both"/>
        <w:textAlignment w:val="baseline"/>
        <w:rPr>
          <w:rStyle w:val="eop"/>
        </w:rPr>
      </w:pPr>
      <w:r w:rsidRPr="002101A6">
        <w:rPr>
          <w:rStyle w:val="normaltextrun"/>
          <w:b/>
          <w:bCs/>
        </w:rPr>
        <w:t>IFS §</w:t>
      </w:r>
      <w:r w:rsidR="00B76416" w:rsidRPr="002101A6">
        <w:rPr>
          <w:rStyle w:val="normaltextrun"/>
          <w:b/>
          <w:bCs/>
        </w:rPr>
        <w:t xml:space="preserve"> 349 lõike 2 teine lause</w:t>
      </w:r>
      <w:r w:rsidR="00B76416" w:rsidRPr="002101A6">
        <w:rPr>
          <w:rStyle w:val="normaltextrun"/>
        </w:rPr>
        <w:t xml:space="preserve"> tunnistatakse kehtetuks</w:t>
      </w:r>
      <w:r w:rsidR="5D2074E8" w:rsidRPr="002101A6">
        <w:rPr>
          <w:rStyle w:val="normaltextrun"/>
        </w:rPr>
        <w:t xml:space="preserve">, kuna eelnõu kohaselt tunnistatakse </w:t>
      </w:r>
      <w:proofErr w:type="spellStart"/>
      <w:r w:rsidR="5D2074E8" w:rsidRPr="002101A6">
        <w:rPr>
          <w:rStyle w:val="normaltextrun"/>
        </w:rPr>
        <w:t>AudS-is</w:t>
      </w:r>
      <w:proofErr w:type="spellEnd"/>
      <w:r w:rsidR="5D2074E8" w:rsidRPr="002101A6">
        <w:rPr>
          <w:rStyle w:val="normaltextrun"/>
        </w:rPr>
        <w:t xml:space="preserve"> kehtetuks kogu siseaudiitori regulatsioon, sealhulgas </w:t>
      </w:r>
      <w:r w:rsidR="450614FE" w:rsidRPr="002101A6">
        <w:rPr>
          <w:rStyle w:val="normaltextrun"/>
        </w:rPr>
        <w:t xml:space="preserve">nimetatud sättes viidatud </w:t>
      </w:r>
      <w:r w:rsidR="7A352A83" w:rsidRPr="002101A6">
        <w:rPr>
          <w:rStyle w:val="eop"/>
        </w:rPr>
        <w:t xml:space="preserve">atesteeritud siseaudiitorile kohalduvad nõuded ja tegevuse õiguslikud alused. </w:t>
      </w:r>
    </w:p>
    <w:bookmarkEnd w:id="23"/>
    <w:bookmarkEnd w:id="24"/>
    <w:p w14:paraId="243D9A47" w14:textId="77777777" w:rsidR="00B76416" w:rsidRPr="002101A6" w:rsidRDefault="00B76416" w:rsidP="6C8157BE">
      <w:pPr>
        <w:pStyle w:val="paragraph"/>
        <w:spacing w:before="120" w:beforeAutospacing="0" w:after="120" w:afterAutospacing="0"/>
        <w:jc w:val="both"/>
        <w:textAlignment w:val="baseline"/>
      </w:pPr>
    </w:p>
    <w:p w14:paraId="3C50A53D" w14:textId="222FFD88" w:rsidR="00B74C29" w:rsidRPr="007133DC" w:rsidRDefault="00B74C29" w:rsidP="00B74C29">
      <w:pPr>
        <w:pStyle w:val="paragraph"/>
        <w:spacing w:before="120" w:beforeAutospacing="0" w:after="120" w:afterAutospacing="0"/>
        <w:jc w:val="both"/>
        <w:textAlignment w:val="baseline"/>
        <w:rPr>
          <w:rFonts w:ascii="Segoe UI" w:hAnsi="Segoe UI" w:cs="Segoe UI"/>
        </w:rPr>
      </w:pPr>
      <w:r w:rsidRPr="002101A6">
        <w:rPr>
          <w:rStyle w:val="normaltextrun"/>
          <w:b/>
          <w:bCs/>
        </w:rPr>
        <w:t>§ 4. Kindlustustegevuse seaduse muu</w:t>
      </w:r>
      <w:r w:rsidR="00B76416" w:rsidRPr="002101A6">
        <w:rPr>
          <w:rStyle w:val="normaltextrun"/>
          <w:b/>
          <w:bCs/>
        </w:rPr>
        <w:t>datused</w:t>
      </w:r>
      <w:r w:rsidRPr="002101A6">
        <w:rPr>
          <w:rStyle w:val="eop"/>
        </w:rPr>
        <w:t> </w:t>
      </w:r>
    </w:p>
    <w:p w14:paraId="34F4EF47" w14:textId="04DA6875" w:rsidR="00B74C29" w:rsidRPr="007133DC" w:rsidRDefault="00B74C29" w:rsidP="6C8157BE">
      <w:pPr>
        <w:pStyle w:val="paragraph"/>
        <w:spacing w:before="120" w:beforeAutospacing="0" w:after="120" w:afterAutospacing="0"/>
        <w:jc w:val="both"/>
        <w:textAlignment w:val="baseline"/>
        <w:rPr>
          <w:rFonts w:ascii="Segoe UI" w:hAnsi="Segoe UI" w:cs="Segoe UI"/>
        </w:rPr>
      </w:pPr>
      <w:r w:rsidRPr="002101A6">
        <w:rPr>
          <w:rStyle w:val="eop"/>
        </w:rPr>
        <w:t> </w:t>
      </w:r>
      <w:proofErr w:type="spellStart"/>
      <w:r w:rsidRPr="002101A6">
        <w:rPr>
          <w:rStyle w:val="normaltextrun"/>
        </w:rPr>
        <w:t>Kin</w:t>
      </w:r>
      <w:r w:rsidR="6B664DAC" w:rsidRPr="002101A6">
        <w:rPr>
          <w:rStyle w:val="normaltextrun"/>
        </w:rPr>
        <w:t>dlTS</w:t>
      </w:r>
      <w:proofErr w:type="spellEnd"/>
      <w:r w:rsidR="6B664DAC" w:rsidRPr="002101A6">
        <w:rPr>
          <w:rStyle w:val="normaltextrun"/>
        </w:rPr>
        <w:t xml:space="preserve"> </w:t>
      </w:r>
      <w:r w:rsidRPr="002101A6">
        <w:rPr>
          <w:rStyle w:val="normaltextrun"/>
        </w:rPr>
        <w:t>§ 103 lõike 2 teine lause tunnistatakse kehtetuks</w:t>
      </w:r>
      <w:r w:rsidR="15CEF5FB" w:rsidRPr="002101A6">
        <w:rPr>
          <w:rStyle w:val="normaltextrun"/>
        </w:rPr>
        <w:t xml:space="preserve">, kuna eelnõu kohaselt tunnistatakse </w:t>
      </w:r>
      <w:proofErr w:type="spellStart"/>
      <w:r w:rsidR="15CEF5FB" w:rsidRPr="002101A6">
        <w:rPr>
          <w:rStyle w:val="normaltextrun"/>
        </w:rPr>
        <w:t>AudS-is</w:t>
      </w:r>
      <w:proofErr w:type="spellEnd"/>
      <w:r w:rsidR="15CEF5FB" w:rsidRPr="002101A6">
        <w:rPr>
          <w:rStyle w:val="normaltextrun"/>
        </w:rPr>
        <w:t xml:space="preserve"> kehtetuks kogu siseaudiitori regulatsioon, sealhulgas nimetatud sättes viidatud atesteeritud siseaudiitorile kohalduvad nõuded ja tegevuse õiguslikud alused.   </w:t>
      </w:r>
      <w:r w:rsidRPr="002101A6">
        <w:rPr>
          <w:rStyle w:val="eop"/>
        </w:rPr>
        <w:t> </w:t>
      </w:r>
    </w:p>
    <w:p w14:paraId="52F8260A" w14:textId="77777777" w:rsidR="00B76416" w:rsidRPr="002101A6" w:rsidRDefault="00B76416" w:rsidP="6C8157BE">
      <w:pPr>
        <w:pStyle w:val="paragraph"/>
        <w:spacing w:before="120" w:beforeAutospacing="0" w:after="120" w:afterAutospacing="0"/>
        <w:jc w:val="both"/>
        <w:textAlignment w:val="baseline"/>
        <w:rPr>
          <w:rStyle w:val="eop"/>
          <w:i/>
          <w:iCs/>
        </w:rPr>
      </w:pPr>
    </w:p>
    <w:p w14:paraId="27D335FA" w14:textId="50EA98E3" w:rsidR="00B74C29" w:rsidRPr="007133DC" w:rsidRDefault="00B74C29" w:rsidP="00B74C29">
      <w:pPr>
        <w:pStyle w:val="paragraph"/>
        <w:spacing w:before="120" w:beforeAutospacing="0" w:after="120" w:afterAutospacing="0"/>
        <w:jc w:val="both"/>
        <w:textAlignment w:val="baseline"/>
        <w:rPr>
          <w:rFonts w:ascii="Segoe UI" w:hAnsi="Segoe UI" w:cs="Segoe UI"/>
        </w:rPr>
      </w:pPr>
      <w:r w:rsidRPr="002101A6">
        <w:rPr>
          <w:rStyle w:val="normaltextrun"/>
          <w:b/>
          <w:bCs/>
        </w:rPr>
        <w:t>§ 5. Kohaliku omavalitsuse korralduse seaduse muu</w:t>
      </w:r>
      <w:r w:rsidR="00B76416" w:rsidRPr="002101A6">
        <w:rPr>
          <w:rStyle w:val="normaltextrun"/>
          <w:b/>
          <w:bCs/>
        </w:rPr>
        <w:t>datused</w:t>
      </w:r>
      <w:r w:rsidRPr="002101A6">
        <w:rPr>
          <w:rStyle w:val="eop"/>
        </w:rPr>
        <w:t> </w:t>
      </w:r>
    </w:p>
    <w:p w14:paraId="2D6EC9AE" w14:textId="6919984E" w:rsidR="00B74C29" w:rsidRPr="007133DC" w:rsidRDefault="00B74C29" w:rsidP="6C8157BE">
      <w:pPr>
        <w:pStyle w:val="paragraph"/>
        <w:spacing w:before="120" w:beforeAutospacing="0" w:after="120" w:afterAutospacing="0"/>
        <w:jc w:val="both"/>
        <w:textAlignment w:val="baseline"/>
        <w:rPr>
          <w:rFonts w:ascii="Segoe UI" w:hAnsi="Segoe UI" w:cs="Segoe UI"/>
        </w:rPr>
      </w:pPr>
      <w:r w:rsidRPr="002101A6">
        <w:rPr>
          <w:rStyle w:val="normaltextrun"/>
          <w:b/>
          <w:bCs/>
        </w:rPr>
        <w:t>K</w:t>
      </w:r>
      <w:r w:rsidR="66E8AB9E" w:rsidRPr="002101A6">
        <w:rPr>
          <w:rStyle w:val="normaltextrun"/>
          <w:b/>
          <w:bCs/>
        </w:rPr>
        <w:t>OKS</w:t>
      </w:r>
      <w:r w:rsidRPr="002101A6">
        <w:rPr>
          <w:rStyle w:val="normaltextrun"/>
          <w:b/>
          <w:bCs/>
        </w:rPr>
        <w:t xml:space="preserve"> § 48</w:t>
      </w:r>
      <w:r w:rsidRPr="007133DC">
        <w:rPr>
          <w:rStyle w:val="normaltextrun"/>
          <w:b/>
          <w:bCs/>
          <w:vertAlign w:val="superscript"/>
        </w:rPr>
        <w:t>1</w:t>
      </w:r>
      <w:r w:rsidRPr="002101A6">
        <w:rPr>
          <w:rStyle w:val="normaltextrun"/>
          <w:b/>
          <w:bCs/>
        </w:rPr>
        <w:t xml:space="preserve"> lõige 8 </w:t>
      </w:r>
      <w:r w:rsidRPr="002101A6">
        <w:rPr>
          <w:rStyle w:val="normaltextrun"/>
        </w:rPr>
        <w:t>tunnistatakse kehtetuks</w:t>
      </w:r>
      <w:r w:rsidR="7E9B6A04" w:rsidRPr="002101A6">
        <w:rPr>
          <w:rStyle w:val="normaltextrun"/>
        </w:rPr>
        <w:t xml:space="preserve">, kuna eelnõu kohaselt tunnistatakse </w:t>
      </w:r>
      <w:proofErr w:type="spellStart"/>
      <w:r w:rsidR="7E9B6A04" w:rsidRPr="002101A6">
        <w:rPr>
          <w:rStyle w:val="normaltextrun"/>
        </w:rPr>
        <w:t>AudS-is</w:t>
      </w:r>
      <w:proofErr w:type="spellEnd"/>
      <w:r w:rsidR="7E9B6A04" w:rsidRPr="002101A6">
        <w:rPr>
          <w:rStyle w:val="normaltextrun"/>
        </w:rPr>
        <w:t xml:space="preserve"> kehtetuks kogu siseaudiitori regulatsioon, sealhulgas nimetatud sättes viidatud atesteeritud siseaudiitorile kohalduvad nõuded ja tegevuse õiguslikud alused.</w:t>
      </w:r>
      <w:r w:rsidRPr="002101A6">
        <w:rPr>
          <w:rStyle w:val="eop"/>
        </w:rPr>
        <w:t> </w:t>
      </w:r>
    </w:p>
    <w:p w14:paraId="31C3577F" w14:textId="4852CEC7" w:rsidR="6C8157BE" w:rsidRPr="002101A6" w:rsidRDefault="6C8157BE" w:rsidP="6C8157BE">
      <w:pPr>
        <w:pStyle w:val="paragraph"/>
        <w:spacing w:before="120" w:beforeAutospacing="0" w:after="120" w:afterAutospacing="0"/>
        <w:jc w:val="both"/>
        <w:rPr>
          <w:rStyle w:val="normaltextrun"/>
          <w:b/>
          <w:bCs/>
        </w:rPr>
      </w:pPr>
    </w:p>
    <w:p w14:paraId="280A64B7" w14:textId="045264F1" w:rsidR="00B74C29" w:rsidRPr="007133DC" w:rsidRDefault="00B74C29" w:rsidP="00B74C29">
      <w:pPr>
        <w:pStyle w:val="paragraph"/>
        <w:spacing w:before="120" w:beforeAutospacing="0" w:after="120" w:afterAutospacing="0"/>
        <w:jc w:val="both"/>
        <w:textAlignment w:val="baseline"/>
        <w:rPr>
          <w:rFonts w:ascii="Segoe UI" w:hAnsi="Segoe UI" w:cs="Segoe UI"/>
        </w:rPr>
      </w:pPr>
      <w:r w:rsidRPr="002101A6">
        <w:rPr>
          <w:rStyle w:val="normaltextrun"/>
          <w:b/>
          <w:bCs/>
        </w:rPr>
        <w:t>§ 6. Krediidiasutuste seaduse muu</w:t>
      </w:r>
      <w:r w:rsidR="00B76416" w:rsidRPr="002101A6">
        <w:rPr>
          <w:rStyle w:val="normaltextrun"/>
          <w:b/>
          <w:bCs/>
        </w:rPr>
        <w:t>datused</w:t>
      </w:r>
      <w:r w:rsidRPr="002101A6">
        <w:rPr>
          <w:rStyle w:val="eop"/>
        </w:rPr>
        <w:t> </w:t>
      </w:r>
    </w:p>
    <w:p w14:paraId="25F688B2" w14:textId="142EDC8C" w:rsidR="00B74C29" w:rsidRPr="002101A6" w:rsidRDefault="00B74C29" w:rsidP="6C8157BE">
      <w:pPr>
        <w:pStyle w:val="paragraph"/>
        <w:spacing w:before="0" w:beforeAutospacing="0" w:after="0" w:afterAutospacing="0"/>
        <w:jc w:val="both"/>
        <w:textAlignment w:val="baseline"/>
        <w:rPr>
          <w:rStyle w:val="eop"/>
        </w:rPr>
      </w:pPr>
      <w:r w:rsidRPr="002101A6">
        <w:rPr>
          <w:rStyle w:val="normaltextrun"/>
          <w:b/>
          <w:bCs/>
        </w:rPr>
        <w:t>K</w:t>
      </w:r>
      <w:r w:rsidR="6F6EBD8F" w:rsidRPr="002101A6">
        <w:rPr>
          <w:rStyle w:val="normaltextrun"/>
          <w:b/>
          <w:bCs/>
        </w:rPr>
        <w:t xml:space="preserve">AS </w:t>
      </w:r>
      <w:r w:rsidRPr="002101A6">
        <w:rPr>
          <w:rStyle w:val="normaltextrun"/>
          <w:b/>
          <w:bCs/>
        </w:rPr>
        <w:t>§ 60 lõike 1 teine lause</w:t>
      </w:r>
      <w:r w:rsidRPr="002101A6">
        <w:rPr>
          <w:rStyle w:val="normaltextrun"/>
        </w:rPr>
        <w:t xml:space="preserve"> tunnistatakse kehtetuks</w:t>
      </w:r>
      <w:r w:rsidR="3F60E229" w:rsidRPr="002101A6">
        <w:rPr>
          <w:rStyle w:val="normaltextrun"/>
        </w:rPr>
        <w:t xml:space="preserve">, kuna eelnõu kohaselt tunnistatakse </w:t>
      </w:r>
      <w:proofErr w:type="spellStart"/>
      <w:r w:rsidR="3F60E229" w:rsidRPr="002101A6">
        <w:rPr>
          <w:rStyle w:val="normaltextrun"/>
        </w:rPr>
        <w:t>AudS-is</w:t>
      </w:r>
      <w:proofErr w:type="spellEnd"/>
      <w:r w:rsidR="3F60E229" w:rsidRPr="002101A6">
        <w:rPr>
          <w:rStyle w:val="normaltextrun"/>
        </w:rPr>
        <w:t xml:space="preserve"> kehtetuks kogu siseaudiitori regulatsioon, sealhulgas nimetatud sättes viidatud atesteeritud siseaudiitorile kohalduvad nõuded ja tegevuse õiguslikud alused.    </w:t>
      </w:r>
    </w:p>
    <w:p w14:paraId="7DE6CF54" w14:textId="73DD4A8D" w:rsidR="00B74C29" w:rsidRPr="007133DC" w:rsidRDefault="00ED3D19" w:rsidP="6C8157BE">
      <w:pPr>
        <w:pStyle w:val="paragraph"/>
        <w:spacing w:before="0" w:beforeAutospacing="0" w:after="0" w:afterAutospacing="0"/>
        <w:ind w:left="142"/>
        <w:jc w:val="both"/>
        <w:textAlignment w:val="baseline"/>
        <w:rPr>
          <w:rFonts w:ascii="Segoe UI" w:hAnsi="Segoe UI" w:cs="Segoe UI"/>
        </w:rPr>
      </w:pPr>
      <w:r w:rsidRPr="007133DC">
        <w:rPr>
          <w:rFonts w:ascii="Arial" w:hAnsi="Arial" w:cs="Arial"/>
          <w:i/>
          <w:iCs/>
          <w:color w:val="0061AA"/>
          <w:bdr w:val="none" w:sz="0" w:space="0" w:color="auto" w:frame="1"/>
          <w:shd w:val="clear" w:color="auto" w:fill="FFFFFF"/>
        </w:rPr>
        <w:t> </w:t>
      </w:r>
      <w:r w:rsidR="00B74C29" w:rsidRPr="002101A6">
        <w:rPr>
          <w:rStyle w:val="eop"/>
        </w:rPr>
        <w:t> </w:t>
      </w:r>
    </w:p>
    <w:p w14:paraId="1AACD256" w14:textId="0A025DFE" w:rsidR="00B74C29" w:rsidRPr="007133DC" w:rsidRDefault="00B74C29" w:rsidP="00ED3D19">
      <w:pPr>
        <w:pStyle w:val="paragraph"/>
        <w:spacing w:before="120" w:beforeAutospacing="0" w:after="120" w:afterAutospacing="0"/>
        <w:jc w:val="both"/>
        <w:textAlignment w:val="baseline"/>
        <w:rPr>
          <w:rFonts w:ascii="Segoe UI" w:hAnsi="Segoe UI" w:cs="Segoe UI"/>
        </w:rPr>
      </w:pPr>
      <w:r w:rsidRPr="002101A6">
        <w:rPr>
          <w:rStyle w:val="normaltextrun"/>
          <w:b/>
          <w:bCs/>
        </w:rPr>
        <w:t>§ 7. Krediidiinkassode ja -ostjate seaduse muu</w:t>
      </w:r>
      <w:r w:rsidR="00B76416" w:rsidRPr="002101A6">
        <w:rPr>
          <w:rStyle w:val="normaltextrun"/>
          <w:b/>
          <w:bCs/>
        </w:rPr>
        <w:t>datused</w:t>
      </w:r>
    </w:p>
    <w:p w14:paraId="7A5B1782" w14:textId="50901BF9" w:rsidR="00B74C29" w:rsidRPr="007133DC" w:rsidRDefault="00B74C29" w:rsidP="6C8157BE">
      <w:pPr>
        <w:pStyle w:val="paragraph"/>
        <w:spacing w:before="120" w:beforeAutospacing="0" w:after="120" w:afterAutospacing="0"/>
        <w:jc w:val="both"/>
        <w:textAlignment w:val="baseline"/>
        <w:rPr>
          <w:rFonts w:ascii="Segoe UI" w:hAnsi="Segoe UI" w:cs="Segoe UI"/>
        </w:rPr>
      </w:pPr>
      <w:r w:rsidRPr="002101A6">
        <w:rPr>
          <w:rStyle w:val="normaltextrun"/>
          <w:b/>
          <w:bCs/>
        </w:rPr>
        <w:t>K</w:t>
      </w:r>
      <w:r w:rsidR="276F823E" w:rsidRPr="002101A6">
        <w:rPr>
          <w:rStyle w:val="normaltextrun"/>
          <w:b/>
          <w:bCs/>
        </w:rPr>
        <w:t>IOS</w:t>
      </w:r>
      <w:r w:rsidRPr="002101A6">
        <w:rPr>
          <w:rStyle w:val="normaltextrun"/>
          <w:b/>
          <w:bCs/>
        </w:rPr>
        <w:t xml:space="preserve"> § 42 lõike 3 teine lause</w:t>
      </w:r>
      <w:r w:rsidRPr="002101A6">
        <w:rPr>
          <w:rStyle w:val="normaltextrun"/>
        </w:rPr>
        <w:t xml:space="preserve"> tunnistatakse kehtetuks</w:t>
      </w:r>
      <w:r w:rsidR="4F124A14" w:rsidRPr="002101A6">
        <w:rPr>
          <w:rStyle w:val="normaltextrun"/>
        </w:rPr>
        <w:t xml:space="preserve">, kuna eelnõu kohaselt tunnistatakse </w:t>
      </w:r>
      <w:proofErr w:type="spellStart"/>
      <w:r w:rsidR="4F124A14" w:rsidRPr="002101A6">
        <w:rPr>
          <w:rStyle w:val="normaltextrun"/>
        </w:rPr>
        <w:t>AudS-is</w:t>
      </w:r>
      <w:proofErr w:type="spellEnd"/>
      <w:r w:rsidR="4F124A14" w:rsidRPr="002101A6">
        <w:rPr>
          <w:rStyle w:val="normaltextrun"/>
        </w:rPr>
        <w:t xml:space="preserve"> kehtetuks kogu siseaudiitori regulatsioon, sealhulgas nimetatud sättes viidatud atesteeritud siseaudiitorile kohalduvad nõuded ja tegevuse õiguslikud alused.   </w:t>
      </w:r>
    </w:p>
    <w:p w14:paraId="5F8E2FAF" w14:textId="77777777" w:rsidR="6C8157BE" w:rsidRPr="002101A6" w:rsidRDefault="6C8157BE" w:rsidP="6C8157BE">
      <w:pPr>
        <w:pStyle w:val="paragraph"/>
        <w:spacing w:before="120" w:beforeAutospacing="0" w:after="120" w:afterAutospacing="0"/>
        <w:jc w:val="both"/>
        <w:rPr>
          <w:rStyle w:val="eop"/>
          <w:i/>
          <w:iCs/>
        </w:rPr>
      </w:pPr>
    </w:p>
    <w:p w14:paraId="406D2593" w14:textId="583CFBF8" w:rsidR="00B74C29" w:rsidRPr="007133DC" w:rsidRDefault="00B74C29" w:rsidP="00ED3D19">
      <w:pPr>
        <w:pStyle w:val="paragraph"/>
        <w:spacing w:before="120" w:beforeAutospacing="0" w:after="120" w:afterAutospacing="0"/>
        <w:jc w:val="both"/>
        <w:textAlignment w:val="baseline"/>
        <w:rPr>
          <w:rFonts w:ascii="Segoe UI" w:hAnsi="Segoe UI" w:cs="Segoe UI"/>
        </w:rPr>
      </w:pPr>
      <w:r w:rsidRPr="002101A6">
        <w:rPr>
          <w:rStyle w:val="normaltextrun"/>
          <w:b/>
          <w:bCs/>
        </w:rPr>
        <w:t>§ 8. Makseasutuste ja e-raha asutuste seaduse muu</w:t>
      </w:r>
      <w:r w:rsidR="00B76416" w:rsidRPr="002101A6">
        <w:rPr>
          <w:rStyle w:val="normaltextrun"/>
          <w:b/>
          <w:bCs/>
        </w:rPr>
        <w:t>datused</w:t>
      </w:r>
    </w:p>
    <w:p w14:paraId="7E9B3505" w14:textId="26A4F102" w:rsidR="00C106CA" w:rsidRPr="007133DC" w:rsidRDefault="00B74C29" w:rsidP="6C8157BE">
      <w:pPr>
        <w:pStyle w:val="paragraph"/>
        <w:spacing w:before="120" w:beforeAutospacing="0" w:after="120" w:afterAutospacing="0"/>
        <w:jc w:val="both"/>
        <w:rPr>
          <w:rFonts w:ascii="Segoe UI" w:hAnsi="Segoe UI" w:cs="Segoe UI"/>
        </w:rPr>
      </w:pPr>
      <w:r w:rsidRPr="002101A6">
        <w:rPr>
          <w:rStyle w:val="normaltextrun"/>
          <w:b/>
          <w:bCs/>
        </w:rPr>
        <w:t>M</w:t>
      </w:r>
      <w:r w:rsidR="58A948A3" w:rsidRPr="002101A6">
        <w:rPr>
          <w:rStyle w:val="normaltextrun"/>
          <w:b/>
          <w:bCs/>
        </w:rPr>
        <w:t>ERAS</w:t>
      </w:r>
      <w:r w:rsidRPr="002101A6">
        <w:rPr>
          <w:rStyle w:val="normaltextrun"/>
          <w:b/>
          <w:bCs/>
        </w:rPr>
        <w:t xml:space="preserve"> § 51 lõike 2 teine lause</w:t>
      </w:r>
      <w:r w:rsidRPr="002101A6">
        <w:rPr>
          <w:rStyle w:val="normaltextrun"/>
        </w:rPr>
        <w:t xml:space="preserve"> tunnistatakse kehtetuks</w:t>
      </w:r>
      <w:r w:rsidR="07B415F2" w:rsidRPr="002101A6">
        <w:rPr>
          <w:rStyle w:val="normaltextrun"/>
        </w:rPr>
        <w:t xml:space="preserve">, kuna eelnõu kohaselt tunnistatakse </w:t>
      </w:r>
      <w:proofErr w:type="spellStart"/>
      <w:r w:rsidR="07B415F2" w:rsidRPr="002101A6">
        <w:rPr>
          <w:rStyle w:val="normaltextrun"/>
        </w:rPr>
        <w:t>AudS-is</w:t>
      </w:r>
      <w:proofErr w:type="spellEnd"/>
      <w:r w:rsidR="07B415F2" w:rsidRPr="002101A6">
        <w:rPr>
          <w:rStyle w:val="normaltextrun"/>
        </w:rPr>
        <w:t xml:space="preserve"> kehtetuks kogu siseaudiitori regulatsioon, sealhulgas nimetatud sättes viidatud atesteeritud siseaudiitorile kohalduvad nõuded ja tegevuse õiguslikud alused.   </w:t>
      </w:r>
      <w:r w:rsidRPr="002101A6">
        <w:rPr>
          <w:rStyle w:val="eop"/>
        </w:rPr>
        <w:t> </w:t>
      </w:r>
    </w:p>
    <w:p w14:paraId="3F2CF179" w14:textId="55DAE64C" w:rsidR="00C106CA" w:rsidRPr="002101A6" w:rsidRDefault="00C106CA" w:rsidP="6C8157BE">
      <w:pPr>
        <w:pStyle w:val="paragraph"/>
        <w:spacing w:before="120" w:beforeAutospacing="0" w:after="120" w:afterAutospacing="0"/>
        <w:jc w:val="both"/>
        <w:rPr>
          <w:rStyle w:val="normaltextrun"/>
          <w:b/>
          <w:bCs/>
        </w:rPr>
      </w:pPr>
    </w:p>
    <w:p w14:paraId="086EFCE0" w14:textId="7221E777" w:rsidR="00C106CA" w:rsidRPr="007133DC" w:rsidRDefault="00B74C29" w:rsidP="6C8157BE">
      <w:pPr>
        <w:pStyle w:val="paragraph"/>
        <w:spacing w:before="120" w:beforeAutospacing="0" w:after="120" w:afterAutospacing="0"/>
        <w:jc w:val="both"/>
        <w:rPr>
          <w:rFonts w:ascii="Segoe UI" w:hAnsi="Segoe UI" w:cs="Segoe UI"/>
        </w:rPr>
      </w:pPr>
      <w:r w:rsidRPr="002101A6">
        <w:rPr>
          <w:rStyle w:val="normaltextrun"/>
          <w:b/>
          <w:bCs/>
        </w:rPr>
        <w:t>§ 9. Raamatupidamise seaduse muu</w:t>
      </w:r>
      <w:r w:rsidR="00B76416" w:rsidRPr="002101A6">
        <w:rPr>
          <w:rStyle w:val="normaltextrun"/>
          <w:b/>
          <w:bCs/>
        </w:rPr>
        <w:t>datus</w:t>
      </w:r>
      <w:r w:rsidR="70188E7E" w:rsidRPr="002101A6">
        <w:rPr>
          <w:rStyle w:val="normaltextrun"/>
          <w:b/>
          <w:bCs/>
        </w:rPr>
        <w:t>ed</w:t>
      </w:r>
    </w:p>
    <w:p w14:paraId="6EC240DB" w14:textId="7698CF74" w:rsidR="00C106CA" w:rsidRPr="002101A6" w:rsidRDefault="13BF7EE5" w:rsidP="6C8157BE">
      <w:pPr>
        <w:pStyle w:val="paragraph"/>
        <w:spacing w:before="120" w:beforeAutospacing="0" w:after="120" w:afterAutospacing="0"/>
        <w:jc w:val="both"/>
      </w:pPr>
      <w:r w:rsidRPr="002101A6">
        <w:rPr>
          <w:b/>
          <w:bCs/>
        </w:rPr>
        <w:t>RPS §</w:t>
      </w:r>
      <w:r w:rsidR="00C106CA" w:rsidRPr="002101A6">
        <w:rPr>
          <w:b/>
          <w:bCs/>
        </w:rPr>
        <w:t xml:space="preserve"> 24 lõike 8 saatelause</w:t>
      </w:r>
      <w:r w:rsidR="5F8010C9" w:rsidRPr="002101A6">
        <w:rPr>
          <w:b/>
          <w:bCs/>
        </w:rPr>
        <w:t>s</w:t>
      </w:r>
      <w:r w:rsidR="00C106CA" w:rsidRPr="002101A6">
        <w:rPr>
          <w:b/>
          <w:bCs/>
        </w:rPr>
        <w:t xml:space="preserve"> </w:t>
      </w:r>
      <w:r w:rsidR="00C106CA" w:rsidRPr="002101A6">
        <w:t>t</w:t>
      </w:r>
      <w:r w:rsidR="3121ADC4" w:rsidRPr="002101A6">
        <w:t>äpsustakse</w:t>
      </w:r>
      <w:r w:rsidR="00C106CA" w:rsidRPr="002101A6">
        <w:t xml:space="preserve"> </w:t>
      </w:r>
      <w:r w:rsidR="67B65606" w:rsidRPr="002101A6">
        <w:t xml:space="preserve">selguse huvides </w:t>
      </w:r>
      <w:r w:rsidR="31C9CE56" w:rsidRPr="002101A6">
        <w:t xml:space="preserve">isikute ringi, kellele </w:t>
      </w:r>
      <w:r w:rsidR="27CDD6FE" w:rsidRPr="002101A6">
        <w:t xml:space="preserve">sättes sisalduvat </w:t>
      </w:r>
      <w:r w:rsidR="4EB53A1F" w:rsidRPr="002101A6">
        <w:t>regulatsiooni</w:t>
      </w:r>
      <w:r w:rsidR="77B1BC15" w:rsidRPr="002101A6">
        <w:t xml:space="preserve"> kohald</w:t>
      </w:r>
      <w:r w:rsidR="106124AD" w:rsidRPr="002101A6">
        <w:t>atakse</w:t>
      </w:r>
      <w:r w:rsidR="6690BB4F" w:rsidRPr="002101A6">
        <w:t xml:space="preserve">. </w:t>
      </w:r>
      <w:r w:rsidR="6D5324DF" w:rsidRPr="002101A6">
        <w:t>RPS § 14 lõike 1</w:t>
      </w:r>
      <w:r w:rsidR="6D5324DF" w:rsidRPr="002101A6">
        <w:rPr>
          <w:vertAlign w:val="superscript"/>
        </w:rPr>
        <w:t>1</w:t>
      </w:r>
      <w:r w:rsidR="6D5324DF" w:rsidRPr="002101A6">
        <w:t xml:space="preserve"> kohaselt võib mikroettevõtja, kes lähtub finantsarvestuse ja -aruandluse korraldamisel Eesti finantsaruandluse standardist, koostada majandusaasta aruande, mis koosneb üksnes raamatupidamise aastaaruandest.</w:t>
      </w:r>
      <w:r w:rsidR="24657620" w:rsidRPr="002101A6">
        <w:t xml:space="preserve"> RPS § 24 lõikes 8 </w:t>
      </w:r>
      <w:r w:rsidR="79657184" w:rsidRPr="002101A6">
        <w:t>on sätestatud raamatupidamiskohustuslase, kelle majandusaasta aruandeid auditeeritakse või seaduste järgi tuleb auditeerida</w:t>
      </w:r>
      <w:r w:rsidR="4D04892D" w:rsidRPr="002101A6">
        <w:t xml:space="preserve">, </w:t>
      </w:r>
      <w:r w:rsidR="0BB4BC86" w:rsidRPr="002101A6">
        <w:t xml:space="preserve">kohustus </w:t>
      </w:r>
      <w:r w:rsidR="4722E3AB" w:rsidRPr="002101A6">
        <w:t>kirjeldada</w:t>
      </w:r>
      <w:r w:rsidR="0BB4BC86" w:rsidRPr="002101A6">
        <w:t xml:space="preserve"> </w:t>
      </w:r>
      <w:r w:rsidR="791C64A6" w:rsidRPr="002101A6">
        <w:t>tegevusaruandes</w:t>
      </w:r>
      <w:r w:rsidR="2CFE0959" w:rsidRPr="002101A6">
        <w:t xml:space="preserve">  näitajaid, mis ei sisaldu tema </w:t>
      </w:r>
      <w:proofErr w:type="spellStart"/>
      <w:r w:rsidR="2CFE0959" w:rsidRPr="002101A6">
        <w:t>kestlikkusaruandes</w:t>
      </w:r>
      <w:proofErr w:type="spellEnd"/>
      <w:r w:rsidR="2CFE0959" w:rsidRPr="002101A6">
        <w:t>.</w:t>
      </w:r>
      <w:r w:rsidR="791C64A6" w:rsidRPr="002101A6">
        <w:t xml:space="preserve"> </w:t>
      </w:r>
      <w:r w:rsidR="3638373A" w:rsidRPr="002101A6">
        <w:t xml:space="preserve">Kuna kehtiva õiguse kohaselt ei kohaldata mikroettevõtjale </w:t>
      </w:r>
      <w:proofErr w:type="spellStart"/>
      <w:r w:rsidR="3638373A" w:rsidRPr="002101A6">
        <w:t>kestlikkusaruande</w:t>
      </w:r>
      <w:proofErr w:type="spellEnd"/>
      <w:r w:rsidR="3638373A" w:rsidRPr="002101A6">
        <w:t xml:space="preserve"> koostamise kohustust, siis ei kohaldu talle ka RPS § 24 lõige 8. Selguse huvides</w:t>
      </w:r>
      <w:r w:rsidR="6690BB4F" w:rsidRPr="002101A6">
        <w:t xml:space="preserve"> </w:t>
      </w:r>
      <w:r w:rsidR="7CBE2BAA" w:rsidRPr="002101A6">
        <w:t xml:space="preserve">siiski </w:t>
      </w:r>
      <w:r w:rsidR="6690BB4F" w:rsidRPr="002101A6">
        <w:t>täpsustatakse</w:t>
      </w:r>
      <w:r w:rsidR="1B2F6A79" w:rsidRPr="002101A6">
        <w:t xml:space="preserve"> RPS § 24 lõiget 8 selliselt, et oleks selgelt mõistetav</w:t>
      </w:r>
      <w:r w:rsidR="6690BB4F" w:rsidRPr="002101A6">
        <w:t xml:space="preserve">, et </w:t>
      </w:r>
      <w:r w:rsidR="70A27CAA" w:rsidRPr="002101A6">
        <w:t xml:space="preserve">tegevusaruandes </w:t>
      </w:r>
      <w:r w:rsidR="62276D8D" w:rsidRPr="002101A6">
        <w:t>lisainformatsiooni esitamise</w:t>
      </w:r>
      <w:r w:rsidR="28976075" w:rsidRPr="002101A6">
        <w:t xml:space="preserve"> kohustust</w:t>
      </w:r>
      <w:r w:rsidR="62276D8D" w:rsidRPr="002101A6">
        <w:t xml:space="preserve"> ei kohaldata neile raamatupidamiskohustuslastele, kellel puudub tegevusaruande koostamise kohustus sama seaduse § 14 lõike 1</w:t>
      </w:r>
      <w:r w:rsidR="62276D8D" w:rsidRPr="002101A6">
        <w:rPr>
          <w:vertAlign w:val="superscript"/>
        </w:rPr>
        <w:t>1</w:t>
      </w:r>
      <w:r w:rsidR="62276D8D" w:rsidRPr="002101A6">
        <w:t xml:space="preserve"> sätestatud normi kohaselt. </w:t>
      </w:r>
      <w:r w:rsidR="00C106CA" w:rsidRPr="002101A6">
        <w:t> </w:t>
      </w:r>
    </w:p>
    <w:p w14:paraId="289F216D" w14:textId="5F5B9B56" w:rsidR="00B74C29" w:rsidRPr="002101A6" w:rsidRDefault="1D1BF31F" w:rsidP="6C8157BE">
      <w:pPr>
        <w:jc w:val="both"/>
        <w:rPr>
          <w:rFonts w:ascii="Times New Roman" w:eastAsia="Times New Roman" w:hAnsi="Times New Roman" w:cs="Times New Roman"/>
          <w:sz w:val="24"/>
          <w:szCs w:val="24"/>
        </w:rPr>
      </w:pPr>
      <w:r w:rsidRPr="002101A6">
        <w:rPr>
          <w:rFonts w:ascii="Times New Roman" w:eastAsia="Times New Roman" w:hAnsi="Times New Roman" w:cs="Times New Roman"/>
          <w:b/>
          <w:bCs/>
          <w:sz w:val="24"/>
          <w:szCs w:val="24"/>
        </w:rPr>
        <w:t>RPS §</w:t>
      </w:r>
      <w:r w:rsidR="00C106CA" w:rsidRPr="002101A6">
        <w:rPr>
          <w:rFonts w:ascii="Times New Roman" w:eastAsia="Times New Roman" w:hAnsi="Times New Roman" w:cs="Times New Roman"/>
          <w:b/>
          <w:bCs/>
          <w:sz w:val="24"/>
          <w:szCs w:val="24"/>
        </w:rPr>
        <w:t xml:space="preserve"> 25 lõike 4 teise lause</w:t>
      </w:r>
      <w:r w:rsidR="0D5F51D1" w:rsidRPr="002101A6">
        <w:rPr>
          <w:rFonts w:ascii="Times New Roman" w:eastAsia="Times New Roman" w:hAnsi="Times New Roman" w:cs="Times New Roman"/>
          <w:sz w:val="24"/>
          <w:szCs w:val="24"/>
        </w:rPr>
        <w:t xml:space="preserve"> </w:t>
      </w:r>
      <w:r w:rsidR="00C106CA" w:rsidRPr="002101A6">
        <w:rPr>
          <w:rFonts w:ascii="Times New Roman" w:eastAsia="Times New Roman" w:hAnsi="Times New Roman" w:cs="Times New Roman"/>
          <w:sz w:val="24"/>
          <w:szCs w:val="24"/>
        </w:rPr>
        <w:t xml:space="preserve"> </w:t>
      </w:r>
      <w:r w:rsidR="1BAEEEF2" w:rsidRPr="002101A6">
        <w:rPr>
          <w:rFonts w:ascii="Times New Roman" w:eastAsia="Times New Roman" w:hAnsi="Times New Roman" w:cs="Times New Roman"/>
          <w:sz w:val="24"/>
          <w:szCs w:val="24"/>
        </w:rPr>
        <w:t>muudatus</w:t>
      </w:r>
      <w:r w:rsidR="51D18F02" w:rsidRPr="002101A6">
        <w:rPr>
          <w:rFonts w:ascii="Times New Roman" w:eastAsia="Times New Roman" w:hAnsi="Times New Roman" w:cs="Times New Roman"/>
          <w:sz w:val="24"/>
          <w:szCs w:val="24"/>
        </w:rPr>
        <w:t xml:space="preserve">ega </w:t>
      </w:r>
      <w:r w:rsidR="4BE90FC3" w:rsidRPr="002101A6">
        <w:rPr>
          <w:rFonts w:ascii="Times New Roman" w:eastAsia="Times New Roman" w:hAnsi="Times New Roman" w:cs="Times New Roman"/>
          <w:sz w:val="24"/>
          <w:szCs w:val="24"/>
        </w:rPr>
        <w:t>täpsustatakse, et lõike esimeses lauses sätestatu</w:t>
      </w:r>
      <w:r w:rsidR="4E22978F" w:rsidRPr="002101A6">
        <w:rPr>
          <w:rFonts w:ascii="Times New Roman" w:eastAsia="Times New Roman" w:hAnsi="Times New Roman" w:cs="Times New Roman"/>
          <w:sz w:val="24"/>
          <w:szCs w:val="24"/>
        </w:rPr>
        <w:t xml:space="preserve">d </w:t>
      </w:r>
      <w:r w:rsidR="4BE90FC3" w:rsidRPr="002101A6">
        <w:rPr>
          <w:rFonts w:ascii="Times New Roman" w:eastAsia="Times New Roman" w:hAnsi="Times New Roman" w:cs="Times New Roman"/>
          <w:sz w:val="24"/>
          <w:szCs w:val="24"/>
        </w:rPr>
        <w:t xml:space="preserve">e-allkirja </w:t>
      </w:r>
      <w:r w:rsidR="0F6B65E8" w:rsidRPr="002101A6">
        <w:rPr>
          <w:rFonts w:ascii="Times New Roman" w:eastAsia="Times New Roman" w:hAnsi="Times New Roman" w:cs="Times New Roman"/>
          <w:sz w:val="24"/>
          <w:szCs w:val="24"/>
        </w:rPr>
        <w:t>erandit ei kohaldata audiitorkontrolli kohustusega majandusaasta aruande puhul</w:t>
      </w:r>
      <w:r w:rsidR="40ED5A3A" w:rsidRPr="002101A6">
        <w:rPr>
          <w:rFonts w:ascii="Times New Roman" w:eastAsia="Times New Roman" w:hAnsi="Times New Roman" w:cs="Times New Roman"/>
          <w:sz w:val="24"/>
          <w:szCs w:val="24"/>
        </w:rPr>
        <w:t xml:space="preserve">.  </w:t>
      </w:r>
      <w:r w:rsidR="1DDBABAE" w:rsidRPr="002101A6">
        <w:rPr>
          <w:rFonts w:ascii="Times New Roman" w:eastAsia="Times New Roman" w:hAnsi="Times New Roman" w:cs="Times New Roman"/>
          <w:sz w:val="24"/>
          <w:szCs w:val="24"/>
        </w:rPr>
        <w:t>T</w:t>
      </w:r>
      <w:r w:rsidR="5A49D1B0" w:rsidRPr="002101A6">
        <w:rPr>
          <w:rFonts w:ascii="Times New Roman" w:eastAsia="Times New Roman" w:hAnsi="Times New Roman" w:cs="Times New Roman"/>
          <w:sz w:val="24"/>
          <w:szCs w:val="24"/>
        </w:rPr>
        <w:t>ermin “auditeerima” hõlmab vaid auditit</w:t>
      </w:r>
      <w:r w:rsidR="25EA5E08" w:rsidRPr="002101A6">
        <w:rPr>
          <w:rFonts w:ascii="Times New Roman" w:eastAsia="Times New Roman" w:hAnsi="Times New Roman" w:cs="Times New Roman"/>
          <w:sz w:val="24"/>
          <w:szCs w:val="24"/>
        </w:rPr>
        <w:t>, kui</w:t>
      </w:r>
      <w:r w:rsidR="13C8EB77" w:rsidRPr="002101A6">
        <w:rPr>
          <w:rFonts w:ascii="Times New Roman" w:eastAsia="Times New Roman" w:hAnsi="Times New Roman" w:cs="Times New Roman"/>
          <w:sz w:val="24"/>
          <w:szCs w:val="24"/>
        </w:rPr>
        <w:t xml:space="preserve">d </w:t>
      </w:r>
      <w:proofErr w:type="spellStart"/>
      <w:r w:rsidR="13C8EB77" w:rsidRPr="002101A6">
        <w:rPr>
          <w:rFonts w:ascii="Times New Roman" w:eastAsia="Times New Roman" w:hAnsi="Times New Roman" w:cs="Times New Roman"/>
          <w:sz w:val="24"/>
          <w:szCs w:val="24"/>
        </w:rPr>
        <w:t>AudS</w:t>
      </w:r>
      <w:proofErr w:type="spellEnd"/>
      <w:r w:rsidR="60DA81A4" w:rsidRPr="002101A6">
        <w:rPr>
          <w:rFonts w:ascii="Times New Roman" w:eastAsia="Times New Roman" w:hAnsi="Times New Roman" w:cs="Times New Roman"/>
          <w:sz w:val="24"/>
          <w:szCs w:val="24"/>
        </w:rPr>
        <w:t xml:space="preserve"> §-s 92</w:t>
      </w:r>
      <w:r w:rsidR="13C8EB77" w:rsidRPr="002101A6">
        <w:rPr>
          <w:rFonts w:ascii="Times New Roman" w:eastAsia="Times New Roman" w:hAnsi="Times New Roman" w:cs="Times New Roman"/>
          <w:sz w:val="24"/>
          <w:szCs w:val="24"/>
        </w:rPr>
        <w:t xml:space="preserve"> sätestatud juhtudel võib  majandusaasta aruandele kohalduda ka ülevaatus kohustus, mistõttu</w:t>
      </w:r>
      <w:r w:rsidR="35F7A5F9" w:rsidRPr="002101A6">
        <w:rPr>
          <w:rFonts w:ascii="Times New Roman" w:eastAsia="Times New Roman" w:hAnsi="Times New Roman" w:cs="Times New Roman"/>
          <w:sz w:val="24"/>
          <w:szCs w:val="24"/>
        </w:rPr>
        <w:t xml:space="preserve"> tuleb</w:t>
      </w:r>
      <w:r w:rsidR="5A49D1B0" w:rsidRPr="002101A6">
        <w:rPr>
          <w:rFonts w:ascii="Times New Roman" w:eastAsia="Times New Roman" w:hAnsi="Times New Roman" w:cs="Times New Roman"/>
          <w:sz w:val="24"/>
          <w:szCs w:val="24"/>
        </w:rPr>
        <w:t xml:space="preserve"> </w:t>
      </w:r>
      <w:r w:rsidR="40ED5A3A" w:rsidRPr="002101A6">
        <w:rPr>
          <w:rFonts w:ascii="Times New Roman" w:eastAsia="Times New Roman" w:hAnsi="Times New Roman" w:cs="Times New Roman"/>
          <w:sz w:val="24"/>
          <w:szCs w:val="24"/>
        </w:rPr>
        <w:t>termin “audi</w:t>
      </w:r>
      <w:r w:rsidR="64024957" w:rsidRPr="002101A6">
        <w:rPr>
          <w:rFonts w:ascii="Times New Roman" w:eastAsia="Times New Roman" w:hAnsi="Times New Roman" w:cs="Times New Roman"/>
          <w:sz w:val="24"/>
          <w:szCs w:val="24"/>
        </w:rPr>
        <w:t>teeritav” asendada laiema terminiga “audiitorkont</w:t>
      </w:r>
      <w:r w:rsidR="40ED5A3A" w:rsidRPr="002101A6">
        <w:rPr>
          <w:rFonts w:ascii="Times New Roman" w:eastAsia="Times New Roman" w:hAnsi="Times New Roman" w:cs="Times New Roman"/>
          <w:sz w:val="24"/>
          <w:szCs w:val="24"/>
        </w:rPr>
        <w:t>roll”</w:t>
      </w:r>
      <w:r w:rsidR="58407AAB" w:rsidRPr="002101A6">
        <w:rPr>
          <w:rFonts w:ascii="Times New Roman" w:eastAsia="Times New Roman" w:hAnsi="Times New Roman" w:cs="Times New Roman"/>
          <w:sz w:val="24"/>
          <w:szCs w:val="24"/>
        </w:rPr>
        <w:t xml:space="preserve">. </w:t>
      </w:r>
    </w:p>
    <w:p w14:paraId="4BA941C2" w14:textId="4823E1F9" w:rsidR="00B74C29" w:rsidRPr="007133DC" w:rsidRDefault="028F4287" w:rsidP="6C8157BE">
      <w:pPr>
        <w:jc w:val="both"/>
        <w:rPr>
          <w:rFonts w:ascii="Segoe UI" w:hAnsi="Segoe UI" w:cs="Segoe UI"/>
          <w:sz w:val="24"/>
          <w:szCs w:val="24"/>
        </w:rPr>
      </w:pPr>
      <w:r w:rsidRPr="002101A6">
        <w:rPr>
          <w:rFonts w:ascii="Times New Roman" w:eastAsia="Times New Roman" w:hAnsi="Times New Roman" w:cs="Times New Roman"/>
          <w:b/>
          <w:bCs/>
          <w:sz w:val="24"/>
          <w:szCs w:val="24"/>
        </w:rPr>
        <w:t xml:space="preserve">RPS § 38 </w:t>
      </w:r>
      <w:r w:rsidR="3B7E1BB3" w:rsidRPr="002101A6">
        <w:rPr>
          <w:rFonts w:ascii="Times New Roman" w:eastAsia="Times New Roman" w:hAnsi="Times New Roman" w:cs="Times New Roman"/>
          <w:b/>
          <w:bCs/>
          <w:sz w:val="24"/>
          <w:szCs w:val="24"/>
        </w:rPr>
        <w:t>lõike 1 punkt 2</w:t>
      </w:r>
      <w:r w:rsidR="3B7E1BB3" w:rsidRPr="002101A6">
        <w:rPr>
          <w:rFonts w:ascii="Times New Roman" w:eastAsia="Times New Roman" w:hAnsi="Times New Roman" w:cs="Times New Roman"/>
          <w:sz w:val="24"/>
          <w:szCs w:val="24"/>
        </w:rPr>
        <w:t xml:space="preserve"> tunnistatakse kehtetuks, kuna </w:t>
      </w:r>
      <w:r w:rsidR="28AADB81" w:rsidRPr="002101A6">
        <w:rPr>
          <w:rFonts w:ascii="Times New Roman" w:eastAsia="Times New Roman" w:hAnsi="Times New Roman" w:cs="Times New Roman"/>
          <w:sz w:val="24"/>
          <w:szCs w:val="24"/>
        </w:rPr>
        <w:t xml:space="preserve">ülevaade ministeeriumite siseauditi üksuste </w:t>
      </w:r>
      <w:proofErr w:type="spellStart"/>
      <w:r w:rsidR="28AADB81" w:rsidRPr="002101A6">
        <w:rPr>
          <w:rFonts w:ascii="Times New Roman" w:eastAsia="Times New Roman" w:hAnsi="Times New Roman" w:cs="Times New Roman"/>
          <w:sz w:val="24"/>
          <w:szCs w:val="24"/>
        </w:rPr>
        <w:t>sise</w:t>
      </w:r>
      <w:proofErr w:type="spellEnd"/>
      <w:r w:rsidR="28AADB81" w:rsidRPr="002101A6">
        <w:rPr>
          <w:rFonts w:ascii="Times New Roman" w:eastAsia="Times New Roman" w:hAnsi="Times New Roman" w:cs="Times New Roman"/>
          <w:sz w:val="24"/>
          <w:szCs w:val="24"/>
        </w:rPr>
        <w:t xml:space="preserve">- ja </w:t>
      </w:r>
      <w:proofErr w:type="spellStart"/>
      <w:r w:rsidR="28AADB81" w:rsidRPr="002101A6">
        <w:rPr>
          <w:rFonts w:ascii="Times New Roman" w:eastAsia="Times New Roman" w:hAnsi="Times New Roman" w:cs="Times New Roman"/>
          <w:sz w:val="24"/>
          <w:szCs w:val="24"/>
        </w:rPr>
        <w:t>välishindamiste</w:t>
      </w:r>
      <w:proofErr w:type="spellEnd"/>
      <w:r w:rsidR="28AADB81" w:rsidRPr="002101A6">
        <w:rPr>
          <w:rFonts w:ascii="Times New Roman" w:eastAsia="Times New Roman" w:hAnsi="Times New Roman" w:cs="Times New Roman"/>
          <w:sz w:val="24"/>
          <w:szCs w:val="24"/>
        </w:rPr>
        <w:t xml:space="preserve"> tulemustest ei täida </w:t>
      </w:r>
      <w:r w:rsidR="2CFB084C" w:rsidRPr="002101A6">
        <w:rPr>
          <w:rFonts w:ascii="Times New Roman" w:eastAsia="Times New Roman" w:hAnsi="Times New Roman" w:cs="Times New Roman"/>
          <w:sz w:val="24"/>
          <w:szCs w:val="24"/>
        </w:rPr>
        <w:t>riigi majandusaasta koondaruande</w:t>
      </w:r>
      <w:r w:rsidR="28AADB81" w:rsidRPr="002101A6">
        <w:rPr>
          <w:rFonts w:ascii="Times New Roman" w:eastAsia="Times New Roman" w:hAnsi="Times New Roman" w:cs="Times New Roman"/>
          <w:sz w:val="24"/>
          <w:szCs w:val="24"/>
        </w:rPr>
        <w:t xml:space="preserve"> eesmärki</w:t>
      </w:r>
      <w:r w:rsidR="51DFB290" w:rsidRPr="002101A6">
        <w:rPr>
          <w:rFonts w:ascii="Times New Roman" w:eastAsia="Times New Roman" w:hAnsi="Times New Roman" w:cs="Times New Roman"/>
          <w:sz w:val="24"/>
          <w:szCs w:val="24"/>
        </w:rPr>
        <w:t xml:space="preserve">. </w:t>
      </w:r>
      <w:r w:rsidR="48CCB5DA" w:rsidRPr="002101A6">
        <w:rPr>
          <w:rFonts w:ascii="Times New Roman" w:eastAsia="Times New Roman" w:hAnsi="Times New Roman" w:cs="Times New Roman"/>
          <w:sz w:val="24"/>
          <w:szCs w:val="24"/>
        </w:rPr>
        <w:t xml:space="preserve">RPS § 24 lõike 1 kohaselt antakse tegevusaruandes ülevaade raamatupidamiskohustuslase tegevusest ja asjaoludest, millel on määrav tähtsus raamatupidamiskohustuslase finantsseisundi ja majandustegevuse hindamisel, olulistest sündmustest majandusaastal ning eeldatavatest arengusuundadest. RPS § 37 lõike 4 kohaselt on riigi majandusaasta koondaruande esitamise eesmärk võimaldada Riigikogul kontrollida Vabariigi Valitsust, anda Vabariigi Valitsusele võimalus selgitada oma tegevust aruandeaastal ja esitada Riigikogule vajalik informatsioon uute eelarveliste otsuste tegemiseks. </w:t>
      </w:r>
      <w:r w:rsidR="0DC3EB95" w:rsidRPr="002101A6">
        <w:rPr>
          <w:rFonts w:ascii="Times New Roman" w:eastAsia="Times New Roman" w:hAnsi="Times New Roman" w:cs="Times New Roman"/>
          <w:sz w:val="24"/>
          <w:szCs w:val="24"/>
        </w:rPr>
        <w:t>Kuna r</w:t>
      </w:r>
      <w:r w:rsidR="28AADB81" w:rsidRPr="002101A6">
        <w:rPr>
          <w:rFonts w:ascii="Times New Roman" w:eastAsia="Times New Roman" w:hAnsi="Times New Roman" w:cs="Times New Roman"/>
          <w:sz w:val="24"/>
          <w:szCs w:val="24"/>
        </w:rPr>
        <w:t xml:space="preserve">iigi majandusaasta koondaruanne kajastab </w:t>
      </w:r>
      <w:r w:rsidR="22D490DE" w:rsidRPr="002101A6">
        <w:rPr>
          <w:rFonts w:ascii="Times New Roman" w:eastAsia="Times New Roman" w:hAnsi="Times New Roman" w:cs="Times New Roman"/>
          <w:sz w:val="24"/>
          <w:szCs w:val="24"/>
        </w:rPr>
        <w:t xml:space="preserve">kogu </w:t>
      </w:r>
      <w:r w:rsidR="28AADB81" w:rsidRPr="002101A6">
        <w:rPr>
          <w:rFonts w:ascii="Times New Roman" w:eastAsia="Times New Roman" w:hAnsi="Times New Roman" w:cs="Times New Roman"/>
          <w:sz w:val="24"/>
          <w:szCs w:val="24"/>
        </w:rPr>
        <w:t xml:space="preserve">valitsussektori majandus- ja finantsnäitajaid ning </w:t>
      </w:r>
      <w:r w:rsidR="3F4601BD" w:rsidRPr="002101A6">
        <w:rPr>
          <w:rFonts w:ascii="Times New Roman" w:eastAsia="Times New Roman" w:hAnsi="Times New Roman" w:cs="Times New Roman"/>
          <w:sz w:val="24"/>
          <w:szCs w:val="24"/>
        </w:rPr>
        <w:t xml:space="preserve">nende sektorite </w:t>
      </w:r>
      <w:r w:rsidR="28AADB81" w:rsidRPr="002101A6">
        <w:rPr>
          <w:rFonts w:ascii="Times New Roman" w:eastAsia="Times New Roman" w:hAnsi="Times New Roman" w:cs="Times New Roman"/>
          <w:sz w:val="24"/>
          <w:szCs w:val="24"/>
        </w:rPr>
        <w:t>peamisi tulemusi</w:t>
      </w:r>
      <w:r w:rsidR="1BD10DFB" w:rsidRPr="002101A6">
        <w:rPr>
          <w:rFonts w:ascii="Times New Roman" w:eastAsia="Times New Roman" w:hAnsi="Times New Roman" w:cs="Times New Roman"/>
          <w:sz w:val="24"/>
          <w:szCs w:val="24"/>
        </w:rPr>
        <w:t xml:space="preserve">, </w:t>
      </w:r>
      <w:r w:rsidR="3EA05D24" w:rsidRPr="002101A6">
        <w:rPr>
          <w:rFonts w:ascii="Times New Roman" w:eastAsia="Times New Roman" w:hAnsi="Times New Roman" w:cs="Times New Roman"/>
          <w:sz w:val="24"/>
          <w:szCs w:val="24"/>
        </w:rPr>
        <w:t>on põhjendamatu</w:t>
      </w:r>
      <w:r w:rsidR="1BD10DFB" w:rsidRPr="002101A6">
        <w:rPr>
          <w:rFonts w:ascii="Times New Roman" w:eastAsia="Times New Roman" w:hAnsi="Times New Roman" w:cs="Times New Roman"/>
          <w:sz w:val="24"/>
          <w:szCs w:val="24"/>
        </w:rPr>
        <w:t xml:space="preserve"> </w:t>
      </w:r>
      <w:r w:rsidR="28AADB81" w:rsidRPr="002101A6">
        <w:rPr>
          <w:rFonts w:ascii="Times New Roman" w:eastAsia="Times New Roman" w:hAnsi="Times New Roman" w:cs="Times New Roman"/>
          <w:sz w:val="24"/>
          <w:szCs w:val="24"/>
        </w:rPr>
        <w:t xml:space="preserve">kuvada seal </w:t>
      </w:r>
      <w:r w:rsidR="75D368F4" w:rsidRPr="002101A6">
        <w:rPr>
          <w:rFonts w:ascii="Times New Roman" w:eastAsia="Times New Roman" w:hAnsi="Times New Roman" w:cs="Times New Roman"/>
          <w:sz w:val="24"/>
          <w:szCs w:val="24"/>
        </w:rPr>
        <w:t>teavet</w:t>
      </w:r>
      <w:r w:rsidR="28AADB81" w:rsidRPr="002101A6">
        <w:rPr>
          <w:rFonts w:ascii="Times New Roman" w:eastAsia="Times New Roman" w:hAnsi="Times New Roman" w:cs="Times New Roman"/>
          <w:sz w:val="24"/>
          <w:szCs w:val="24"/>
        </w:rPr>
        <w:t xml:space="preserve"> ainult ministeeriumi</w:t>
      </w:r>
      <w:r w:rsidR="1825D2A7" w:rsidRPr="002101A6">
        <w:rPr>
          <w:rFonts w:ascii="Times New Roman" w:eastAsia="Times New Roman" w:hAnsi="Times New Roman" w:cs="Times New Roman"/>
          <w:sz w:val="24"/>
          <w:szCs w:val="24"/>
        </w:rPr>
        <w:t>de</w:t>
      </w:r>
      <w:r w:rsidR="28AADB81" w:rsidRPr="002101A6">
        <w:rPr>
          <w:rFonts w:ascii="Times New Roman" w:eastAsia="Times New Roman" w:hAnsi="Times New Roman" w:cs="Times New Roman"/>
          <w:sz w:val="24"/>
          <w:szCs w:val="24"/>
        </w:rPr>
        <w:t xml:space="preserve"> </w:t>
      </w:r>
      <w:proofErr w:type="spellStart"/>
      <w:r w:rsidR="28AADB81" w:rsidRPr="002101A6">
        <w:rPr>
          <w:rFonts w:ascii="Times New Roman" w:eastAsia="Times New Roman" w:hAnsi="Times New Roman" w:cs="Times New Roman"/>
          <w:sz w:val="24"/>
          <w:szCs w:val="24"/>
        </w:rPr>
        <w:t>sise</w:t>
      </w:r>
      <w:proofErr w:type="spellEnd"/>
      <w:r w:rsidR="28AADB81" w:rsidRPr="002101A6">
        <w:rPr>
          <w:rFonts w:ascii="Times New Roman" w:eastAsia="Times New Roman" w:hAnsi="Times New Roman" w:cs="Times New Roman"/>
          <w:sz w:val="24"/>
          <w:szCs w:val="24"/>
        </w:rPr>
        <w:t xml:space="preserve">- ja </w:t>
      </w:r>
      <w:proofErr w:type="spellStart"/>
      <w:r w:rsidR="28AADB81" w:rsidRPr="002101A6">
        <w:rPr>
          <w:rFonts w:ascii="Times New Roman" w:eastAsia="Times New Roman" w:hAnsi="Times New Roman" w:cs="Times New Roman"/>
          <w:sz w:val="24"/>
          <w:szCs w:val="24"/>
        </w:rPr>
        <w:t>välishindamiste</w:t>
      </w:r>
      <w:proofErr w:type="spellEnd"/>
      <w:r w:rsidR="28AADB81" w:rsidRPr="002101A6">
        <w:rPr>
          <w:rFonts w:ascii="Times New Roman" w:eastAsia="Times New Roman" w:hAnsi="Times New Roman" w:cs="Times New Roman"/>
          <w:sz w:val="24"/>
          <w:szCs w:val="24"/>
        </w:rPr>
        <w:t xml:space="preserve"> tulemustest.</w:t>
      </w:r>
      <w:r w:rsidR="2195AE68" w:rsidRPr="002101A6">
        <w:rPr>
          <w:rFonts w:ascii="Times New Roman" w:eastAsia="Times New Roman" w:hAnsi="Times New Roman" w:cs="Times New Roman"/>
          <w:sz w:val="24"/>
          <w:szCs w:val="24"/>
        </w:rPr>
        <w:t xml:space="preserve"> Ülevaade</w:t>
      </w:r>
      <w:r w:rsidR="28AADB81" w:rsidRPr="002101A6">
        <w:rPr>
          <w:rFonts w:ascii="Times New Roman" w:eastAsia="Times New Roman" w:hAnsi="Times New Roman" w:cs="Times New Roman"/>
          <w:sz w:val="24"/>
          <w:szCs w:val="24"/>
        </w:rPr>
        <w:t xml:space="preserve"> ministeeriumite siseauditi </w:t>
      </w:r>
      <w:r w:rsidR="369ADC26" w:rsidRPr="002101A6">
        <w:rPr>
          <w:rFonts w:ascii="Times New Roman" w:eastAsia="Times New Roman" w:hAnsi="Times New Roman" w:cs="Times New Roman"/>
          <w:sz w:val="24"/>
          <w:szCs w:val="24"/>
        </w:rPr>
        <w:t xml:space="preserve">kvaliteedi </w:t>
      </w:r>
      <w:proofErr w:type="spellStart"/>
      <w:r w:rsidR="28AADB81" w:rsidRPr="002101A6">
        <w:rPr>
          <w:rFonts w:ascii="Times New Roman" w:eastAsia="Times New Roman" w:hAnsi="Times New Roman" w:cs="Times New Roman"/>
          <w:sz w:val="24"/>
          <w:szCs w:val="24"/>
        </w:rPr>
        <w:t>sise</w:t>
      </w:r>
      <w:proofErr w:type="spellEnd"/>
      <w:r w:rsidR="28AADB81" w:rsidRPr="002101A6">
        <w:rPr>
          <w:rFonts w:ascii="Times New Roman" w:eastAsia="Times New Roman" w:hAnsi="Times New Roman" w:cs="Times New Roman"/>
          <w:sz w:val="24"/>
          <w:szCs w:val="24"/>
        </w:rPr>
        <w:t xml:space="preserve">- ja </w:t>
      </w:r>
      <w:proofErr w:type="spellStart"/>
      <w:r w:rsidR="28AADB81" w:rsidRPr="002101A6">
        <w:rPr>
          <w:rFonts w:ascii="Times New Roman" w:eastAsia="Times New Roman" w:hAnsi="Times New Roman" w:cs="Times New Roman"/>
          <w:sz w:val="24"/>
          <w:szCs w:val="24"/>
        </w:rPr>
        <w:t>välishindamis</w:t>
      </w:r>
      <w:r w:rsidR="3A2808EF" w:rsidRPr="002101A6">
        <w:rPr>
          <w:rFonts w:ascii="Times New Roman" w:eastAsia="Times New Roman" w:hAnsi="Times New Roman" w:cs="Times New Roman"/>
          <w:sz w:val="24"/>
          <w:szCs w:val="24"/>
        </w:rPr>
        <w:t>e</w:t>
      </w:r>
      <w:proofErr w:type="spellEnd"/>
      <w:r w:rsidR="3A2808EF" w:rsidRPr="002101A6">
        <w:rPr>
          <w:rFonts w:ascii="Times New Roman" w:eastAsia="Times New Roman" w:hAnsi="Times New Roman" w:cs="Times New Roman"/>
          <w:sz w:val="24"/>
          <w:szCs w:val="24"/>
        </w:rPr>
        <w:t xml:space="preserve"> tulemus</w:t>
      </w:r>
      <w:r w:rsidR="28AADB81" w:rsidRPr="002101A6">
        <w:rPr>
          <w:rFonts w:ascii="Times New Roman" w:eastAsia="Times New Roman" w:hAnsi="Times New Roman" w:cs="Times New Roman"/>
          <w:sz w:val="24"/>
          <w:szCs w:val="24"/>
        </w:rPr>
        <w:t xml:space="preserve">test </w:t>
      </w:r>
      <w:r w:rsidR="4843356C" w:rsidRPr="002101A6">
        <w:rPr>
          <w:rFonts w:ascii="Times New Roman" w:eastAsia="Times New Roman" w:hAnsi="Times New Roman" w:cs="Times New Roman"/>
          <w:sz w:val="24"/>
          <w:szCs w:val="24"/>
        </w:rPr>
        <w:t xml:space="preserve">ei aita </w:t>
      </w:r>
      <w:r w:rsidR="28AADB81" w:rsidRPr="002101A6">
        <w:rPr>
          <w:rFonts w:ascii="Times New Roman" w:eastAsia="Times New Roman" w:hAnsi="Times New Roman" w:cs="Times New Roman"/>
          <w:sz w:val="24"/>
          <w:szCs w:val="24"/>
        </w:rPr>
        <w:t xml:space="preserve">avalikkusel </w:t>
      </w:r>
      <w:r w:rsidR="68D80FD0" w:rsidRPr="002101A6">
        <w:rPr>
          <w:rFonts w:ascii="Times New Roman" w:eastAsia="Times New Roman" w:hAnsi="Times New Roman" w:cs="Times New Roman"/>
          <w:sz w:val="24"/>
          <w:szCs w:val="24"/>
        </w:rPr>
        <w:t>ega</w:t>
      </w:r>
      <w:r w:rsidR="28AADB81" w:rsidRPr="002101A6">
        <w:rPr>
          <w:rFonts w:ascii="Times New Roman" w:eastAsia="Times New Roman" w:hAnsi="Times New Roman" w:cs="Times New Roman"/>
          <w:sz w:val="24"/>
          <w:szCs w:val="24"/>
        </w:rPr>
        <w:t xml:space="preserve"> Riigikogul paremini mõista </w:t>
      </w:r>
      <w:r w:rsidR="3EBA2B13" w:rsidRPr="002101A6">
        <w:rPr>
          <w:rFonts w:ascii="Times New Roman" w:eastAsia="Times New Roman" w:hAnsi="Times New Roman" w:cs="Times New Roman"/>
          <w:sz w:val="24"/>
          <w:szCs w:val="24"/>
        </w:rPr>
        <w:t xml:space="preserve">Vabariigi </w:t>
      </w:r>
      <w:r w:rsidR="28AADB81" w:rsidRPr="002101A6">
        <w:rPr>
          <w:rFonts w:ascii="Times New Roman" w:eastAsia="Times New Roman" w:hAnsi="Times New Roman" w:cs="Times New Roman"/>
          <w:sz w:val="24"/>
          <w:szCs w:val="24"/>
        </w:rPr>
        <w:t xml:space="preserve">Valitsuse tegevust aruandeaastal </w:t>
      </w:r>
      <w:r w:rsidR="0075A42D" w:rsidRPr="002101A6">
        <w:rPr>
          <w:rFonts w:ascii="Times New Roman" w:eastAsia="Times New Roman" w:hAnsi="Times New Roman" w:cs="Times New Roman"/>
          <w:sz w:val="24"/>
          <w:szCs w:val="24"/>
        </w:rPr>
        <w:t>ega</w:t>
      </w:r>
      <w:r w:rsidR="28AADB81" w:rsidRPr="002101A6">
        <w:rPr>
          <w:rFonts w:ascii="Times New Roman" w:eastAsia="Times New Roman" w:hAnsi="Times New Roman" w:cs="Times New Roman"/>
          <w:sz w:val="24"/>
          <w:szCs w:val="24"/>
        </w:rPr>
        <w:t xml:space="preserve"> esitada infot Riigikogule eelarveliste otsuste tegemiseks</w:t>
      </w:r>
      <w:r w:rsidR="5CDC3D56" w:rsidRPr="002101A6">
        <w:rPr>
          <w:rFonts w:ascii="Times New Roman" w:eastAsia="Times New Roman" w:hAnsi="Times New Roman" w:cs="Times New Roman"/>
          <w:sz w:val="24"/>
          <w:szCs w:val="24"/>
        </w:rPr>
        <w:t>, kuna ühe</w:t>
      </w:r>
      <w:r w:rsidR="28AADB81" w:rsidRPr="002101A6">
        <w:rPr>
          <w:rFonts w:ascii="Times New Roman" w:eastAsia="Times New Roman" w:hAnsi="Times New Roman" w:cs="Times New Roman"/>
          <w:sz w:val="24"/>
          <w:szCs w:val="24"/>
        </w:rPr>
        <w:t xml:space="preserve"> funktsiooni kvalitee</w:t>
      </w:r>
      <w:r w:rsidR="706C19B4" w:rsidRPr="002101A6">
        <w:rPr>
          <w:rFonts w:ascii="Times New Roman" w:eastAsia="Times New Roman" w:hAnsi="Times New Roman" w:cs="Times New Roman"/>
          <w:sz w:val="24"/>
          <w:szCs w:val="24"/>
        </w:rPr>
        <w:t>di hindamine</w:t>
      </w:r>
      <w:r w:rsidR="28AADB81" w:rsidRPr="002101A6">
        <w:rPr>
          <w:rFonts w:ascii="Times New Roman" w:eastAsia="Times New Roman" w:hAnsi="Times New Roman" w:cs="Times New Roman"/>
          <w:sz w:val="24"/>
          <w:szCs w:val="24"/>
        </w:rPr>
        <w:t xml:space="preserve"> ei ole seotud avalike ressursside juhtimisega.</w:t>
      </w:r>
      <w:r w:rsidR="61D94B0F" w:rsidRPr="002101A6">
        <w:rPr>
          <w:rFonts w:ascii="Times New Roman" w:eastAsia="Times New Roman" w:hAnsi="Times New Roman" w:cs="Times New Roman"/>
          <w:sz w:val="24"/>
          <w:szCs w:val="24"/>
        </w:rPr>
        <w:t xml:space="preserve"> Lisaks on s</w:t>
      </w:r>
      <w:r w:rsidR="28AADB81" w:rsidRPr="002101A6">
        <w:rPr>
          <w:rFonts w:ascii="Times New Roman" w:eastAsia="Times New Roman" w:hAnsi="Times New Roman" w:cs="Times New Roman"/>
          <w:sz w:val="24"/>
          <w:szCs w:val="24"/>
        </w:rPr>
        <w:t xml:space="preserve">isemise hindamise tulemused mõeldud eelkõige üksusele endale. </w:t>
      </w:r>
    </w:p>
    <w:p w14:paraId="62BFFEDA" w14:textId="1F32577D" w:rsidR="00B74C29" w:rsidRPr="007133DC" w:rsidRDefault="0F6B65E8" w:rsidP="6C8157BE">
      <w:pPr>
        <w:jc w:val="both"/>
        <w:rPr>
          <w:rFonts w:ascii="Segoe UI" w:hAnsi="Segoe UI" w:cs="Segoe UI"/>
          <w:sz w:val="24"/>
          <w:szCs w:val="24"/>
        </w:rPr>
      </w:pPr>
      <w:r w:rsidRPr="007133DC">
        <w:rPr>
          <w:sz w:val="24"/>
          <w:szCs w:val="24"/>
        </w:rPr>
        <w:t xml:space="preserve"> </w:t>
      </w:r>
      <w:r w:rsidR="00B74C29" w:rsidRPr="007133DC">
        <w:rPr>
          <w:rStyle w:val="eop"/>
          <w:sz w:val="24"/>
          <w:szCs w:val="24"/>
        </w:rPr>
        <w:t> </w:t>
      </w:r>
    </w:p>
    <w:p w14:paraId="7AA0CF4D" w14:textId="63083A3C" w:rsidR="00B74C29" w:rsidRPr="007133DC" w:rsidRDefault="00B74C29" w:rsidP="006B4420">
      <w:pPr>
        <w:pStyle w:val="paragraph"/>
        <w:spacing w:before="120" w:beforeAutospacing="0" w:after="120" w:afterAutospacing="0"/>
        <w:jc w:val="both"/>
        <w:textAlignment w:val="baseline"/>
        <w:rPr>
          <w:rFonts w:ascii="Segoe UI" w:hAnsi="Segoe UI" w:cs="Segoe UI"/>
        </w:rPr>
      </w:pPr>
      <w:r w:rsidRPr="002101A6">
        <w:rPr>
          <w:rStyle w:val="normaltextrun"/>
          <w:b/>
          <w:bCs/>
          <w:color w:val="000000"/>
        </w:rPr>
        <w:t>§ 10. Rahapesu ja terrorismi rahastamise tõkestamise seadus</w:t>
      </w:r>
      <w:r w:rsidR="00B76416" w:rsidRPr="002101A6">
        <w:rPr>
          <w:rStyle w:val="normaltextrun"/>
          <w:b/>
          <w:bCs/>
          <w:color w:val="000000"/>
        </w:rPr>
        <w:t>e muudatus</w:t>
      </w:r>
      <w:r w:rsidRPr="002101A6">
        <w:rPr>
          <w:rStyle w:val="eop"/>
          <w:color w:val="000000"/>
        </w:rPr>
        <w:t> </w:t>
      </w:r>
    </w:p>
    <w:p w14:paraId="0A5E2FC9" w14:textId="5852374F" w:rsidR="00B74C29" w:rsidRPr="002101A6" w:rsidRDefault="00B74C29" w:rsidP="6C8157BE">
      <w:pPr>
        <w:pStyle w:val="paragraph"/>
        <w:spacing w:before="120" w:beforeAutospacing="0" w:after="120" w:afterAutospacing="0"/>
        <w:jc w:val="both"/>
        <w:textAlignment w:val="baseline"/>
      </w:pPr>
      <w:proofErr w:type="spellStart"/>
      <w:r w:rsidRPr="002101A6">
        <w:rPr>
          <w:rStyle w:val="normaltextrun"/>
          <w:b/>
          <w:bCs/>
          <w:color w:val="000000" w:themeColor="text1"/>
        </w:rPr>
        <w:t>R</w:t>
      </w:r>
      <w:r w:rsidR="6C14DC04" w:rsidRPr="002101A6">
        <w:rPr>
          <w:rStyle w:val="normaltextrun"/>
          <w:b/>
          <w:bCs/>
          <w:color w:val="000000" w:themeColor="text1"/>
        </w:rPr>
        <w:t>ahaPTS</w:t>
      </w:r>
      <w:proofErr w:type="spellEnd"/>
      <w:r w:rsidR="5D94893C" w:rsidRPr="002101A6">
        <w:rPr>
          <w:rStyle w:val="normaltextrun"/>
          <w:b/>
          <w:bCs/>
          <w:color w:val="000000" w:themeColor="text1"/>
        </w:rPr>
        <w:t xml:space="preserve"> </w:t>
      </w:r>
      <w:r w:rsidRPr="002101A6">
        <w:rPr>
          <w:rStyle w:val="normaltextrun"/>
          <w:b/>
          <w:bCs/>
          <w:color w:val="000000" w:themeColor="text1"/>
        </w:rPr>
        <w:t>§ 7</w:t>
      </w:r>
      <w:r w:rsidR="1B1584EA" w:rsidRPr="002101A6">
        <w:rPr>
          <w:rStyle w:val="normaltextrun"/>
          <w:b/>
          <w:bCs/>
          <w:color w:val="000000" w:themeColor="text1"/>
        </w:rPr>
        <w:t>2</w:t>
      </w:r>
      <w:r w:rsidR="1B1584EA" w:rsidRPr="002101A6">
        <w:rPr>
          <w:rStyle w:val="normaltextrun"/>
          <w:b/>
          <w:bCs/>
          <w:color w:val="000000" w:themeColor="text1"/>
          <w:vertAlign w:val="superscript"/>
        </w:rPr>
        <w:t>4</w:t>
      </w:r>
      <w:r w:rsidRPr="002101A6">
        <w:rPr>
          <w:rStyle w:val="normaltextrun"/>
          <w:b/>
          <w:bCs/>
          <w:color w:val="000000" w:themeColor="text1"/>
        </w:rPr>
        <w:t xml:space="preserve"> lõike 2 teine lause</w:t>
      </w:r>
      <w:r w:rsidRPr="002101A6">
        <w:rPr>
          <w:rStyle w:val="normaltextrun"/>
          <w:color w:val="000000" w:themeColor="text1"/>
        </w:rPr>
        <w:t xml:space="preserve"> tunnistatakse kehtetuks</w:t>
      </w:r>
      <w:r w:rsidR="6B5F4032" w:rsidRPr="002101A6">
        <w:rPr>
          <w:rStyle w:val="normaltextrun"/>
          <w:color w:val="000000" w:themeColor="text1"/>
        </w:rPr>
        <w:t xml:space="preserve">, kuna eelnõu kohaselt tunnistatakse </w:t>
      </w:r>
      <w:proofErr w:type="spellStart"/>
      <w:r w:rsidR="6B5F4032" w:rsidRPr="002101A6">
        <w:rPr>
          <w:rStyle w:val="normaltextrun"/>
          <w:color w:val="000000" w:themeColor="text1"/>
        </w:rPr>
        <w:t>AudS-is</w:t>
      </w:r>
      <w:proofErr w:type="spellEnd"/>
      <w:r w:rsidR="6B5F4032" w:rsidRPr="002101A6">
        <w:rPr>
          <w:rStyle w:val="normaltextrun"/>
          <w:color w:val="000000" w:themeColor="text1"/>
        </w:rPr>
        <w:t xml:space="preserve"> kehtetuks kogu siseaudiitori regulatsioon, sealhulgas nimetatud sättes viidatud atesteeritud siseaudiitorile kohalduvad nõuded ja tegevuse õiguslikud alused</w:t>
      </w:r>
      <w:r w:rsidRPr="002101A6">
        <w:rPr>
          <w:rStyle w:val="normaltextrun"/>
          <w:color w:val="000000" w:themeColor="text1"/>
        </w:rPr>
        <w:t>.</w:t>
      </w:r>
      <w:r w:rsidRPr="002101A6">
        <w:rPr>
          <w:rStyle w:val="eop"/>
          <w:color w:val="000000" w:themeColor="text1"/>
        </w:rPr>
        <w:t> </w:t>
      </w:r>
    </w:p>
    <w:p w14:paraId="1B5DEFD0" w14:textId="4E5B3542" w:rsidR="6C8157BE" w:rsidRPr="002101A6" w:rsidRDefault="6C8157BE" w:rsidP="6C8157BE">
      <w:pPr>
        <w:pStyle w:val="paragraph"/>
        <w:spacing w:before="120" w:beforeAutospacing="0" w:after="120" w:afterAutospacing="0"/>
        <w:jc w:val="both"/>
        <w:rPr>
          <w:rStyle w:val="normaltextrun"/>
          <w:b/>
          <w:bCs/>
          <w:color w:val="000000" w:themeColor="text1"/>
        </w:rPr>
      </w:pPr>
    </w:p>
    <w:p w14:paraId="15010DF9" w14:textId="5D84973D" w:rsidR="00B74C29" w:rsidRPr="007133DC" w:rsidRDefault="00B74C29" w:rsidP="00ED3D19">
      <w:pPr>
        <w:pStyle w:val="paragraph"/>
        <w:spacing w:before="120" w:beforeAutospacing="0" w:after="120" w:afterAutospacing="0"/>
        <w:jc w:val="both"/>
        <w:textAlignment w:val="baseline"/>
        <w:rPr>
          <w:rFonts w:ascii="Segoe UI" w:hAnsi="Segoe UI" w:cs="Segoe UI"/>
        </w:rPr>
      </w:pPr>
      <w:r w:rsidRPr="002101A6">
        <w:rPr>
          <w:rStyle w:val="normaltextrun"/>
          <w:b/>
          <w:bCs/>
          <w:color w:val="000000"/>
        </w:rPr>
        <w:t>§ 11. Väärtpaberituru seaduse muu</w:t>
      </w:r>
      <w:r w:rsidR="00B76416" w:rsidRPr="002101A6">
        <w:rPr>
          <w:rStyle w:val="normaltextrun"/>
          <w:b/>
          <w:bCs/>
          <w:color w:val="000000"/>
        </w:rPr>
        <w:t>datus</w:t>
      </w:r>
      <w:r w:rsidRPr="002101A6">
        <w:rPr>
          <w:rStyle w:val="eop"/>
          <w:color w:val="000000"/>
        </w:rPr>
        <w:t> </w:t>
      </w:r>
    </w:p>
    <w:p w14:paraId="730DA901" w14:textId="69163452" w:rsidR="00B74C29" w:rsidRPr="007133DC" w:rsidRDefault="00B74C29" w:rsidP="6C8157BE">
      <w:pPr>
        <w:pStyle w:val="paragraph"/>
        <w:spacing w:before="120" w:beforeAutospacing="0" w:after="120" w:afterAutospacing="0"/>
        <w:jc w:val="both"/>
        <w:rPr>
          <w:rFonts w:ascii="Segoe UI" w:hAnsi="Segoe UI" w:cs="Segoe UI"/>
        </w:rPr>
      </w:pPr>
      <w:r w:rsidRPr="002101A6">
        <w:rPr>
          <w:rStyle w:val="normaltextrun"/>
          <w:b/>
          <w:bCs/>
          <w:color w:val="000000" w:themeColor="text1"/>
        </w:rPr>
        <w:t>V</w:t>
      </w:r>
      <w:r w:rsidR="5098E786" w:rsidRPr="002101A6">
        <w:rPr>
          <w:rStyle w:val="normaltextrun"/>
          <w:b/>
          <w:bCs/>
          <w:color w:val="000000" w:themeColor="text1"/>
        </w:rPr>
        <w:t>PTS</w:t>
      </w:r>
      <w:r w:rsidRPr="002101A6">
        <w:rPr>
          <w:rStyle w:val="normaltextrun"/>
          <w:b/>
          <w:bCs/>
          <w:color w:val="000000" w:themeColor="text1"/>
        </w:rPr>
        <w:t xml:space="preserve"> § 83</w:t>
      </w:r>
      <w:r w:rsidRPr="007133DC">
        <w:rPr>
          <w:rStyle w:val="normaltextrun"/>
          <w:b/>
          <w:bCs/>
          <w:color w:val="000000" w:themeColor="text1"/>
          <w:vertAlign w:val="superscript"/>
        </w:rPr>
        <w:t>2</w:t>
      </w:r>
      <w:r w:rsidRPr="002101A6">
        <w:rPr>
          <w:rStyle w:val="normaltextrun"/>
          <w:b/>
          <w:bCs/>
          <w:color w:val="000000" w:themeColor="text1"/>
        </w:rPr>
        <w:t xml:space="preserve"> lõike 2 teine lause</w:t>
      </w:r>
      <w:r w:rsidRPr="002101A6">
        <w:rPr>
          <w:rStyle w:val="normaltextrun"/>
          <w:color w:val="000000" w:themeColor="text1"/>
        </w:rPr>
        <w:t xml:space="preserve"> tunnistatakse kehtetuks</w:t>
      </w:r>
      <w:r w:rsidR="6C21E7EB" w:rsidRPr="002101A6">
        <w:rPr>
          <w:rStyle w:val="normaltextrun"/>
          <w:color w:val="000000" w:themeColor="text1"/>
        </w:rPr>
        <w:t xml:space="preserve">, kuna eelnõu kohaselt tunnistatakse </w:t>
      </w:r>
      <w:proofErr w:type="spellStart"/>
      <w:r w:rsidR="6C21E7EB" w:rsidRPr="002101A6">
        <w:rPr>
          <w:rStyle w:val="normaltextrun"/>
          <w:color w:val="000000" w:themeColor="text1"/>
        </w:rPr>
        <w:t>AudS-is</w:t>
      </w:r>
      <w:proofErr w:type="spellEnd"/>
      <w:r w:rsidR="6C21E7EB" w:rsidRPr="002101A6">
        <w:rPr>
          <w:rStyle w:val="normaltextrun"/>
          <w:color w:val="000000" w:themeColor="text1"/>
        </w:rPr>
        <w:t xml:space="preserve"> kehtetuks kogu siseaudiitori regulatsioon, sealhulgas nimetatud sättes viidatud atesteeritud siseaudiitorile kohalduvad nõuded ja tegevuse õiguslikud alused</w:t>
      </w:r>
      <w:r w:rsidRPr="002101A6">
        <w:rPr>
          <w:rStyle w:val="normaltextrun"/>
          <w:color w:val="000000" w:themeColor="text1"/>
        </w:rPr>
        <w:t>.</w:t>
      </w:r>
      <w:r w:rsidRPr="002101A6">
        <w:rPr>
          <w:rStyle w:val="eop"/>
          <w:color w:val="000000" w:themeColor="text1"/>
        </w:rPr>
        <w:t> </w:t>
      </w:r>
    </w:p>
    <w:p w14:paraId="3D2E5EAD" w14:textId="77777777" w:rsidR="00894EDA" w:rsidRPr="002101A6" w:rsidRDefault="00894EDA" w:rsidP="0013574B">
      <w:pPr>
        <w:spacing w:before="120" w:after="120" w:line="240" w:lineRule="auto"/>
        <w:jc w:val="both"/>
        <w:rPr>
          <w:rFonts w:ascii="Times New Roman" w:hAnsi="Times New Roman" w:cs="Times New Roman"/>
          <w:sz w:val="24"/>
          <w:szCs w:val="24"/>
        </w:rPr>
      </w:pPr>
    </w:p>
    <w:p w14:paraId="72089BE5" w14:textId="021E145B" w:rsidR="00E55DEE" w:rsidRPr="007133DC" w:rsidRDefault="00E55DEE" w:rsidP="00CE7736">
      <w:pPr>
        <w:pStyle w:val="Pealkiri1"/>
        <w:numPr>
          <w:ilvl w:val="0"/>
          <w:numId w:val="9"/>
        </w:numPr>
        <w:rPr>
          <w:rFonts w:ascii="Times New Roman" w:hAnsi="Times New Roman" w:cs="Times New Roman"/>
          <w:b/>
          <w:bCs/>
          <w:color w:val="auto"/>
          <w:sz w:val="24"/>
          <w:szCs w:val="24"/>
        </w:rPr>
      </w:pPr>
      <w:bookmarkStart w:id="27" w:name="_Toc152016200"/>
      <w:bookmarkStart w:id="28" w:name="_Toc197356584"/>
      <w:r w:rsidRPr="007133DC">
        <w:rPr>
          <w:rFonts w:ascii="Times New Roman" w:hAnsi="Times New Roman" w:cs="Times New Roman"/>
          <w:b/>
          <w:bCs/>
          <w:color w:val="auto"/>
          <w:sz w:val="24"/>
          <w:szCs w:val="24"/>
        </w:rPr>
        <w:t>Eelnõu terminoloogia</w:t>
      </w:r>
      <w:bookmarkEnd w:id="27"/>
      <w:bookmarkEnd w:id="28"/>
    </w:p>
    <w:p w14:paraId="36011D6A" w14:textId="19479784" w:rsidR="00136C4F" w:rsidRPr="002101A6" w:rsidRDefault="00C106CA"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Eelnõuga ei võeta kasutusele uusi termineid.  </w:t>
      </w:r>
    </w:p>
    <w:p w14:paraId="4BD3E055" w14:textId="1B419048" w:rsidR="00E55DEE" w:rsidRPr="007133DC" w:rsidRDefault="00E55DEE" w:rsidP="00CE7736">
      <w:pPr>
        <w:pStyle w:val="Pealkiri1"/>
        <w:numPr>
          <w:ilvl w:val="0"/>
          <w:numId w:val="9"/>
        </w:numPr>
        <w:rPr>
          <w:rFonts w:ascii="Times New Roman" w:hAnsi="Times New Roman" w:cs="Times New Roman"/>
          <w:b/>
          <w:bCs/>
          <w:color w:val="auto"/>
          <w:sz w:val="24"/>
          <w:szCs w:val="24"/>
        </w:rPr>
      </w:pPr>
      <w:bookmarkStart w:id="29" w:name="_Toc152016201"/>
      <w:bookmarkStart w:id="30" w:name="_Toc197356585"/>
      <w:r w:rsidRPr="007133DC">
        <w:rPr>
          <w:rFonts w:ascii="Times New Roman" w:hAnsi="Times New Roman" w:cs="Times New Roman"/>
          <w:b/>
          <w:bCs/>
          <w:color w:val="auto"/>
          <w:sz w:val="24"/>
          <w:szCs w:val="24"/>
        </w:rPr>
        <w:t>Eelnõu vastavus Euroopa Liidu õigusele</w:t>
      </w:r>
      <w:bookmarkEnd w:id="29"/>
      <w:bookmarkEnd w:id="30"/>
    </w:p>
    <w:p w14:paraId="7FE40073" w14:textId="7D0D01DD" w:rsidR="00D23E53" w:rsidRPr="002101A6" w:rsidRDefault="00D23E53" w:rsidP="6C8157BE">
      <w:pPr>
        <w:pStyle w:val="paragraph"/>
        <w:spacing w:before="120" w:beforeAutospacing="0" w:after="120" w:afterAutospacing="0"/>
        <w:jc w:val="both"/>
        <w:textAlignment w:val="baseline"/>
        <w:rPr>
          <w:color w:val="000000" w:themeColor="text1"/>
        </w:rPr>
      </w:pPr>
      <w:r w:rsidRPr="002101A6">
        <w:rPr>
          <w:rStyle w:val="normaltextrun"/>
          <w:color w:val="000000" w:themeColor="text1"/>
        </w:rPr>
        <w:t xml:space="preserve">Eelnõu on kooskõlas Euroopa Liidu (edaspidi </w:t>
      </w:r>
      <w:r w:rsidRPr="002101A6">
        <w:rPr>
          <w:rStyle w:val="normaltextrun"/>
          <w:i/>
          <w:iCs/>
          <w:color w:val="000000" w:themeColor="text1"/>
        </w:rPr>
        <w:t>EL</w:t>
      </w:r>
      <w:r w:rsidRPr="002101A6">
        <w:rPr>
          <w:rStyle w:val="normaltextrun"/>
          <w:color w:val="000000" w:themeColor="text1"/>
        </w:rPr>
        <w:t>) õigusega. Eesti EL-iga ühinemislepingus</w:t>
      </w:r>
      <w:r w:rsidR="007C743A">
        <w:rPr>
          <w:rStyle w:val="Allmrkuseviide"/>
          <w:color w:val="000000" w:themeColor="text1"/>
        </w:rPr>
        <w:footnoteReference w:id="2"/>
      </w:r>
      <w:r w:rsidRPr="002101A6">
        <w:rPr>
          <w:rStyle w:val="normaltextrun"/>
          <w:color w:val="000000" w:themeColor="text1"/>
        </w:rPr>
        <w:t xml:space="preserve"> määratleti EL-i ootused tõhusale ja läbipaistvale juhtimissüsteemile ja finantskontrollile Eestis ning sätestati valitsussektori sisekontrollisüsteemile kolm järgmist põhikriteeriumi:</w:t>
      </w:r>
      <w:r w:rsidRPr="002101A6">
        <w:rPr>
          <w:rStyle w:val="eop"/>
          <w:color w:val="000000" w:themeColor="text1"/>
        </w:rPr>
        <w:t> </w:t>
      </w:r>
    </w:p>
    <w:p w14:paraId="68F242F2" w14:textId="554DA11C" w:rsidR="00D23E53" w:rsidRPr="002101A6" w:rsidRDefault="70F55D13" w:rsidP="6C8157BE">
      <w:pPr>
        <w:pStyle w:val="paragraph"/>
        <w:spacing w:before="120" w:beforeAutospacing="0" w:after="120" w:afterAutospacing="0"/>
        <w:jc w:val="both"/>
        <w:textAlignment w:val="baseline"/>
        <w:rPr>
          <w:color w:val="000000" w:themeColor="text1"/>
        </w:rPr>
      </w:pPr>
      <w:r w:rsidRPr="002101A6">
        <w:rPr>
          <w:rStyle w:val="normaltextrun"/>
          <w:color w:val="000000" w:themeColor="text1"/>
        </w:rPr>
        <w:t xml:space="preserve">1) </w:t>
      </w:r>
      <w:r w:rsidR="00D23E53" w:rsidRPr="002101A6">
        <w:rPr>
          <w:rStyle w:val="normaltextrun"/>
          <w:color w:val="000000" w:themeColor="text1"/>
        </w:rPr>
        <w:t>tõhusa finantsjuhtimise ja finantskontrolli süsteemi loomine ja rakendamine juhi poolt igas valitsusasutuses, sh rõhuasetusega sisekontrollisüsteemi miinimumnõuete kohustuslikule rakendamisele kõikides tegevusvaldkondades;</w:t>
      </w:r>
      <w:r w:rsidR="00D23E53" w:rsidRPr="002101A6">
        <w:rPr>
          <w:rStyle w:val="eop"/>
          <w:color w:val="000000" w:themeColor="text1"/>
        </w:rPr>
        <w:t> </w:t>
      </w:r>
    </w:p>
    <w:p w14:paraId="30FF31D4" w14:textId="1BF6AC34" w:rsidR="00D23E53" w:rsidRPr="002101A6" w:rsidRDefault="302C195E" w:rsidP="6C8157BE">
      <w:pPr>
        <w:pStyle w:val="paragraph"/>
        <w:spacing w:before="120" w:beforeAutospacing="0" w:after="120" w:afterAutospacing="0"/>
        <w:jc w:val="both"/>
        <w:textAlignment w:val="baseline"/>
        <w:rPr>
          <w:color w:val="000000" w:themeColor="text1"/>
        </w:rPr>
      </w:pPr>
      <w:r w:rsidRPr="002101A6">
        <w:rPr>
          <w:rStyle w:val="normaltextrun"/>
          <w:color w:val="000000" w:themeColor="text1"/>
        </w:rPr>
        <w:t xml:space="preserve">2) </w:t>
      </w:r>
      <w:r w:rsidR="00D23E53" w:rsidRPr="002101A6">
        <w:rPr>
          <w:rStyle w:val="normaltextrun"/>
          <w:color w:val="000000" w:themeColor="text1"/>
        </w:rPr>
        <w:t>funktsionaalselt sõltumatu siseauditi rakendamine valitusasutustes ja nende hallatavates riigiasutustes (sh finantsjuhtimise ja finantskontrolli süsteemide kvaliteedi hindamiseks ning nende süsteemide parandamiseks), soovitus järgida siseauditi korraldamisel IIA standardeid;</w:t>
      </w:r>
      <w:r w:rsidR="00D23E53" w:rsidRPr="002101A6">
        <w:rPr>
          <w:rStyle w:val="eop"/>
          <w:color w:val="000000" w:themeColor="text1"/>
        </w:rPr>
        <w:t> </w:t>
      </w:r>
    </w:p>
    <w:p w14:paraId="0F6CBA1D" w14:textId="6AA440EC" w:rsidR="270DEFC9" w:rsidRPr="002101A6" w:rsidRDefault="270DEFC9" w:rsidP="6C8157BE">
      <w:pPr>
        <w:pStyle w:val="paragraph"/>
        <w:spacing w:before="120" w:beforeAutospacing="0" w:after="120" w:afterAutospacing="0"/>
        <w:jc w:val="both"/>
        <w:rPr>
          <w:color w:val="000000" w:themeColor="text1"/>
        </w:rPr>
      </w:pPr>
      <w:r w:rsidRPr="002101A6">
        <w:rPr>
          <w:rStyle w:val="normaltextrun"/>
          <w:color w:val="000000" w:themeColor="text1"/>
        </w:rPr>
        <w:t xml:space="preserve">3) </w:t>
      </w:r>
      <w:r w:rsidR="00D23E53" w:rsidRPr="002101A6">
        <w:rPr>
          <w:rStyle w:val="normaltextrun"/>
          <w:color w:val="000000" w:themeColor="text1"/>
        </w:rPr>
        <w:t>keskse teenistuse olemasolu finantsjuhtimise ja finantskontrolli süsteemide ja siseauditi ühtlustatud metoodika ning standardkvaliteedi tagamiseks.</w:t>
      </w:r>
      <w:r w:rsidR="00D23E53" w:rsidRPr="002101A6">
        <w:rPr>
          <w:rStyle w:val="eop"/>
          <w:color w:val="000000" w:themeColor="text1"/>
        </w:rPr>
        <w:t> </w:t>
      </w:r>
    </w:p>
    <w:p w14:paraId="4D896A29" w14:textId="341DD53E" w:rsidR="00D23E53" w:rsidRPr="002101A6" w:rsidRDefault="00D23E53" w:rsidP="6C8157BE">
      <w:pPr>
        <w:pStyle w:val="paragraph"/>
        <w:spacing w:before="120" w:beforeAutospacing="0" w:after="120" w:afterAutospacing="0"/>
        <w:jc w:val="both"/>
        <w:rPr>
          <w:color w:val="000000" w:themeColor="text1"/>
        </w:rPr>
      </w:pPr>
      <w:r w:rsidRPr="002101A6">
        <w:rPr>
          <w:rStyle w:val="normaltextrun"/>
          <w:color w:val="000000" w:themeColor="text1"/>
        </w:rPr>
        <w:t xml:space="preserve">Eelnõukohased muudatused toetavad </w:t>
      </w:r>
      <w:r w:rsidR="21BC9569" w:rsidRPr="002101A6">
        <w:rPr>
          <w:rStyle w:val="normaltextrun"/>
          <w:color w:val="000000" w:themeColor="text1"/>
        </w:rPr>
        <w:t xml:space="preserve">ühinemislepingus </w:t>
      </w:r>
      <w:r w:rsidRPr="002101A6">
        <w:rPr>
          <w:rStyle w:val="normaltextrun"/>
          <w:color w:val="000000" w:themeColor="text1"/>
        </w:rPr>
        <w:t xml:space="preserve">märgitud </w:t>
      </w:r>
      <w:r w:rsidR="55289AB5" w:rsidRPr="002101A6">
        <w:rPr>
          <w:rStyle w:val="normaltextrun"/>
          <w:color w:val="000000" w:themeColor="text1"/>
        </w:rPr>
        <w:t xml:space="preserve">valitsussektori sisekontrollisüsteemi </w:t>
      </w:r>
      <w:r w:rsidRPr="002101A6">
        <w:rPr>
          <w:rStyle w:val="normaltextrun"/>
          <w:color w:val="000000" w:themeColor="text1"/>
        </w:rPr>
        <w:t>põhikriteeriumide täitmist.</w:t>
      </w:r>
      <w:r w:rsidRPr="002101A6">
        <w:rPr>
          <w:rStyle w:val="eop"/>
          <w:color w:val="000000" w:themeColor="text1"/>
        </w:rPr>
        <w:t> </w:t>
      </w:r>
      <w:r w:rsidR="4DCB388F" w:rsidRPr="002101A6">
        <w:rPr>
          <w:rStyle w:val="eop"/>
          <w:color w:val="000000" w:themeColor="text1"/>
        </w:rPr>
        <w:t>Siseauditi ühtlustatud metoodika osas koostab Rahandusministeerium siseauditi korraldamise juhendi ja teeb selle enda veebilehe kaudu avalikult kättesaadavaks hiljemalt eelnõu seadusena jõustumise ajaks.</w:t>
      </w:r>
    </w:p>
    <w:p w14:paraId="0AA440B3" w14:textId="69E2134D" w:rsidR="00E55DEE" w:rsidRPr="007133DC" w:rsidRDefault="00E55DEE" w:rsidP="00CE7736">
      <w:pPr>
        <w:pStyle w:val="Pealkiri1"/>
        <w:numPr>
          <w:ilvl w:val="0"/>
          <w:numId w:val="9"/>
        </w:numPr>
        <w:rPr>
          <w:rFonts w:ascii="Times New Roman" w:hAnsi="Times New Roman" w:cs="Times New Roman"/>
          <w:b/>
          <w:bCs/>
          <w:color w:val="auto"/>
          <w:sz w:val="24"/>
          <w:szCs w:val="24"/>
        </w:rPr>
      </w:pPr>
      <w:bookmarkStart w:id="31" w:name="_Toc152016202"/>
      <w:bookmarkStart w:id="32" w:name="_Toc197356586"/>
      <w:r w:rsidRPr="007133DC">
        <w:rPr>
          <w:rFonts w:ascii="Times New Roman" w:hAnsi="Times New Roman" w:cs="Times New Roman"/>
          <w:b/>
          <w:bCs/>
          <w:color w:val="auto"/>
          <w:sz w:val="24"/>
          <w:szCs w:val="24"/>
        </w:rPr>
        <w:t>Seaduse</w:t>
      </w:r>
      <w:r w:rsidR="00401EEE" w:rsidRPr="007133DC">
        <w:rPr>
          <w:rFonts w:ascii="Times New Roman" w:hAnsi="Times New Roman" w:cs="Times New Roman"/>
          <w:b/>
          <w:bCs/>
          <w:color w:val="auto"/>
          <w:sz w:val="24"/>
          <w:szCs w:val="24"/>
        </w:rPr>
        <w:t xml:space="preserve"> </w:t>
      </w:r>
      <w:bookmarkEnd w:id="31"/>
      <w:r w:rsidR="003424D6" w:rsidRPr="007133DC">
        <w:rPr>
          <w:rFonts w:ascii="Times New Roman" w:hAnsi="Times New Roman" w:cs="Times New Roman"/>
          <w:b/>
          <w:bCs/>
          <w:color w:val="auto"/>
          <w:sz w:val="24"/>
          <w:szCs w:val="24"/>
        </w:rPr>
        <w:t>mõjud</w:t>
      </w:r>
      <w:bookmarkEnd w:id="32"/>
    </w:p>
    <w:p w14:paraId="2D26AE44" w14:textId="06FDDA10" w:rsidR="0028100C" w:rsidRPr="002101A6" w:rsidRDefault="0028100C" w:rsidP="6C8157BE">
      <w:pPr>
        <w:pStyle w:val="paragraph"/>
        <w:spacing w:before="120" w:beforeAutospacing="0" w:after="0" w:afterAutospacing="0"/>
        <w:jc w:val="both"/>
        <w:textAlignment w:val="baseline"/>
        <w:rPr>
          <w:rStyle w:val="normaltextrun"/>
          <w:color w:val="000000" w:themeColor="text1"/>
        </w:rPr>
      </w:pPr>
      <w:r w:rsidRPr="002101A6">
        <w:rPr>
          <w:rStyle w:val="normaltextrun"/>
          <w:color w:val="000000" w:themeColor="text1"/>
        </w:rPr>
        <w:t>Seaduseelnõul puudub otsene ja kaudne mõju</w:t>
      </w:r>
      <w:r w:rsidRPr="002101A6">
        <w:rPr>
          <w:rStyle w:val="normaltextrun"/>
          <w:i/>
          <w:iCs/>
          <w:color w:val="000000" w:themeColor="text1"/>
        </w:rPr>
        <w:t xml:space="preserve"> </w:t>
      </w:r>
      <w:r w:rsidRPr="002101A6">
        <w:rPr>
          <w:rStyle w:val="normaltextrun"/>
          <w:color w:val="000000" w:themeColor="text1"/>
        </w:rPr>
        <w:t xml:space="preserve"> elu- ja looduskeskkonnale, riigi</w:t>
      </w:r>
      <w:r w:rsidR="6FAC38CE" w:rsidRPr="002101A6">
        <w:rPr>
          <w:rStyle w:val="normaltextrun"/>
          <w:color w:val="000000" w:themeColor="text1"/>
        </w:rPr>
        <w:t xml:space="preserve"> julgeolekule </w:t>
      </w:r>
      <w:r w:rsidRPr="002101A6">
        <w:rPr>
          <w:rStyle w:val="normaltextrun"/>
          <w:color w:val="000000" w:themeColor="text1"/>
        </w:rPr>
        <w:t>ja välissuhetel</w:t>
      </w:r>
      <w:r w:rsidR="5B91C4D8" w:rsidRPr="002101A6">
        <w:rPr>
          <w:rStyle w:val="normaltextrun"/>
          <w:color w:val="000000" w:themeColor="text1"/>
        </w:rPr>
        <w:t xml:space="preserve">e, </w:t>
      </w:r>
      <w:r w:rsidRPr="002101A6">
        <w:rPr>
          <w:rStyle w:val="normaltextrun"/>
          <w:color w:val="000000" w:themeColor="text1"/>
        </w:rPr>
        <w:t>regionaalarengule</w:t>
      </w:r>
      <w:r w:rsidR="6C11345E" w:rsidRPr="002101A6">
        <w:rPr>
          <w:rStyle w:val="normaltextrun"/>
          <w:color w:val="000000" w:themeColor="text1"/>
        </w:rPr>
        <w:t xml:space="preserve"> ning kohaliku omavalitsuse korraldusele</w:t>
      </w:r>
      <w:r w:rsidRPr="002101A6">
        <w:rPr>
          <w:rStyle w:val="normaltextrun"/>
          <w:color w:val="000000" w:themeColor="text1"/>
        </w:rPr>
        <w:t>, kuna eelnõuga ei muudeta nimetatud valdkondi reguleerivaid sätteid ega põhimõtteid.</w:t>
      </w:r>
    </w:p>
    <w:p w14:paraId="57A64C2E" w14:textId="5AA1E5C8" w:rsidR="0028100C" w:rsidRPr="002101A6" w:rsidRDefault="00EE223E" w:rsidP="6C8157BE">
      <w:pPr>
        <w:pStyle w:val="paragraph"/>
        <w:spacing w:before="120" w:beforeAutospacing="0" w:after="0" w:afterAutospacing="0"/>
        <w:jc w:val="both"/>
        <w:textAlignment w:val="baseline"/>
        <w:rPr>
          <w:rStyle w:val="eop"/>
          <w:color w:val="000000" w:themeColor="text1"/>
        </w:rPr>
      </w:pPr>
      <w:r w:rsidRPr="002101A6">
        <w:rPr>
          <w:rStyle w:val="normaltextrun"/>
          <w:color w:val="000000" w:themeColor="text1"/>
        </w:rPr>
        <w:t>Seadusemuudatuse eesmärk on luua alternatiiv siseaudiitorina töötamiseks. Kehtiva seaduse kohaselt ant</w:t>
      </w:r>
      <w:r w:rsidR="7E484FEF" w:rsidRPr="002101A6">
        <w:rPr>
          <w:rStyle w:val="normaltextrun"/>
          <w:color w:val="000000" w:themeColor="text1"/>
        </w:rPr>
        <w:t>akse</w:t>
      </w:r>
      <w:r w:rsidRPr="002101A6">
        <w:rPr>
          <w:rStyle w:val="normaltextrun"/>
          <w:color w:val="000000" w:themeColor="text1"/>
        </w:rPr>
        <w:t xml:space="preserve"> avaliku sektori üksuse siseaudiitori kutsetase isikule, kellel on CGAP-i sertifikaat ning kes on sooritanud riigi- ja haldusõiguse eksami. Pärast CGAP-i sertifikaatide väljastamise lõpetamist alates 2021. aasta 1. juulist pole avaliku sektori üksuse siseaudiitori kutsetaset enam võimalik </w:t>
      </w:r>
      <w:r w:rsidR="762CFFE5" w:rsidRPr="002101A6">
        <w:rPr>
          <w:rStyle w:val="normaltextrun"/>
          <w:color w:val="000000" w:themeColor="text1"/>
        </w:rPr>
        <w:t>an</w:t>
      </w:r>
      <w:r w:rsidRPr="002101A6">
        <w:rPr>
          <w:rStyle w:val="normaltextrun"/>
          <w:color w:val="000000" w:themeColor="text1"/>
        </w:rPr>
        <w:t>da. </w:t>
      </w:r>
      <w:r w:rsidRPr="002101A6">
        <w:rPr>
          <w:rStyle w:val="eop"/>
          <w:color w:val="000000" w:themeColor="text1"/>
        </w:rPr>
        <w:t> </w:t>
      </w:r>
      <w:r w:rsidR="00743080" w:rsidRPr="002101A6">
        <w:rPr>
          <w:rStyle w:val="eop"/>
          <w:color w:val="000000" w:themeColor="text1"/>
        </w:rPr>
        <w:t>Arengud majanduses ja digivaldkonnas toovad esile kompetentse, mis spetsiifilistes organisatsioonides võivad klassikalise siseaudiitori kompetentsist olulisemaks osutuda</w:t>
      </w:r>
      <w:r w:rsidR="3A4ACAE5" w:rsidRPr="002101A6">
        <w:rPr>
          <w:rStyle w:val="eop"/>
          <w:color w:val="000000" w:themeColor="text1"/>
        </w:rPr>
        <w:t>, näiteks</w:t>
      </w:r>
      <w:r w:rsidR="00743080" w:rsidRPr="002101A6">
        <w:rPr>
          <w:rStyle w:val="eop"/>
          <w:color w:val="000000" w:themeColor="text1"/>
        </w:rPr>
        <w:t xml:space="preserve"> </w:t>
      </w:r>
      <w:proofErr w:type="spellStart"/>
      <w:r w:rsidR="00743080" w:rsidRPr="002101A6">
        <w:rPr>
          <w:rStyle w:val="eop"/>
          <w:color w:val="000000" w:themeColor="text1"/>
        </w:rPr>
        <w:t>küberturve</w:t>
      </w:r>
      <w:proofErr w:type="spellEnd"/>
      <w:r w:rsidR="00743080" w:rsidRPr="002101A6">
        <w:rPr>
          <w:rStyle w:val="eop"/>
          <w:color w:val="000000" w:themeColor="text1"/>
        </w:rPr>
        <w:t>, andmehaldus, merendus, energeetika, riigikaitse jms. Organisatsiooni juhile peab jääma vabadus palgata sobivaima pädevusega töötaja</w:t>
      </w:r>
      <w:r w:rsidR="3D021652" w:rsidRPr="002101A6">
        <w:rPr>
          <w:rStyle w:val="eop"/>
          <w:color w:val="000000" w:themeColor="text1"/>
        </w:rPr>
        <w:t xml:space="preserve"> siseauditi tegemiseks</w:t>
      </w:r>
      <w:r w:rsidR="00743080" w:rsidRPr="002101A6">
        <w:rPr>
          <w:rStyle w:val="eop"/>
          <w:color w:val="000000" w:themeColor="text1"/>
        </w:rPr>
        <w:t xml:space="preserve">. Seepärast on kavandatava muudatuse sisuks siseaudiitori kutse </w:t>
      </w:r>
      <w:r w:rsidR="13BB5388" w:rsidRPr="002101A6">
        <w:rPr>
          <w:rStyle w:val="eop"/>
          <w:color w:val="000000" w:themeColor="text1"/>
        </w:rPr>
        <w:t>regulatsiooni</w:t>
      </w:r>
      <w:r w:rsidR="00743080" w:rsidRPr="002101A6">
        <w:rPr>
          <w:rStyle w:val="eop"/>
          <w:color w:val="000000" w:themeColor="text1"/>
        </w:rPr>
        <w:t xml:space="preserve"> </w:t>
      </w:r>
      <w:r w:rsidR="03F4D882" w:rsidRPr="002101A6">
        <w:rPr>
          <w:rStyle w:val="eop"/>
          <w:color w:val="000000" w:themeColor="text1"/>
        </w:rPr>
        <w:t>kehtetuks tunnistamine</w:t>
      </w:r>
      <w:r w:rsidR="00743080" w:rsidRPr="002101A6">
        <w:rPr>
          <w:rStyle w:val="eop"/>
          <w:color w:val="000000" w:themeColor="text1"/>
        </w:rPr>
        <w:t>.</w:t>
      </w:r>
    </w:p>
    <w:p w14:paraId="2DAC4F2F" w14:textId="17DC227C" w:rsidR="00313171" w:rsidRPr="002101A6" w:rsidRDefault="007A4105" w:rsidP="6C8157BE">
      <w:pPr>
        <w:pStyle w:val="Loendilik"/>
        <w:numPr>
          <w:ilvl w:val="1"/>
          <w:numId w:val="9"/>
        </w:numPr>
        <w:spacing w:before="240" w:after="120" w:line="240" w:lineRule="auto"/>
        <w:ind w:left="357" w:hanging="357"/>
        <w:rPr>
          <w:rFonts w:ascii="Times New Roman" w:eastAsia="Times New Roman" w:hAnsi="Times New Roman" w:cs="Times New Roman"/>
          <w:b/>
          <w:bCs/>
          <w:color w:val="000000" w:themeColor="text1"/>
          <w:sz w:val="24"/>
          <w:szCs w:val="24"/>
        </w:rPr>
      </w:pPr>
      <w:r w:rsidRPr="002101A6">
        <w:rPr>
          <w:rFonts w:ascii="Times New Roman" w:eastAsia="Times New Roman" w:hAnsi="Times New Roman" w:cs="Times New Roman"/>
          <w:b/>
          <w:bCs/>
          <w:color w:val="000000" w:themeColor="text1"/>
          <w:sz w:val="24"/>
          <w:szCs w:val="24"/>
        </w:rPr>
        <w:t xml:space="preserve"> </w:t>
      </w:r>
      <w:r w:rsidR="00661B84" w:rsidRPr="002101A6">
        <w:rPr>
          <w:rFonts w:ascii="Times New Roman" w:eastAsia="Times New Roman" w:hAnsi="Times New Roman" w:cs="Times New Roman"/>
          <w:b/>
          <w:bCs/>
          <w:color w:val="000000" w:themeColor="text1"/>
          <w:sz w:val="24"/>
          <w:szCs w:val="24"/>
        </w:rPr>
        <w:t>Muudatus</w:t>
      </w:r>
      <w:r w:rsidR="14AC10D5" w:rsidRPr="002101A6">
        <w:rPr>
          <w:rFonts w:ascii="Times New Roman" w:eastAsia="Times New Roman" w:hAnsi="Times New Roman" w:cs="Times New Roman"/>
          <w:b/>
          <w:bCs/>
          <w:color w:val="000000" w:themeColor="text1"/>
          <w:sz w:val="24"/>
          <w:szCs w:val="24"/>
        </w:rPr>
        <w:t>t</w:t>
      </w:r>
      <w:r w:rsidR="00661B84" w:rsidRPr="002101A6">
        <w:rPr>
          <w:rFonts w:ascii="Times New Roman" w:eastAsia="Times New Roman" w:hAnsi="Times New Roman" w:cs="Times New Roman"/>
          <w:b/>
          <w:bCs/>
          <w:color w:val="000000" w:themeColor="text1"/>
          <w:sz w:val="24"/>
          <w:szCs w:val="24"/>
        </w:rPr>
        <w:t xml:space="preserve">e sotsiaalne mõju </w:t>
      </w:r>
    </w:p>
    <w:p w14:paraId="675936C3" w14:textId="6DF03960" w:rsidR="007B7756" w:rsidRPr="002101A6" w:rsidRDefault="00661B84" w:rsidP="6C8157BE">
      <w:pPr>
        <w:spacing w:before="120" w:after="120" w:line="240" w:lineRule="auto"/>
        <w:jc w:val="both"/>
        <w:rPr>
          <w:rFonts w:ascii="Times New Roman" w:eastAsia="Times New Roman" w:hAnsi="Times New Roman" w:cs="Times New Roman"/>
          <w:color w:val="000000" w:themeColor="text1"/>
          <w:kern w:val="0"/>
          <w:sz w:val="24"/>
          <w:szCs w:val="24"/>
        </w:rPr>
      </w:pPr>
      <w:commentRangeStart w:id="33"/>
      <w:r w:rsidRPr="002101A6">
        <w:rPr>
          <w:rFonts w:ascii="Times New Roman" w:eastAsia="Times New Roman" w:hAnsi="Times New Roman" w:cs="Times New Roman"/>
          <w:color w:val="000000" w:themeColor="text1"/>
          <w:kern w:val="0"/>
          <w:sz w:val="24"/>
          <w:szCs w:val="24"/>
          <w:u w:val="single"/>
        </w:rPr>
        <w:t>Sihtrühm</w:t>
      </w:r>
      <w:r w:rsidRPr="002101A6">
        <w:rPr>
          <w:rFonts w:ascii="Times New Roman" w:eastAsia="Times New Roman" w:hAnsi="Times New Roman" w:cs="Times New Roman"/>
          <w:color w:val="000000" w:themeColor="text1"/>
          <w:kern w:val="0"/>
          <w:sz w:val="24"/>
          <w:szCs w:val="24"/>
        </w:rPr>
        <w:t>:</w:t>
      </w:r>
      <w:r w:rsidR="0035052C" w:rsidRPr="002101A6">
        <w:rPr>
          <w:rFonts w:ascii="Times New Roman" w:eastAsia="Times New Roman" w:hAnsi="Times New Roman" w:cs="Times New Roman"/>
          <w:color w:val="000000" w:themeColor="text1"/>
          <w:kern w:val="0"/>
          <w:sz w:val="24"/>
          <w:szCs w:val="24"/>
        </w:rPr>
        <w:t xml:space="preserve"> </w:t>
      </w:r>
      <w:r w:rsidR="009F60A6" w:rsidRPr="002101A6">
        <w:rPr>
          <w:rStyle w:val="normaltextrun"/>
          <w:rFonts w:ascii="Times New Roman" w:eastAsia="Times New Roman" w:hAnsi="Times New Roman" w:cs="Times New Roman"/>
          <w:color w:val="000000" w:themeColor="text1"/>
          <w:sz w:val="24"/>
          <w:szCs w:val="24"/>
        </w:rPr>
        <w:t xml:space="preserve">Seaduseelnõuga planeeritavatest muudatusest tulenev </w:t>
      </w:r>
      <w:r w:rsidR="009F60A6" w:rsidRPr="002101A6">
        <w:rPr>
          <w:rFonts w:ascii="Times New Roman" w:eastAsia="Times New Roman" w:hAnsi="Times New Roman" w:cs="Times New Roman"/>
          <w:color w:val="000000" w:themeColor="text1"/>
          <w:kern w:val="0"/>
          <w:sz w:val="24"/>
          <w:szCs w:val="24"/>
        </w:rPr>
        <w:t>s</w:t>
      </w:r>
      <w:r w:rsidR="0035052C" w:rsidRPr="002101A6">
        <w:rPr>
          <w:rFonts w:ascii="Times New Roman" w:eastAsia="Times New Roman" w:hAnsi="Times New Roman" w:cs="Times New Roman"/>
          <w:color w:val="000000" w:themeColor="text1"/>
          <w:kern w:val="0"/>
          <w:sz w:val="24"/>
          <w:szCs w:val="24"/>
        </w:rPr>
        <w:t>otsiaal</w:t>
      </w:r>
      <w:r w:rsidR="009F60A6" w:rsidRPr="002101A6">
        <w:rPr>
          <w:rFonts w:ascii="Times New Roman" w:eastAsia="Times New Roman" w:hAnsi="Times New Roman" w:cs="Times New Roman"/>
          <w:color w:val="000000" w:themeColor="text1"/>
          <w:kern w:val="0"/>
          <w:sz w:val="24"/>
          <w:szCs w:val="24"/>
        </w:rPr>
        <w:t>n</w:t>
      </w:r>
      <w:r w:rsidR="0049727E" w:rsidRPr="002101A6">
        <w:rPr>
          <w:rFonts w:ascii="Times New Roman" w:eastAsia="Times New Roman" w:hAnsi="Times New Roman" w:cs="Times New Roman"/>
          <w:color w:val="000000" w:themeColor="text1"/>
          <w:kern w:val="0"/>
          <w:sz w:val="24"/>
          <w:szCs w:val="24"/>
        </w:rPr>
        <w:t>e mõju</w:t>
      </w:r>
      <w:r w:rsidR="007B7756" w:rsidRPr="002101A6">
        <w:rPr>
          <w:rFonts w:ascii="Times New Roman" w:eastAsia="Times New Roman" w:hAnsi="Times New Roman" w:cs="Times New Roman"/>
          <w:color w:val="000000" w:themeColor="text1"/>
          <w:kern w:val="0"/>
          <w:sz w:val="24"/>
          <w:szCs w:val="24"/>
        </w:rPr>
        <w:t xml:space="preserve"> </w:t>
      </w:r>
      <w:r w:rsidR="009F60A6" w:rsidRPr="002101A6">
        <w:rPr>
          <w:rStyle w:val="normaltextrun"/>
          <w:rFonts w:ascii="Times New Roman" w:eastAsia="Times New Roman" w:hAnsi="Times New Roman" w:cs="Times New Roman"/>
          <w:color w:val="000000" w:themeColor="text1"/>
          <w:sz w:val="24"/>
          <w:szCs w:val="24"/>
        </w:rPr>
        <w:t xml:space="preserve">puudutab kokku 129 </w:t>
      </w:r>
      <w:r w:rsidR="755A3FE2" w:rsidRPr="002101A6">
        <w:rPr>
          <w:rStyle w:val="normaltextrun"/>
          <w:rFonts w:ascii="Times New Roman" w:eastAsia="Times New Roman" w:hAnsi="Times New Roman" w:cs="Times New Roman"/>
          <w:color w:val="000000" w:themeColor="text1"/>
          <w:sz w:val="24"/>
          <w:szCs w:val="24"/>
        </w:rPr>
        <w:t>siseaudiitorit</w:t>
      </w:r>
      <w:commentRangeEnd w:id="33"/>
      <w:r w:rsidR="00871A6C">
        <w:rPr>
          <w:rStyle w:val="Kommentaariviide"/>
        </w:rPr>
        <w:commentReference w:id="33"/>
      </w:r>
      <w:r w:rsidR="009F60A6" w:rsidRPr="002101A6">
        <w:rPr>
          <w:rStyle w:val="normaltextrun"/>
          <w:rFonts w:ascii="Times New Roman" w:eastAsia="Times New Roman" w:hAnsi="Times New Roman" w:cs="Times New Roman"/>
          <w:color w:val="000000" w:themeColor="text1"/>
          <w:sz w:val="24"/>
          <w:szCs w:val="24"/>
        </w:rPr>
        <w:t xml:space="preserve">, </w:t>
      </w:r>
      <w:r w:rsidR="66671F8D" w:rsidRPr="002101A6">
        <w:rPr>
          <w:rStyle w:val="normaltextrun"/>
          <w:rFonts w:ascii="Times New Roman" w:eastAsia="Times New Roman" w:hAnsi="Times New Roman" w:cs="Times New Roman"/>
          <w:color w:val="000000" w:themeColor="text1"/>
          <w:sz w:val="24"/>
          <w:szCs w:val="24"/>
        </w:rPr>
        <w:t xml:space="preserve">kellest </w:t>
      </w:r>
      <w:r w:rsidR="009F60A6" w:rsidRPr="002101A6">
        <w:rPr>
          <w:rStyle w:val="normaltextrun"/>
          <w:rFonts w:ascii="Times New Roman" w:eastAsia="Times New Roman" w:hAnsi="Times New Roman" w:cs="Times New Roman"/>
          <w:color w:val="000000" w:themeColor="text1"/>
          <w:sz w:val="24"/>
          <w:szCs w:val="24"/>
        </w:rPr>
        <w:t xml:space="preserve">67 </w:t>
      </w:r>
      <w:r w:rsidR="6854B1B5" w:rsidRPr="002101A6">
        <w:rPr>
          <w:rStyle w:val="normaltextrun"/>
          <w:rFonts w:ascii="Times New Roman" w:eastAsia="Times New Roman" w:hAnsi="Times New Roman" w:cs="Times New Roman"/>
          <w:color w:val="000000" w:themeColor="text1"/>
          <w:sz w:val="24"/>
          <w:szCs w:val="24"/>
        </w:rPr>
        <w:t xml:space="preserve">on </w:t>
      </w:r>
      <w:r w:rsidR="17076843" w:rsidRPr="002101A6">
        <w:rPr>
          <w:rStyle w:val="normaltextrun"/>
          <w:rFonts w:ascii="Times New Roman" w:eastAsia="Times New Roman" w:hAnsi="Times New Roman" w:cs="Times New Roman"/>
          <w:color w:val="000000" w:themeColor="text1"/>
          <w:sz w:val="24"/>
          <w:szCs w:val="24"/>
        </w:rPr>
        <w:t>a</w:t>
      </w:r>
      <w:r w:rsidR="009F60A6" w:rsidRPr="002101A6">
        <w:rPr>
          <w:rStyle w:val="normaltextrun"/>
          <w:rFonts w:ascii="Times New Roman" w:eastAsia="Times New Roman" w:hAnsi="Times New Roman" w:cs="Times New Roman"/>
          <w:color w:val="000000" w:themeColor="text1"/>
          <w:sz w:val="24"/>
          <w:szCs w:val="24"/>
        </w:rPr>
        <w:t>testeeritud siseaudiitori</w:t>
      </w:r>
      <w:r w:rsidR="117ECF57" w:rsidRPr="002101A6">
        <w:rPr>
          <w:rStyle w:val="normaltextrun"/>
          <w:rFonts w:ascii="Times New Roman" w:eastAsia="Times New Roman" w:hAnsi="Times New Roman" w:cs="Times New Roman"/>
          <w:color w:val="000000" w:themeColor="text1"/>
          <w:sz w:val="24"/>
          <w:szCs w:val="24"/>
        </w:rPr>
        <w:t>d,</w:t>
      </w:r>
      <w:r w:rsidR="009F60A6" w:rsidRPr="002101A6">
        <w:rPr>
          <w:rStyle w:val="normaltextrun"/>
          <w:rFonts w:ascii="Times New Roman" w:eastAsia="Times New Roman" w:hAnsi="Times New Roman" w:cs="Times New Roman"/>
          <w:color w:val="000000" w:themeColor="text1"/>
          <w:sz w:val="24"/>
          <w:szCs w:val="24"/>
        </w:rPr>
        <w:t xml:space="preserve"> </w:t>
      </w:r>
      <w:r w:rsidR="228068DD" w:rsidRPr="002101A6">
        <w:rPr>
          <w:rStyle w:val="normaltextrun"/>
          <w:rFonts w:ascii="Times New Roman" w:eastAsia="Times New Roman" w:hAnsi="Times New Roman" w:cs="Times New Roman"/>
          <w:color w:val="000000" w:themeColor="text1"/>
          <w:sz w:val="24"/>
          <w:szCs w:val="24"/>
        </w:rPr>
        <w:t xml:space="preserve">70 </w:t>
      </w:r>
      <w:r w:rsidR="36E38FC4" w:rsidRPr="002101A6">
        <w:rPr>
          <w:rStyle w:val="normaltextrun"/>
          <w:rFonts w:ascii="Times New Roman" w:eastAsia="Times New Roman" w:hAnsi="Times New Roman" w:cs="Times New Roman"/>
          <w:color w:val="000000" w:themeColor="text1"/>
          <w:sz w:val="24"/>
          <w:szCs w:val="24"/>
        </w:rPr>
        <w:t>avaliku sektori üksuse siseaudiitorid</w:t>
      </w:r>
      <w:r w:rsidR="6DEAB555" w:rsidRPr="002101A6">
        <w:rPr>
          <w:rStyle w:val="normaltextrun"/>
          <w:rFonts w:ascii="Times New Roman" w:eastAsia="Times New Roman" w:hAnsi="Times New Roman" w:cs="Times New Roman"/>
          <w:color w:val="000000" w:themeColor="text1"/>
          <w:sz w:val="24"/>
          <w:szCs w:val="24"/>
        </w:rPr>
        <w:t xml:space="preserve"> (</w:t>
      </w:r>
      <w:r w:rsidR="6A8A6CFA" w:rsidRPr="002101A6">
        <w:rPr>
          <w:rStyle w:val="normaltextrun"/>
          <w:rFonts w:ascii="Times New Roman" w:eastAsia="Times New Roman" w:hAnsi="Times New Roman" w:cs="Times New Roman"/>
          <w:color w:val="000000" w:themeColor="text1"/>
          <w:sz w:val="24"/>
          <w:szCs w:val="24"/>
        </w:rPr>
        <w:t>kusjuures</w:t>
      </w:r>
      <w:r w:rsidR="36F3388A" w:rsidRPr="002101A6">
        <w:rPr>
          <w:rStyle w:val="normaltextrun"/>
          <w:rFonts w:ascii="Times New Roman" w:eastAsia="Times New Roman" w:hAnsi="Times New Roman" w:cs="Times New Roman"/>
          <w:color w:val="000000" w:themeColor="text1"/>
          <w:sz w:val="24"/>
          <w:szCs w:val="24"/>
        </w:rPr>
        <w:t xml:space="preserve"> </w:t>
      </w:r>
      <w:r w:rsidR="009F60A6" w:rsidRPr="002101A6">
        <w:rPr>
          <w:rStyle w:val="normaltextrun"/>
          <w:rFonts w:ascii="Times New Roman" w:eastAsia="Times New Roman" w:hAnsi="Times New Roman" w:cs="Times New Roman"/>
          <w:color w:val="000000" w:themeColor="text1"/>
          <w:sz w:val="24"/>
          <w:szCs w:val="24"/>
        </w:rPr>
        <w:t>12</w:t>
      </w:r>
      <w:r w:rsidR="041F0D93" w:rsidRPr="002101A6">
        <w:rPr>
          <w:rStyle w:val="normaltextrun"/>
          <w:rFonts w:ascii="Times New Roman" w:eastAsia="Times New Roman" w:hAnsi="Times New Roman" w:cs="Times New Roman"/>
          <w:color w:val="000000" w:themeColor="text1"/>
          <w:sz w:val="24"/>
          <w:szCs w:val="24"/>
        </w:rPr>
        <w:t xml:space="preserve"> </w:t>
      </w:r>
      <w:r w:rsidR="47C1294A" w:rsidRPr="002101A6">
        <w:rPr>
          <w:rStyle w:val="normaltextrun"/>
          <w:rFonts w:ascii="Times New Roman" w:eastAsia="Times New Roman" w:hAnsi="Times New Roman" w:cs="Times New Roman"/>
          <w:color w:val="000000" w:themeColor="text1"/>
          <w:sz w:val="24"/>
          <w:szCs w:val="24"/>
        </w:rPr>
        <w:t xml:space="preserve">inimest </w:t>
      </w:r>
      <w:r w:rsidR="041F0D93" w:rsidRPr="002101A6">
        <w:rPr>
          <w:rStyle w:val="normaltextrun"/>
          <w:rFonts w:ascii="Times New Roman" w:eastAsia="Times New Roman" w:hAnsi="Times New Roman" w:cs="Times New Roman"/>
          <w:color w:val="000000" w:themeColor="text1"/>
          <w:sz w:val="24"/>
          <w:szCs w:val="24"/>
        </w:rPr>
        <w:t xml:space="preserve">omavad nii </w:t>
      </w:r>
      <w:r w:rsidR="31B1AA39" w:rsidRPr="002101A6">
        <w:rPr>
          <w:rStyle w:val="normaltextrun"/>
          <w:rFonts w:ascii="Times New Roman" w:eastAsia="Times New Roman" w:hAnsi="Times New Roman" w:cs="Times New Roman"/>
          <w:color w:val="000000" w:themeColor="text1"/>
          <w:sz w:val="24"/>
          <w:szCs w:val="24"/>
        </w:rPr>
        <w:t xml:space="preserve">atesteeritud siseaudiitori kutset kui ka </w:t>
      </w:r>
      <w:r w:rsidR="041F0D93" w:rsidRPr="002101A6">
        <w:rPr>
          <w:rStyle w:val="normaltextrun"/>
          <w:rFonts w:ascii="Times New Roman" w:eastAsia="Times New Roman" w:hAnsi="Times New Roman" w:cs="Times New Roman"/>
          <w:color w:val="000000" w:themeColor="text1"/>
          <w:sz w:val="24"/>
          <w:szCs w:val="24"/>
        </w:rPr>
        <w:t>avaliku sektori üks</w:t>
      </w:r>
      <w:r w:rsidR="05B42DDA" w:rsidRPr="002101A6">
        <w:rPr>
          <w:rStyle w:val="normaltextrun"/>
          <w:rFonts w:ascii="Times New Roman" w:eastAsia="Times New Roman" w:hAnsi="Times New Roman" w:cs="Times New Roman"/>
          <w:color w:val="000000" w:themeColor="text1"/>
          <w:sz w:val="24"/>
          <w:szCs w:val="24"/>
        </w:rPr>
        <w:t>use siseaudiitori kutsetaset</w:t>
      </w:r>
      <w:r w:rsidR="1E45AFF6" w:rsidRPr="002101A6">
        <w:rPr>
          <w:rStyle w:val="normaltextrun"/>
          <w:rFonts w:ascii="Times New Roman" w:eastAsia="Times New Roman" w:hAnsi="Times New Roman" w:cs="Times New Roman"/>
          <w:color w:val="000000" w:themeColor="text1"/>
          <w:sz w:val="24"/>
          <w:szCs w:val="24"/>
        </w:rPr>
        <w:t>)</w:t>
      </w:r>
      <w:r w:rsidR="113B4299" w:rsidRPr="002101A6">
        <w:rPr>
          <w:rStyle w:val="normaltextrun"/>
          <w:rFonts w:ascii="Times New Roman" w:eastAsia="Times New Roman" w:hAnsi="Times New Roman" w:cs="Times New Roman"/>
          <w:color w:val="000000" w:themeColor="text1"/>
          <w:sz w:val="24"/>
          <w:szCs w:val="24"/>
        </w:rPr>
        <w:t xml:space="preserve"> ning neli avaliku sektori ühingu siseaudiitor</w:t>
      </w:r>
      <w:r w:rsidR="7D800FC4" w:rsidRPr="002101A6">
        <w:rPr>
          <w:rStyle w:val="normaltextrun"/>
          <w:rFonts w:ascii="Times New Roman" w:eastAsia="Times New Roman" w:hAnsi="Times New Roman" w:cs="Times New Roman"/>
          <w:color w:val="000000" w:themeColor="text1"/>
          <w:sz w:val="24"/>
          <w:szCs w:val="24"/>
        </w:rPr>
        <w:t>i</w:t>
      </w:r>
      <w:r w:rsidR="16904BEA" w:rsidRPr="002101A6">
        <w:rPr>
          <w:rStyle w:val="normaltextrun"/>
          <w:rFonts w:ascii="Times New Roman" w:eastAsia="Times New Roman" w:hAnsi="Times New Roman" w:cs="Times New Roman"/>
          <w:color w:val="000000" w:themeColor="text1"/>
          <w:sz w:val="24"/>
          <w:szCs w:val="24"/>
        </w:rPr>
        <w:t>t</w:t>
      </w:r>
      <w:r w:rsidR="113B4299" w:rsidRPr="002101A6">
        <w:rPr>
          <w:rStyle w:val="normaltextrun"/>
          <w:rFonts w:ascii="Times New Roman" w:eastAsia="Times New Roman" w:hAnsi="Times New Roman" w:cs="Times New Roman"/>
          <w:color w:val="000000" w:themeColor="text1"/>
          <w:sz w:val="24"/>
          <w:szCs w:val="24"/>
        </w:rPr>
        <w:t xml:space="preserve">. </w:t>
      </w:r>
      <w:r w:rsidR="009F60A6" w:rsidRPr="002101A6">
        <w:rPr>
          <w:rStyle w:val="normaltextrun"/>
          <w:rFonts w:ascii="Times New Roman" w:eastAsia="Times New Roman" w:hAnsi="Times New Roman" w:cs="Times New Roman"/>
          <w:color w:val="000000" w:themeColor="text1"/>
          <w:sz w:val="24"/>
          <w:szCs w:val="24"/>
        </w:rPr>
        <w:t>A</w:t>
      </w:r>
      <w:r w:rsidR="18B109E3" w:rsidRPr="002101A6">
        <w:rPr>
          <w:rStyle w:val="normaltextrun"/>
          <w:rFonts w:ascii="Times New Roman" w:eastAsia="Times New Roman" w:hAnsi="Times New Roman" w:cs="Times New Roman"/>
          <w:color w:val="000000" w:themeColor="text1"/>
          <w:sz w:val="24"/>
          <w:szCs w:val="24"/>
        </w:rPr>
        <w:t>sjaolu, et a</w:t>
      </w:r>
      <w:r w:rsidR="009F60A6" w:rsidRPr="002101A6">
        <w:rPr>
          <w:rStyle w:val="normaltextrun"/>
          <w:rFonts w:ascii="Times New Roman" w:eastAsia="Times New Roman" w:hAnsi="Times New Roman" w:cs="Times New Roman"/>
          <w:color w:val="000000" w:themeColor="text1"/>
          <w:sz w:val="24"/>
          <w:szCs w:val="24"/>
        </w:rPr>
        <w:t xml:space="preserve">valiku sektori ühingu siseaudiitori kutsetaset on alates </w:t>
      </w:r>
      <w:proofErr w:type="spellStart"/>
      <w:r w:rsidR="009F60A6" w:rsidRPr="002101A6">
        <w:rPr>
          <w:rStyle w:val="normaltextrun"/>
          <w:rFonts w:ascii="Times New Roman" w:eastAsia="Times New Roman" w:hAnsi="Times New Roman" w:cs="Times New Roman"/>
          <w:color w:val="000000" w:themeColor="text1"/>
          <w:sz w:val="24"/>
          <w:szCs w:val="24"/>
        </w:rPr>
        <w:t>AudS-i</w:t>
      </w:r>
      <w:proofErr w:type="spellEnd"/>
      <w:r w:rsidR="009F60A6" w:rsidRPr="002101A6">
        <w:rPr>
          <w:rStyle w:val="normaltextrun"/>
          <w:rFonts w:ascii="Times New Roman" w:eastAsia="Times New Roman" w:hAnsi="Times New Roman" w:cs="Times New Roman"/>
          <w:color w:val="000000" w:themeColor="text1"/>
          <w:sz w:val="24"/>
          <w:szCs w:val="24"/>
        </w:rPr>
        <w:t xml:space="preserve"> sellekohaste muudatuste jõustumisest 2010. aastal antud vaid neljale spetsialistile, näitab nii nõudluse kui ka vajaduse puudumist sellise kutsetaseme järele.</w:t>
      </w:r>
      <w:r w:rsidR="009F60A6" w:rsidRPr="002101A6">
        <w:rPr>
          <w:rStyle w:val="eop"/>
          <w:rFonts w:ascii="Times New Roman" w:eastAsia="Times New Roman" w:hAnsi="Times New Roman" w:cs="Times New Roman"/>
          <w:color w:val="000000" w:themeColor="text1"/>
          <w:sz w:val="24"/>
          <w:szCs w:val="24"/>
        </w:rPr>
        <w:t> </w:t>
      </w:r>
    </w:p>
    <w:p w14:paraId="61B379A7" w14:textId="2C973AA2" w:rsidR="009F60A6" w:rsidRPr="002101A6" w:rsidRDefault="00542FFD" w:rsidP="6C8157BE">
      <w:pPr>
        <w:pStyle w:val="paragraph"/>
        <w:spacing w:before="120" w:beforeAutospacing="0" w:after="120" w:afterAutospacing="0"/>
        <w:jc w:val="both"/>
        <w:textAlignment w:val="baseline"/>
        <w:rPr>
          <w:rStyle w:val="normaltextrun"/>
          <w:color w:val="000000" w:themeColor="text1"/>
        </w:rPr>
      </w:pPr>
      <w:bookmarkStart w:id="34" w:name="_Hlk157589598"/>
      <w:r w:rsidRPr="002101A6">
        <w:rPr>
          <w:rStyle w:val="normaltextrun"/>
          <w:color w:val="000000" w:themeColor="text1"/>
          <w:u w:val="single"/>
        </w:rPr>
        <w:t>Mõju ulatus ja avaldumise sagedus</w:t>
      </w:r>
      <w:r w:rsidRPr="002101A6">
        <w:rPr>
          <w:rStyle w:val="normaltextrun"/>
          <w:color w:val="000000" w:themeColor="text1"/>
        </w:rPr>
        <w:t xml:space="preserve">: </w:t>
      </w:r>
      <w:r w:rsidR="61B138A8" w:rsidRPr="002101A6">
        <w:rPr>
          <w:rStyle w:val="normaltextrun"/>
          <w:color w:val="000000" w:themeColor="text1"/>
        </w:rPr>
        <w:t>Siseaudiitori kutse omamise nõude ja sellega seotud muu regulatsiooni kehtetuks tunnistamine mõjutab isiku vaba eneseteostust ning tegevusala, elukutse ja töökoha vaba valikut väheoluliselt. M</w:t>
      </w:r>
      <w:r w:rsidRPr="002101A6">
        <w:rPr>
          <w:rStyle w:val="normaltextrun"/>
          <w:color w:val="000000" w:themeColor="text1"/>
        </w:rPr>
        <w:t xml:space="preserve">õju ulatus nimetatud kutsetasemega isikutele on väike, kuna </w:t>
      </w:r>
      <w:r w:rsidR="74A3C9BD" w:rsidRPr="002101A6">
        <w:rPr>
          <w:rStyle w:val="normaltextrun"/>
          <w:color w:val="000000" w:themeColor="text1"/>
        </w:rPr>
        <w:t xml:space="preserve">atesteeritud </w:t>
      </w:r>
      <w:r w:rsidR="009F60A6" w:rsidRPr="002101A6">
        <w:rPr>
          <w:rStyle w:val="normaltextrun"/>
          <w:color w:val="000000" w:themeColor="text1"/>
        </w:rPr>
        <w:t>siseaudiitori kutse</w:t>
      </w:r>
      <w:r w:rsidR="29C2016C" w:rsidRPr="002101A6">
        <w:rPr>
          <w:rStyle w:val="normaltextrun"/>
          <w:color w:val="000000" w:themeColor="text1"/>
        </w:rPr>
        <w:t xml:space="preserve"> ja </w:t>
      </w:r>
      <w:r w:rsidR="47B71ED7" w:rsidRPr="002101A6">
        <w:rPr>
          <w:rStyle w:val="normaltextrun"/>
          <w:color w:val="000000" w:themeColor="text1"/>
        </w:rPr>
        <w:t>avaliku sektori siseaudiitori kutsetasemete</w:t>
      </w:r>
      <w:r w:rsidR="009F60A6" w:rsidRPr="002101A6">
        <w:rPr>
          <w:rStyle w:val="normaltextrun"/>
          <w:color w:val="000000" w:themeColor="text1"/>
        </w:rPr>
        <w:t xml:space="preserve"> kaotamine ei mõjuta </w:t>
      </w:r>
      <w:r w:rsidR="00EE223E" w:rsidRPr="002101A6">
        <w:rPr>
          <w:rStyle w:val="normaltextrun"/>
          <w:color w:val="000000" w:themeColor="text1"/>
        </w:rPr>
        <w:t xml:space="preserve">võimalust jätkata </w:t>
      </w:r>
      <w:r w:rsidR="124AA42E" w:rsidRPr="002101A6">
        <w:rPr>
          <w:rStyle w:val="normaltextrun"/>
          <w:color w:val="000000" w:themeColor="text1"/>
        </w:rPr>
        <w:t>tööd siseaudiitori</w:t>
      </w:r>
      <w:r w:rsidR="00EE223E" w:rsidRPr="002101A6">
        <w:rPr>
          <w:rStyle w:val="normaltextrun"/>
          <w:color w:val="000000" w:themeColor="text1"/>
        </w:rPr>
        <w:t xml:space="preserve"> ametikohal</w:t>
      </w:r>
      <w:r w:rsidR="2253FA3E" w:rsidRPr="002101A6">
        <w:rPr>
          <w:rStyle w:val="normaltextrun"/>
          <w:color w:val="000000" w:themeColor="text1"/>
        </w:rPr>
        <w:t>.</w:t>
      </w:r>
      <w:r w:rsidR="00EE223E" w:rsidRPr="002101A6">
        <w:rPr>
          <w:rStyle w:val="normaltextrun"/>
          <w:color w:val="000000" w:themeColor="text1"/>
        </w:rPr>
        <w:t xml:space="preserve"> </w:t>
      </w:r>
      <w:r w:rsidR="4939B367" w:rsidRPr="002101A6">
        <w:rPr>
          <w:rStyle w:val="normaltextrun"/>
          <w:color w:val="000000" w:themeColor="text1"/>
        </w:rPr>
        <w:t>Siseaudiitori kutse ja kutsetasemete omamise nõude kehtetuks tunnistami</w:t>
      </w:r>
      <w:r w:rsidR="5BF756ED" w:rsidRPr="002101A6">
        <w:rPr>
          <w:rStyle w:val="normaltextrun"/>
          <w:color w:val="000000" w:themeColor="text1"/>
        </w:rPr>
        <w:t xml:space="preserve">sega kaotatakse piirangud nimetatud </w:t>
      </w:r>
      <w:r w:rsidR="7F4F3C72" w:rsidRPr="002101A6">
        <w:rPr>
          <w:rStyle w:val="normaltextrun"/>
          <w:color w:val="000000" w:themeColor="text1"/>
        </w:rPr>
        <w:t>ametikohal töötamisele</w:t>
      </w:r>
      <w:r w:rsidR="5BF756ED" w:rsidRPr="002101A6">
        <w:rPr>
          <w:rStyle w:val="normaltextrun"/>
          <w:color w:val="000000" w:themeColor="text1"/>
        </w:rPr>
        <w:t xml:space="preserve"> ning seetõttu</w:t>
      </w:r>
      <w:r w:rsidR="4939B367" w:rsidRPr="002101A6">
        <w:rPr>
          <w:rStyle w:val="normaltextrun"/>
          <w:color w:val="000000" w:themeColor="text1"/>
        </w:rPr>
        <w:t xml:space="preserve"> avard</w:t>
      </w:r>
      <w:r w:rsidR="3275A124" w:rsidRPr="002101A6">
        <w:rPr>
          <w:rStyle w:val="normaltextrun"/>
          <w:color w:val="000000" w:themeColor="text1"/>
        </w:rPr>
        <w:t>u</w:t>
      </w:r>
      <w:r w:rsidR="4939B367" w:rsidRPr="002101A6">
        <w:rPr>
          <w:rStyle w:val="normaltextrun"/>
          <w:color w:val="000000" w:themeColor="text1"/>
        </w:rPr>
        <w:t xml:space="preserve">b </w:t>
      </w:r>
      <w:r w:rsidR="71CDF921" w:rsidRPr="002101A6">
        <w:rPr>
          <w:rStyle w:val="normaltextrun"/>
          <w:color w:val="000000" w:themeColor="text1"/>
        </w:rPr>
        <w:t>juurdepääs siseaudiitori ametile</w:t>
      </w:r>
      <w:r w:rsidR="092FDB85" w:rsidRPr="002101A6">
        <w:rPr>
          <w:rStyle w:val="normaltextrun"/>
          <w:color w:val="000000" w:themeColor="text1"/>
        </w:rPr>
        <w:t xml:space="preserve">. </w:t>
      </w:r>
      <w:r w:rsidR="00EE223E" w:rsidRPr="002101A6">
        <w:rPr>
          <w:rStyle w:val="normaltextrun"/>
          <w:color w:val="000000" w:themeColor="text1"/>
        </w:rPr>
        <w:t xml:space="preserve">Enne seaduseelnõuga planeeritavate muudatuste jõustumist antud kõnealused kutsetasemed </w:t>
      </w:r>
      <w:r w:rsidR="35C7E691" w:rsidRPr="002101A6">
        <w:rPr>
          <w:rStyle w:val="normaltextrun"/>
          <w:color w:val="000000" w:themeColor="text1"/>
        </w:rPr>
        <w:t xml:space="preserve">ja kutse </w:t>
      </w:r>
      <w:r w:rsidR="00EE223E" w:rsidRPr="002101A6">
        <w:rPr>
          <w:rStyle w:val="normaltextrun"/>
          <w:color w:val="000000" w:themeColor="text1"/>
        </w:rPr>
        <w:t xml:space="preserve">jäävad kehtima pädevust tõendava enesemüügi argumendina: siseaudiitori kompetentsi väärtustavas organisatsioonis </w:t>
      </w:r>
      <w:r w:rsidR="66E61C3E" w:rsidRPr="002101A6">
        <w:rPr>
          <w:rStyle w:val="normaltextrun"/>
          <w:color w:val="000000" w:themeColor="text1"/>
        </w:rPr>
        <w:t>võib</w:t>
      </w:r>
      <w:r w:rsidR="00EE223E" w:rsidRPr="002101A6">
        <w:rPr>
          <w:rStyle w:val="normaltextrun"/>
          <w:color w:val="000000" w:themeColor="text1"/>
        </w:rPr>
        <w:t xml:space="preserve"> nii atesteeritud siseaudiitori kutse (sisuliselt CIA sertifikaat) kui ka avaliku sektori siseaudiitori kutsetase (sisuliselt CGAP sertifikaat) </w:t>
      </w:r>
      <w:r w:rsidR="0779BB01" w:rsidRPr="002101A6">
        <w:rPr>
          <w:rStyle w:val="normaltextrun"/>
          <w:color w:val="000000" w:themeColor="text1"/>
        </w:rPr>
        <w:t xml:space="preserve">olla </w:t>
      </w:r>
      <w:r w:rsidR="00EE223E" w:rsidRPr="002101A6">
        <w:rPr>
          <w:rStyle w:val="normaltextrun"/>
          <w:color w:val="000000" w:themeColor="text1"/>
        </w:rPr>
        <w:t>erialasele tööle kandideerimisel eeliseks.</w:t>
      </w:r>
      <w:r w:rsidR="6FDAACF8" w:rsidRPr="002101A6">
        <w:rPr>
          <w:rStyle w:val="normaltextrun"/>
          <w:color w:val="000000" w:themeColor="text1"/>
        </w:rPr>
        <w:t xml:space="preserve"> </w:t>
      </w:r>
    </w:p>
    <w:p w14:paraId="191891AF" w14:textId="20966F1E" w:rsidR="003F6DD2" w:rsidRPr="002101A6" w:rsidRDefault="004128BF" w:rsidP="6C8157BE">
      <w:pPr>
        <w:spacing w:before="120" w:after="120" w:line="240" w:lineRule="auto"/>
        <w:jc w:val="both"/>
        <w:rPr>
          <w:rFonts w:ascii="Times New Roman" w:eastAsia="Times New Roman" w:hAnsi="Times New Roman" w:cs="Times New Roman"/>
          <w:color w:val="000000" w:themeColor="text1"/>
          <w:kern w:val="0"/>
          <w:sz w:val="24"/>
          <w:szCs w:val="24"/>
        </w:rPr>
      </w:pPr>
      <w:r w:rsidRPr="002101A6">
        <w:rPr>
          <w:rFonts w:ascii="Times New Roman" w:eastAsia="Times New Roman" w:hAnsi="Times New Roman" w:cs="Times New Roman"/>
          <w:color w:val="000000" w:themeColor="text1"/>
          <w:kern w:val="0"/>
          <w:sz w:val="24"/>
          <w:szCs w:val="24"/>
          <w:u w:val="single"/>
        </w:rPr>
        <w:t>Ebasoovitavate mõjude kaasnemise risk:</w:t>
      </w:r>
      <w:r w:rsidR="007C40AD" w:rsidRPr="002101A6">
        <w:rPr>
          <w:rFonts w:ascii="Times New Roman" w:eastAsia="Times New Roman" w:hAnsi="Times New Roman" w:cs="Times New Roman"/>
          <w:color w:val="000000" w:themeColor="text1"/>
          <w:kern w:val="0"/>
          <w:sz w:val="24"/>
          <w:szCs w:val="24"/>
        </w:rPr>
        <w:t xml:space="preserve"> </w:t>
      </w:r>
      <w:r w:rsidR="007B7756" w:rsidRPr="002101A6">
        <w:rPr>
          <w:rFonts w:ascii="Times New Roman" w:eastAsia="Times New Roman" w:hAnsi="Times New Roman" w:cs="Times New Roman"/>
          <w:color w:val="000000" w:themeColor="text1"/>
          <w:kern w:val="0"/>
          <w:sz w:val="24"/>
          <w:szCs w:val="24"/>
        </w:rPr>
        <w:t xml:space="preserve">Ebasoovitavaid sotsiaalseid mõjusid </w:t>
      </w:r>
      <w:r w:rsidR="00EE223E" w:rsidRPr="002101A6">
        <w:rPr>
          <w:rFonts w:ascii="Times New Roman" w:eastAsia="Times New Roman" w:hAnsi="Times New Roman" w:cs="Times New Roman"/>
          <w:color w:val="000000" w:themeColor="text1"/>
          <w:kern w:val="0"/>
          <w:sz w:val="24"/>
          <w:szCs w:val="24"/>
        </w:rPr>
        <w:t>siseaudiitori kutsete</w:t>
      </w:r>
      <w:r w:rsidR="50E1F140" w:rsidRPr="002101A6">
        <w:rPr>
          <w:rFonts w:ascii="Times New Roman" w:eastAsia="Times New Roman" w:hAnsi="Times New Roman" w:cs="Times New Roman"/>
          <w:color w:val="000000" w:themeColor="text1"/>
          <w:kern w:val="0"/>
          <w:sz w:val="24"/>
          <w:szCs w:val="24"/>
        </w:rPr>
        <w:t xml:space="preserve"> ja selle </w:t>
      </w:r>
      <w:r w:rsidR="00EE223E" w:rsidRPr="002101A6">
        <w:rPr>
          <w:rFonts w:ascii="Times New Roman" w:eastAsia="Times New Roman" w:hAnsi="Times New Roman" w:cs="Times New Roman"/>
          <w:color w:val="000000" w:themeColor="text1"/>
          <w:kern w:val="0"/>
          <w:sz w:val="24"/>
          <w:szCs w:val="24"/>
        </w:rPr>
        <w:t>tasemete kaotamise</w:t>
      </w:r>
      <w:r w:rsidR="003777AA" w:rsidRPr="002101A6">
        <w:rPr>
          <w:rFonts w:ascii="Times New Roman" w:eastAsia="Times New Roman" w:hAnsi="Times New Roman" w:cs="Times New Roman"/>
          <w:color w:val="000000" w:themeColor="text1"/>
          <w:kern w:val="0"/>
          <w:sz w:val="24"/>
          <w:szCs w:val="24"/>
        </w:rPr>
        <w:t>ga ei kaasne</w:t>
      </w:r>
      <w:r w:rsidR="007B7756" w:rsidRPr="002101A6">
        <w:rPr>
          <w:rFonts w:ascii="Times New Roman" w:eastAsia="Times New Roman" w:hAnsi="Times New Roman" w:cs="Times New Roman"/>
          <w:color w:val="000000" w:themeColor="text1"/>
          <w:kern w:val="0"/>
          <w:sz w:val="24"/>
          <w:szCs w:val="24"/>
        </w:rPr>
        <w:t>.</w:t>
      </w:r>
      <w:r w:rsidR="00EE223E" w:rsidRPr="002101A6">
        <w:rPr>
          <w:rFonts w:ascii="Times New Roman" w:eastAsia="Times New Roman" w:hAnsi="Times New Roman" w:cs="Times New Roman"/>
          <w:color w:val="000000" w:themeColor="text1"/>
          <w:sz w:val="24"/>
          <w:szCs w:val="24"/>
        </w:rPr>
        <w:t xml:space="preserve"> </w:t>
      </w:r>
      <w:r w:rsidR="00EE223E" w:rsidRPr="002101A6">
        <w:rPr>
          <w:rFonts w:ascii="Times New Roman" w:eastAsia="Times New Roman" w:hAnsi="Times New Roman" w:cs="Times New Roman"/>
          <w:color w:val="000000" w:themeColor="text1"/>
          <w:kern w:val="0"/>
          <w:sz w:val="24"/>
          <w:szCs w:val="24"/>
        </w:rPr>
        <w:t xml:space="preserve">Muudatuste tegemisel on lähtutud siseaudiitorite ja organisatsioonide tegelikest vajadustest </w:t>
      </w:r>
      <w:r w:rsidR="627F4ED6" w:rsidRPr="002101A6">
        <w:rPr>
          <w:rFonts w:ascii="Times New Roman" w:eastAsia="Times New Roman" w:hAnsi="Times New Roman" w:cs="Times New Roman"/>
          <w:color w:val="000000" w:themeColor="text1"/>
          <w:kern w:val="0"/>
          <w:sz w:val="24"/>
          <w:szCs w:val="24"/>
        </w:rPr>
        <w:t xml:space="preserve">ning </w:t>
      </w:r>
      <w:r w:rsidR="00EE223E" w:rsidRPr="002101A6">
        <w:rPr>
          <w:rFonts w:ascii="Times New Roman" w:eastAsia="Times New Roman" w:hAnsi="Times New Roman" w:cs="Times New Roman"/>
          <w:color w:val="000000" w:themeColor="text1"/>
          <w:kern w:val="0"/>
          <w:sz w:val="24"/>
          <w:szCs w:val="24"/>
        </w:rPr>
        <w:t>aja jooksul muutunud olukorrast.</w:t>
      </w:r>
      <w:bookmarkEnd w:id="34"/>
    </w:p>
    <w:p w14:paraId="0C606BDE" w14:textId="419AC15E" w:rsidR="003F6DD2" w:rsidRPr="002101A6" w:rsidRDefault="007A4105" w:rsidP="6C8157BE">
      <w:pPr>
        <w:pStyle w:val="Loendilik"/>
        <w:numPr>
          <w:ilvl w:val="1"/>
          <w:numId w:val="9"/>
        </w:numPr>
        <w:spacing w:before="240" w:after="120" w:line="240" w:lineRule="auto"/>
        <w:ind w:left="357" w:hanging="357"/>
        <w:rPr>
          <w:rFonts w:ascii="Times New Roman" w:eastAsia="Times New Roman" w:hAnsi="Times New Roman" w:cs="Times New Roman"/>
          <w:b/>
          <w:bCs/>
          <w:color w:val="000000" w:themeColor="text1"/>
          <w:sz w:val="24"/>
          <w:szCs w:val="24"/>
        </w:rPr>
      </w:pPr>
      <w:r w:rsidRPr="002101A6">
        <w:rPr>
          <w:rFonts w:ascii="Times New Roman" w:eastAsia="Times New Roman" w:hAnsi="Times New Roman" w:cs="Times New Roman"/>
          <w:b/>
          <w:bCs/>
          <w:color w:val="000000" w:themeColor="text1"/>
          <w:sz w:val="24"/>
          <w:szCs w:val="24"/>
        </w:rPr>
        <w:t xml:space="preserve"> </w:t>
      </w:r>
      <w:r w:rsidR="003F6DD2" w:rsidRPr="002101A6">
        <w:rPr>
          <w:rFonts w:ascii="Times New Roman" w:eastAsia="Times New Roman" w:hAnsi="Times New Roman" w:cs="Times New Roman"/>
          <w:b/>
          <w:bCs/>
          <w:color w:val="000000" w:themeColor="text1"/>
          <w:sz w:val="24"/>
          <w:szCs w:val="24"/>
        </w:rPr>
        <w:t>Muudatus</w:t>
      </w:r>
      <w:r w:rsidR="60FA4784" w:rsidRPr="002101A6">
        <w:rPr>
          <w:rFonts w:ascii="Times New Roman" w:eastAsia="Times New Roman" w:hAnsi="Times New Roman" w:cs="Times New Roman"/>
          <w:b/>
          <w:bCs/>
          <w:color w:val="000000" w:themeColor="text1"/>
          <w:sz w:val="24"/>
          <w:szCs w:val="24"/>
        </w:rPr>
        <w:t>t</w:t>
      </w:r>
      <w:r w:rsidR="003F6DD2" w:rsidRPr="002101A6">
        <w:rPr>
          <w:rFonts w:ascii="Times New Roman" w:eastAsia="Times New Roman" w:hAnsi="Times New Roman" w:cs="Times New Roman"/>
          <w:b/>
          <w:bCs/>
          <w:color w:val="000000" w:themeColor="text1"/>
          <w:sz w:val="24"/>
          <w:szCs w:val="24"/>
        </w:rPr>
        <w:t xml:space="preserve">e </w:t>
      </w:r>
      <w:del w:id="35" w:author="Pilleriin Lindsalu - JUSTDIGI" w:date="2025-07-12T13:38:00Z" w16du:dateUtc="2025-07-12T10:38:00Z">
        <w:r w:rsidR="003F6DD2" w:rsidRPr="002101A6" w:rsidDel="001C4EEA">
          <w:rPr>
            <w:rFonts w:ascii="Times New Roman" w:eastAsia="Times New Roman" w:hAnsi="Times New Roman" w:cs="Times New Roman"/>
            <w:b/>
            <w:bCs/>
            <w:color w:val="000000" w:themeColor="text1"/>
            <w:sz w:val="24"/>
            <w:szCs w:val="24"/>
          </w:rPr>
          <w:delText xml:space="preserve">majanduslik </w:delText>
        </w:r>
      </w:del>
      <w:r w:rsidR="003F6DD2" w:rsidRPr="002101A6">
        <w:rPr>
          <w:rFonts w:ascii="Times New Roman" w:eastAsia="Times New Roman" w:hAnsi="Times New Roman" w:cs="Times New Roman"/>
          <w:b/>
          <w:bCs/>
          <w:color w:val="000000" w:themeColor="text1"/>
          <w:sz w:val="24"/>
          <w:szCs w:val="24"/>
        </w:rPr>
        <w:t xml:space="preserve">mõju </w:t>
      </w:r>
      <w:ins w:id="36" w:author="Pilleriin Lindsalu - JUSTDIGI" w:date="2025-07-12T13:38:00Z" w16du:dateUtc="2025-07-12T10:38:00Z">
        <w:r w:rsidR="001C4EEA">
          <w:rPr>
            <w:rFonts w:ascii="Times New Roman" w:eastAsia="Times New Roman" w:hAnsi="Times New Roman" w:cs="Times New Roman"/>
            <w:b/>
            <w:bCs/>
            <w:color w:val="000000" w:themeColor="text1"/>
            <w:sz w:val="24"/>
            <w:szCs w:val="24"/>
          </w:rPr>
          <w:t>riigiasutuste korraldusele</w:t>
        </w:r>
      </w:ins>
    </w:p>
    <w:p w14:paraId="707C99D1" w14:textId="41D5DC9D" w:rsidR="006B4420" w:rsidRPr="002101A6" w:rsidRDefault="003F6DD2" w:rsidP="6C8157BE">
      <w:pPr>
        <w:spacing w:before="120" w:after="120" w:line="240" w:lineRule="auto"/>
        <w:jc w:val="both"/>
        <w:rPr>
          <w:rFonts w:ascii="Times New Roman" w:eastAsia="Times New Roman" w:hAnsi="Times New Roman" w:cs="Times New Roman"/>
          <w:color w:val="000000" w:themeColor="text1"/>
          <w:sz w:val="24"/>
          <w:szCs w:val="24"/>
        </w:rPr>
      </w:pPr>
      <w:commentRangeStart w:id="37"/>
      <w:r w:rsidRPr="002101A6">
        <w:rPr>
          <w:rFonts w:ascii="Times New Roman" w:eastAsia="Times New Roman" w:hAnsi="Times New Roman" w:cs="Times New Roman"/>
          <w:color w:val="000000" w:themeColor="text1"/>
          <w:kern w:val="0"/>
          <w:sz w:val="24"/>
          <w:szCs w:val="24"/>
          <w:u w:val="single"/>
        </w:rPr>
        <w:t>Sihtrühm:</w:t>
      </w:r>
      <w:r w:rsidRPr="002101A6">
        <w:rPr>
          <w:rFonts w:ascii="Times New Roman" w:eastAsia="Times New Roman" w:hAnsi="Times New Roman" w:cs="Times New Roman"/>
          <w:color w:val="000000" w:themeColor="text1"/>
          <w:kern w:val="0"/>
          <w:sz w:val="24"/>
          <w:szCs w:val="24"/>
        </w:rPr>
        <w:t xml:space="preserve"> </w:t>
      </w:r>
      <w:r w:rsidR="7010D05B" w:rsidRPr="002101A6">
        <w:rPr>
          <w:rFonts w:ascii="Times New Roman" w:eastAsia="Times New Roman" w:hAnsi="Times New Roman" w:cs="Times New Roman"/>
          <w:color w:val="000000" w:themeColor="text1"/>
          <w:kern w:val="0"/>
          <w:sz w:val="24"/>
          <w:szCs w:val="24"/>
        </w:rPr>
        <w:t xml:space="preserve"> Muudatuste mõju sihtrühma kuuluvad </w:t>
      </w:r>
      <w:bookmarkStart w:id="38" w:name="_Hlk200630700"/>
      <w:r w:rsidR="006B4420" w:rsidRPr="002101A6">
        <w:rPr>
          <w:rFonts w:ascii="Times New Roman" w:eastAsia="Times New Roman" w:hAnsi="Times New Roman" w:cs="Times New Roman"/>
          <w:color w:val="000000" w:themeColor="text1"/>
          <w:kern w:val="0"/>
          <w:sz w:val="24"/>
          <w:szCs w:val="24"/>
        </w:rPr>
        <w:t>siseauditi funktsiooni kohustusega</w:t>
      </w:r>
      <w:r w:rsidR="74FA89AA" w:rsidRPr="002101A6">
        <w:rPr>
          <w:rFonts w:ascii="Times New Roman" w:eastAsia="Times New Roman" w:hAnsi="Times New Roman" w:cs="Times New Roman"/>
          <w:color w:val="000000" w:themeColor="text1"/>
          <w:sz w:val="24"/>
          <w:szCs w:val="24"/>
        </w:rPr>
        <w:t xml:space="preserve"> avaliku huvi üksused</w:t>
      </w:r>
      <w:r w:rsidR="047A23FA" w:rsidRPr="002101A6">
        <w:rPr>
          <w:rFonts w:ascii="Times New Roman" w:eastAsia="Times New Roman" w:hAnsi="Times New Roman" w:cs="Times New Roman"/>
          <w:color w:val="000000" w:themeColor="text1"/>
          <w:sz w:val="24"/>
          <w:szCs w:val="24"/>
        </w:rPr>
        <w:t>,</w:t>
      </w:r>
      <w:bookmarkEnd w:id="38"/>
      <w:r w:rsidR="047A23FA" w:rsidRPr="002101A6">
        <w:rPr>
          <w:rFonts w:ascii="Times New Roman" w:eastAsia="Times New Roman" w:hAnsi="Times New Roman" w:cs="Times New Roman"/>
          <w:color w:val="000000" w:themeColor="text1"/>
          <w:sz w:val="24"/>
          <w:szCs w:val="24"/>
        </w:rPr>
        <w:t xml:space="preserve"> </w:t>
      </w:r>
      <w:r w:rsidR="006B4420" w:rsidRPr="002101A6">
        <w:rPr>
          <w:rFonts w:ascii="Times New Roman" w:eastAsia="Times New Roman" w:hAnsi="Times New Roman" w:cs="Times New Roman"/>
          <w:color w:val="000000" w:themeColor="text1"/>
          <w:kern w:val="0"/>
          <w:sz w:val="24"/>
          <w:szCs w:val="24"/>
        </w:rPr>
        <w:t xml:space="preserve">avaliku sektori organisatsioonid </w:t>
      </w:r>
      <w:r w:rsidR="583E74FC" w:rsidRPr="002101A6">
        <w:rPr>
          <w:rFonts w:ascii="Times New Roman" w:eastAsia="Times New Roman" w:hAnsi="Times New Roman" w:cs="Times New Roman"/>
          <w:color w:val="000000" w:themeColor="text1"/>
          <w:kern w:val="0"/>
          <w:sz w:val="24"/>
          <w:szCs w:val="24"/>
        </w:rPr>
        <w:t>ja</w:t>
      </w:r>
      <w:r w:rsidR="006B4420" w:rsidRPr="002101A6">
        <w:rPr>
          <w:rFonts w:ascii="Times New Roman" w:eastAsia="Times New Roman" w:hAnsi="Times New Roman" w:cs="Times New Roman"/>
          <w:color w:val="000000" w:themeColor="text1"/>
          <w:kern w:val="0"/>
          <w:sz w:val="24"/>
          <w:szCs w:val="24"/>
        </w:rPr>
        <w:t xml:space="preserve"> nende allasutus</w:t>
      </w:r>
      <w:r w:rsidR="419C8241" w:rsidRPr="002101A6">
        <w:rPr>
          <w:rFonts w:ascii="Times New Roman" w:eastAsia="Times New Roman" w:hAnsi="Times New Roman" w:cs="Times New Roman"/>
          <w:color w:val="000000" w:themeColor="text1"/>
          <w:kern w:val="0"/>
          <w:sz w:val="24"/>
          <w:szCs w:val="24"/>
        </w:rPr>
        <w:t>ed</w:t>
      </w:r>
      <w:r w:rsidR="7FC5BB39" w:rsidRPr="002101A6">
        <w:rPr>
          <w:rFonts w:ascii="Times New Roman" w:eastAsia="Times New Roman" w:hAnsi="Times New Roman" w:cs="Times New Roman"/>
          <w:color w:val="000000" w:themeColor="text1"/>
          <w:kern w:val="0"/>
          <w:sz w:val="24"/>
          <w:szCs w:val="24"/>
        </w:rPr>
        <w:t>, kell</w:t>
      </w:r>
      <w:r w:rsidR="006B4420" w:rsidRPr="002101A6">
        <w:rPr>
          <w:rFonts w:ascii="Times New Roman" w:eastAsia="Times New Roman" w:hAnsi="Times New Roman" w:cs="Times New Roman"/>
          <w:color w:val="000000" w:themeColor="text1"/>
          <w:kern w:val="0"/>
          <w:sz w:val="24"/>
          <w:szCs w:val="24"/>
        </w:rPr>
        <w:t xml:space="preserve">e arv kokku on </w:t>
      </w:r>
      <w:r w:rsidR="06DC3F24" w:rsidRPr="002101A6">
        <w:rPr>
          <w:rFonts w:ascii="Times New Roman" w:eastAsia="Times New Roman" w:hAnsi="Times New Roman" w:cs="Times New Roman"/>
          <w:color w:val="000000" w:themeColor="text1"/>
          <w:kern w:val="0"/>
          <w:sz w:val="24"/>
          <w:szCs w:val="24"/>
        </w:rPr>
        <w:t xml:space="preserve"> ligikaudu</w:t>
      </w:r>
      <w:r w:rsidR="006B4420" w:rsidRPr="002101A6">
        <w:rPr>
          <w:rFonts w:ascii="Times New Roman" w:eastAsia="Times New Roman" w:hAnsi="Times New Roman" w:cs="Times New Roman"/>
          <w:color w:val="000000" w:themeColor="text1"/>
          <w:kern w:val="0"/>
          <w:sz w:val="24"/>
          <w:szCs w:val="24"/>
        </w:rPr>
        <w:t xml:space="preserve"> </w:t>
      </w:r>
      <w:r w:rsidR="24BCE145" w:rsidRPr="002101A6">
        <w:rPr>
          <w:rFonts w:ascii="Times New Roman" w:eastAsia="Times New Roman" w:hAnsi="Times New Roman" w:cs="Times New Roman"/>
          <w:color w:val="000000" w:themeColor="text1"/>
          <w:kern w:val="0"/>
          <w:sz w:val="24"/>
          <w:szCs w:val="24"/>
        </w:rPr>
        <w:t>üks</w:t>
      </w:r>
      <w:r w:rsidR="0DCC433F" w:rsidRPr="002101A6">
        <w:rPr>
          <w:rFonts w:ascii="Times New Roman" w:eastAsia="Times New Roman" w:hAnsi="Times New Roman" w:cs="Times New Roman"/>
          <w:color w:val="000000" w:themeColor="text1"/>
          <w:kern w:val="0"/>
          <w:sz w:val="24"/>
          <w:szCs w:val="24"/>
        </w:rPr>
        <w:t>sada</w:t>
      </w:r>
      <w:r w:rsidR="006B4420" w:rsidRPr="002101A6">
        <w:rPr>
          <w:rFonts w:ascii="Times New Roman" w:eastAsia="Times New Roman" w:hAnsi="Times New Roman" w:cs="Times New Roman"/>
          <w:color w:val="000000" w:themeColor="text1"/>
          <w:kern w:val="0"/>
          <w:sz w:val="24"/>
          <w:szCs w:val="24"/>
        </w:rPr>
        <w:t xml:space="preserve">. </w:t>
      </w:r>
      <w:commentRangeEnd w:id="37"/>
      <w:r w:rsidR="004049D5">
        <w:rPr>
          <w:rStyle w:val="Kommentaariviide"/>
        </w:rPr>
        <w:commentReference w:id="37"/>
      </w:r>
    </w:p>
    <w:p w14:paraId="45FB5E5C" w14:textId="789013DE" w:rsidR="00742FE3" w:rsidRDefault="003F6DD2" w:rsidP="0067180B">
      <w:pPr>
        <w:spacing w:before="120" w:after="120" w:line="240" w:lineRule="auto"/>
        <w:jc w:val="both"/>
        <w:rPr>
          <w:ins w:id="39" w:author="Pilleriin Lindsalu - JUSTDIGI" w:date="2025-07-12T13:39:00Z" w16du:dateUtc="2025-07-12T10:39:00Z"/>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kern w:val="0"/>
          <w:sz w:val="24"/>
          <w:szCs w:val="24"/>
          <w:u w:val="single"/>
        </w:rPr>
        <w:t>Mõju ulatus ja avaldumise sagedus</w:t>
      </w:r>
      <w:r w:rsidR="000B6C82" w:rsidRPr="002101A6">
        <w:rPr>
          <w:rFonts w:ascii="Times New Roman" w:eastAsia="Times New Roman" w:hAnsi="Times New Roman" w:cs="Times New Roman"/>
          <w:color w:val="000000" w:themeColor="text1"/>
          <w:kern w:val="0"/>
          <w:sz w:val="24"/>
          <w:szCs w:val="24"/>
        </w:rPr>
        <w:t>:</w:t>
      </w:r>
      <w:r w:rsidRPr="002101A6">
        <w:rPr>
          <w:rFonts w:ascii="Times New Roman" w:eastAsia="Times New Roman" w:hAnsi="Times New Roman" w:cs="Times New Roman"/>
          <w:color w:val="000000" w:themeColor="text1"/>
          <w:kern w:val="0"/>
          <w:sz w:val="24"/>
          <w:szCs w:val="24"/>
        </w:rPr>
        <w:t xml:space="preserve"> </w:t>
      </w:r>
      <w:r w:rsidR="6B968A2B" w:rsidRPr="002101A6">
        <w:rPr>
          <w:rFonts w:ascii="Times New Roman" w:eastAsia="Times New Roman" w:hAnsi="Times New Roman" w:cs="Times New Roman"/>
          <w:color w:val="000000" w:themeColor="text1"/>
          <w:sz w:val="24"/>
          <w:szCs w:val="24"/>
        </w:rPr>
        <w:t>Enamikus riigisektori üksustes on siseaudit kas vabatahtlik (nõukogu otsuse alusel) või on see korraldatud haldusala üleselt ministeeriumi tasemel tsentraalselt. Vaatamata kutsetaseme omamise kohustusele pole suurel osal neis töötavatel siseaudiitoritel ka praegu erialast kutsetaset.</w:t>
      </w:r>
      <w:r w:rsidR="6B968A2B" w:rsidRPr="002101A6">
        <w:rPr>
          <w:rFonts w:ascii="Times New Roman" w:eastAsia="Times New Roman" w:hAnsi="Times New Roman" w:cs="Times New Roman"/>
          <w:color w:val="000000" w:themeColor="text1"/>
          <w:kern w:val="0"/>
          <w:sz w:val="24"/>
          <w:szCs w:val="24"/>
        </w:rPr>
        <w:t xml:space="preserve"> </w:t>
      </w:r>
      <w:r w:rsidR="00743080" w:rsidRPr="002101A6">
        <w:rPr>
          <w:rFonts w:ascii="Times New Roman" w:eastAsia="Times New Roman" w:hAnsi="Times New Roman" w:cs="Times New Roman"/>
          <w:color w:val="000000" w:themeColor="text1"/>
          <w:kern w:val="0"/>
          <w:sz w:val="24"/>
          <w:szCs w:val="24"/>
        </w:rPr>
        <w:t xml:space="preserve">Mõju siseauditi teenuseid pakkuvate ettevõtjate, samuti lepingu alusel siseauditi teenust ostvate organisatsioonide halduskoormusele </w:t>
      </w:r>
      <w:r w:rsidR="4861E62B" w:rsidRPr="002101A6">
        <w:rPr>
          <w:rFonts w:ascii="Times New Roman" w:eastAsia="Times New Roman" w:hAnsi="Times New Roman" w:cs="Times New Roman"/>
          <w:color w:val="000000" w:themeColor="text1"/>
          <w:kern w:val="0"/>
          <w:sz w:val="24"/>
          <w:szCs w:val="24"/>
        </w:rPr>
        <w:t>on väike</w:t>
      </w:r>
      <w:r w:rsidR="00743080" w:rsidRPr="002101A6">
        <w:rPr>
          <w:rFonts w:ascii="Times New Roman" w:eastAsia="Times New Roman" w:hAnsi="Times New Roman" w:cs="Times New Roman"/>
          <w:color w:val="000000" w:themeColor="text1"/>
          <w:sz w:val="24"/>
          <w:szCs w:val="24"/>
        </w:rPr>
        <w:t>.</w:t>
      </w:r>
      <w:r w:rsidR="11A3D491" w:rsidRPr="002101A6">
        <w:rPr>
          <w:rFonts w:ascii="Times New Roman" w:eastAsia="Times New Roman" w:hAnsi="Times New Roman" w:cs="Times New Roman"/>
          <w:color w:val="000000" w:themeColor="text1"/>
          <w:sz w:val="24"/>
          <w:szCs w:val="24"/>
        </w:rPr>
        <w:t xml:space="preserve"> </w:t>
      </w:r>
      <w:r w:rsidR="7070AD16" w:rsidRPr="002101A6">
        <w:rPr>
          <w:rFonts w:ascii="Times New Roman" w:eastAsia="Times New Roman" w:hAnsi="Times New Roman" w:cs="Times New Roman"/>
          <w:color w:val="000000" w:themeColor="text1"/>
          <w:sz w:val="24"/>
          <w:szCs w:val="24"/>
        </w:rPr>
        <w:t>S</w:t>
      </w:r>
      <w:r w:rsidR="416F45C3" w:rsidRPr="002101A6">
        <w:rPr>
          <w:rFonts w:ascii="Times New Roman" w:eastAsia="Times New Roman" w:hAnsi="Times New Roman" w:cs="Times New Roman"/>
          <w:color w:val="000000" w:themeColor="text1"/>
          <w:sz w:val="24"/>
          <w:szCs w:val="24"/>
        </w:rPr>
        <w:t>eaduseelnõuga planeeritavad muudatused ei too riigile</w:t>
      </w:r>
      <w:r w:rsidR="00A8097A">
        <w:rPr>
          <w:rFonts w:ascii="Times New Roman" w:eastAsia="Times New Roman" w:hAnsi="Times New Roman" w:cs="Times New Roman"/>
          <w:color w:val="000000" w:themeColor="text1"/>
          <w:sz w:val="24"/>
          <w:szCs w:val="24"/>
        </w:rPr>
        <w:t xml:space="preserve"> ega </w:t>
      </w:r>
      <w:r w:rsidR="000F1E88">
        <w:rPr>
          <w:rFonts w:ascii="Times New Roman" w:eastAsia="Times New Roman" w:hAnsi="Times New Roman" w:cs="Times New Roman"/>
          <w:color w:val="000000" w:themeColor="text1"/>
          <w:sz w:val="24"/>
          <w:szCs w:val="24"/>
        </w:rPr>
        <w:t xml:space="preserve"> </w:t>
      </w:r>
      <w:r w:rsidR="416F45C3" w:rsidRPr="002101A6">
        <w:rPr>
          <w:rFonts w:ascii="Times New Roman" w:eastAsia="Times New Roman" w:hAnsi="Times New Roman" w:cs="Times New Roman"/>
          <w:color w:val="000000" w:themeColor="text1"/>
          <w:sz w:val="24"/>
          <w:szCs w:val="24"/>
        </w:rPr>
        <w:t>kohalikule omavalitsusele</w:t>
      </w:r>
      <w:r w:rsidR="000F1E88">
        <w:rPr>
          <w:rFonts w:ascii="Times New Roman" w:eastAsia="Times New Roman" w:hAnsi="Times New Roman" w:cs="Times New Roman"/>
          <w:color w:val="000000" w:themeColor="text1"/>
          <w:sz w:val="24"/>
          <w:szCs w:val="24"/>
        </w:rPr>
        <w:t xml:space="preserve"> </w:t>
      </w:r>
      <w:r w:rsidR="416F45C3" w:rsidRPr="002101A6">
        <w:rPr>
          <w:rFonts w:ascii="Times New Roman" w:eastAsia="Times New Roman" w:hAnsi="Times New Roman" w:cs="Times New Roman"/>
          <w:color w:val="000000" w:themeColor="text1"/>
          <w:sz w:val="24"/>
          <w:szCs w:val="24"/>
        </w:rPr>
        <w:t>kaasa täiendavaid kulusid ega tulusid.</w:t>
      </w:r>
      <w:r w:rsidR="000A2C63">
        <w:rPr>
          <w:rFonts w:ascii="Times New Roman" w:eastAsia="Times New Roman" w:hAnsi="Times New Roman" w:cs="Times New Roman"/>
          <w:color w:val="000000" w:themeColor="text1"/>
          <w:sz w:val="24"/>
          <w:szCs w:val="24"/>
        </w:rPr>
        <w:t xml:space="preserve"> </w:t>
      </w:r>
      <w:r w:rsidR="006900EF">
        <w:rPr>
          <w:rFonts w:ascii="Times New Roman" w:eastAsia="Times New Roman" w:hAnsi="Times New Roman" w:cs="Times New Roman"/>
          <w:color w:val="000000" w:themeColor="text1"/>
          <w:sz w:val="24"/>
          <w:szCs w:val="24"/>
        </w:rPr>
        <w:t>VVS § 92</w:t>
      </w:r>
      <w:r w:rsidR="006900EF">
        <w:rPr>
          <w:rFonts w:ascii="Times New Roman" w:eastAsia="Times New Roman" w:hAnsi="Times New Roman" w:cs="Times New Roman"/>
          <w:color w:val="000000" w:themeColor="text1"/>
          <w:sz w:val="24"/>
          <w:szCs w:val="24"/>
          <w:vertAlign w:val="superscript"/>
        </w:rPr>
        <w:t>2</w:t>
      </w:r>
      <w:r w:rsidR="006900EF">
        <w:rPr>
          <w:rFonts w:ascii="Times New Roman" w:eastAsia="Times New Roman" w:hAnsi="Times New Roman" w:cs="Times New Roman"/>
          <w:color w:val="000000" w:themeColor="text1"/>
          <w:sz w:val="24"/>
          <w:szCs w:val="24"/>
        </w:rPr>
        <w:t xml:space="preserve"> lõike 3 kohaselt </w:t>
      </w:r>
      <w:r w:rsidR="004332DD">
        <w:rPr>
          <w:rFonts w:ascii="Times New Roman" w:eastAsia="Times New Roman" w:hAnsi="Times New Roman" w:cs="Times New Roman"/>
          <w:color w:val="000000" w:themeColor="text1"/>
          <w:sz w:val="24"/>
          <w:szCs w:val="24"/>
        </w:rPr>
        <w:t>moodustatakse ka</w:t>
      </w:r>
      <w:r w:rsidR="00911462">
        <w:rPr>
          <w:rFonts w:ascii="Times New Roman" w:eastAsia="Times New Roman" w:hAnsi="Times New Roman" w:cs="Times New Roman"/>
          <w:color w:val="000000" w:themeColor="text1"/>
          <w:sz w:val="24"/>
          <w:szCs w:val="24"/>
        </w:rPr>
        <w:t xml:space="preserve"> praegu</w:t>
      </w:r>
      <w:r w:rsidR="004332DD">
        <w:rPr>
          <w:rFonts w:ascii="Times New Roman" w:eastAsia="Times New Roman" w:hAnsi="Times New Roman" w:cs="Times New Roman"/>
          <w:color w:val="000000" w:themeColor="text1"/>
          <w:sz w:val="24"/>
          <w:szCs w:val="24"/>
        </w:rPr>
        <w:t xml:space="preserve"> </w:t>
      </w:r>
      <w:r w:rsidR="00063B60" w:rsidRPr="00063B60">
        <w:rPr>
          <w:rFonts w:ascii="Times New Roman" w:eastAsia="Times New Roman" w:hAnsi="Times New Roman" w:cs="Times New Roman"/>
          <w:color w:val="000000" w:themeColor="text1"/>
          <w:sz w:val="24"/>
          <w:szCs w:val="24"/>
        </w:rPr>
        <w:t>siseaudiitori ametikoht või luuakse struktuuriüksus</w:t>
      </w:r>
      <w:r w:rsidR="004332DD">
        <w:rPr>
          <w:rFonts w:ascii="Times New Roman" w:eastAsia="Times New Roman" w:hAnsi="Times New Roman" w:cs="Times New Roman"/>
          <w:color w:val="000000" w:themeColor="text1"/>
          <w:sz w:val="24"/>
          <w:szCs w:val="24"/>
        </w:rPr>
        <w:t xml:space="preserve"> vaid vajadusel</w:t>
      </w:r>
      <w:r w:rsidR="00D96DB4">
        <w:rPr>
          <w:rFonts w:ascii="Times New Roman" w:eastAsia="Times New Roman" w:hAnsi="Times New Roman" w:cs="Times New Roman"/>
          <w:color w:val="000000" w:themeColor="text1"/>
          <w:sz w:val="24"/>
          <w:szCs w:val="24"/>
        </w:rPr>
        <w:t xml:space="preserve"> ning seda </w:t>
      </w:r>
      <w:r w:rsidR="001E5AAC">
        <w:rPr>
          <w:rFonts w:ascii="Times New Roman" w:eastAsia="Times New Roman" w:hAnsi="Times New Roman" w:cs="Times New Roman"/>
          <w:color w:val="000000" w:themeColor="text1"/>
          <w:sz w:val="24"/>
          <w:szCs w:val="24"/>
        </w:rPr>
        <w:t>eelnõu kohaselt ei muudeta.</w:t>
      </w:r>
      <w:r w:rsidR="00063B60">
        <w:rPr>
          <w:rFonts w:ascii="Times New Roman" w:eastAsia="Times New Roman" w:hAnsi="Times New Roman" w:cs="Times New Roman"/>
          <w:color w:val="000000" w:themeColor="text1"/>
          <w:sz w:val="24"/>
          <w:szCs w:val="24"/>
        </w:rPr>
        <w:t xml:space="preserve"> </w:t>
      </w:r>
    </w:p>
    <w:p w14:paraId="19884606" w14:textId="4D2D6D54" w:rsidR="0062037E" w:rsidRPr="0062037E" w:rsidRDefault="0062037E" w:rsidP="0062037E">
      <w:pPr>
        <w:pStyle w:val="Loendilik"/>
        <w:numPr>
          <w:ilvl w:val="1"/>
          <w:numId w:val="9"/>
        </w:numPr>
        <w:spacing w:before="120" w:after="120" w:line="240" w:lineRule="auto"/>
        <w:jc w:val="both"/>
        <w:rPr>
          <w:rFonts w:ascii="Times New Roman" w:eastAsia="Times New Roman" w:hAnsi="Times New Roman" w:cs="Times New Roman"/>
          <w:b/>
          <w:bCs/>
          <w:color w:val="000000" w:themeColor="text1"/>
          <w:sz w:val="24"/>
          <w:szCs w:val="24"/>
        </w:rPr>
      </w:pPr>
      <w:ins w:id="40" w:author="Pilleriin Lindsalu - JUSTDIGI" w:date="2025-07-12T13:39:00Z" w16du:dateUtc="2025-07-12T10:39:00Z">
        <w:r w:rsidRPr="0062037E">
          <w:rPr>
            <w:rFonts w:ascii="Times New Roman" w:eastAsia="Times New Roman" w:hAnsi="Times New Roman" w:cs="Times New Roman"/>
            <w:b/>
            <w:bCs/>
            <w:color w:val="000000" w:themeColor="text1"/>
            <w:sz w:val="24"/>
            <w:szCs w:val="24"/>
          </w:rPr>
          <w:t>Muudatuste majanduslik mõju</w:t>
        </w:r>
      </w:ins>
    </w:p>
    <w:p w14:paraId="2D8FC3CC" w14:textId="78B55EF9" w:rsidR="00DF5887" w:rsidRDefault="00DF5887" w:rsidP="0067180B">
      <w:pPr>
        <w:spacing w:before="120" w:after="120" w:line="240" w:lineRule="auto"/>
        <w:jc w:val="both"/>
        <w:rPr>
          <w:ins w:id="41" w:author="Pilleriin Lindsalu - JUSTDIGI" w:date="2025-07-12T13:39:00Z" w16du:dateUtc="2025-07-12T10:39:00Z"/>
          <w:rFonts w:ascii="Times New Roman" w:eastAsia="Times New Roman" w:hAnsi="Times New Roman" w:cs="Times New Roman"/>
          <w:color w:val="000000" w:themeColor="text1"/>
          <w:sz w:val="24"/>
          <w:szCs w:val="24"/>
        </w:rPr>
      </w:pPr>
      <w:ins w:id="42" w:author="Pilleriin Lindsalu - JUSTDIGI" w:date="2025-07-12T13:40:00Z" w16du:dateUtc="2025-07-12T10:40:00Z">
        <w:r>
          <w:rPr>
            <w:rFonts w:ascii="Times New Roman" w:eastAsia="Times New Roman" w:hAnsi="Times New Roman" w:cs="Times New Roman"/>
            <w:color w:val="000000" w:themeColor="text1"/>
            <w:sz w:val="24"/>
            <w:szCs w:val="24"/>
          </w:rPr>
          <w:t>Sihtrühm: …</w:t>
        </w:r>
      </w:ins>
    </w:p>
    <w:p w14:paraId="41AEFC4D" w14:textId="089A9697" w:rsidR="003C7625" w:rsidRDefault="00812995" w:rsidP="0067180B">
      <w:pPr>
        <w:spacing w:before="120" w:after="120" w:line="240" w:lineRule="auto"/>
        <w:jc w:val="both"/>
        <w:rPr>
          <w:rFonts w:ascii="Times New Roman" w:eastAsia="Times New Roman" w:hAnsi="Times New Roman" w:cs="Times New Roman"/>
          <w:color w:val="000000" w:themeColor="text1"/>
          <w:sz w:val="24"/>
          <w:szCs w:val="24"/>
        </w:rPr>
      </w:pPr>
      <w:proofErr w:type="spellStart"/>
      <w:r>
        <w:rPr>
          <w:rFonts w:ascii="Times New Roman" w:eastAsia="Times New Roman" w:hAnsi="Times New Roman" w:cs="Times New Roman"/>
          <w:color w:val="000000" w:themeColor="text1"/>
          <w:sz w:val="24"/>
          <w:szCs w:val="24"/>
        </w:rPr>
        <w:t>KAS-is</w:t>
      </w:r>
      <w:proofErr w:type="spellEnd"/>
      <w:r>
        <w:rPr>
          <w:rFonts w:ascii="Times New Roman" w:eastAsia="Times New Roman" w:hAnsi="Times New Roman" w:cs="Times New Roman"/>
          <w:color w:val="000000" w:themeColor="text1"/>
          <w:sz w:val="24"/>
          <w:szCs w:val="24"/>
        </w:rPr>
        <w:t xml:space="preserve">, </w:t>
      </w:r>
      <w:proofErr w:type="spellStart"/>
      <w:r w:rsidR="003C7625">
        <w:rPr>
          <w:rFonts w:ascii="Times New Roman" w:eastAsia="Times New Roman" w:hAnsi="Times New Roman" w:cs="Times New Roman"/>
          <w:color w:val="000000" w:themeColor="text1"/>
          <w:sz w:val="24"/>
          <w:szCs w:val="24"/>
        </w:rPr>
        <w:t>KindlTS</w:t>
      </w:r>
      <w:r w:rsidR="00264F19">
        <w:rPr>
          <w:rFonts w:ascii="Times New Roman" w:eastAsia="Times New Roman" w:hAnsi="Times New Roman" w:cs="Times New Roman"/>
          <w:color w:val="000000" w:themeColor="text1"/>
          <w:sz w:val="24"/>
          <w:szCs w:val="24"/>
        </w:rPr>
        <w:t>-is</w:t>
      </w:r>
      <w:proofErr w:type="spellEnd"/>
      <w:r w:rsidR="00264F19">
        <w:rPr>
          <w:rFonts w:ascii="Times New Roman" w:eastAsia="Times New Roman" w:hAnsi="Times New Roman" w:cs="Times New Roman"/>
          <w:color w:val="000000" w:themeColor="text1"/>
          <w:sz w:val="24"/>
          <w:szCs w:val="24"/>
        </w:rPr>
        <w:t xml:space="preserve">, </w:t>
      </w:r>
      <w:proofErr w:type="spellStart"/>
      <w:r w:rsidR="005149A3">
        <w:rPr>
          <w:rFonts w:ascii="Times New Roman" w:eastAsia="Times New Roman" w:hAnsi="Times New Roman" w:cs="Times New Roman"/>
          <w:color w:val="000000" w:themeColor="text1"/>
          <w:sz w:val="24"/>
          <w:szCs w:val="24"/>
        </w:rPr>
        <w:t>IFS-is</w:t>
      </w:r>
      <w:proofErr w:type="spellEnd"/>
      <w:r w:rsidR="005149A3">
        <w:rPr>
          <w:rFonts w:ascii="Times New Roman" w:eastAsia="Times New Roman" w:hAnsi="Times New Roman" w:cs="Times New Roman"/>
          <w:color w:val="000000" w:themeColor="text1"/>
          <w:sz w:val="24"/>
          <w:szCs w:val="24"/>
        </w:rPr>
        <w:t xml:space="preserve">, </w:t>
      </w:r>
      <w:proofErr w:type="spellStart"/>
      <w:r w:rsidR="00B400B7">
        <w:rPr>
          <w:rFonts w:ascii="Times New Roman" w:eastAsia="Times New Roman" w:hAnsi="Times New Roman" w:cs="Times New Roman"/>
          <w:color w:val="000000" w:themeColor="text1"/>
          <w:sz w:val="24"/>
          <w:szCs w:val="24"/>
        </w:rPr>
        <w:t>KIOS</w:t>
      </w:r>
      <w:r w:rsidR="001E560E">
        <w:rPr>
          <w:rFonts w:ascii="Times New Roman" w:eastAsia="Times New Roman" w:hAnsi="Times New Roman" w:cs="Times New Roman"/>
          <w:color w:val="000000" w:themeColor="text1"/>
          <w:sz w:val="24"/>
          <w:szCs w:val="24"/>
        </w:rPr>
        <w:t>-is</w:t>
      </w:r>
      <w:proofErr w:type="spellEnd"/>
      <w:r w:rsidR="001E560E">
        <w:rPr>
          <w:rFonts w:ascii="Times New Roman" w:eastAsia="Times New Roman" w:hAnsi="Times New Roman" w:cs="Times New Roman"/>
          <w:color w:val="000000" w:themeColor="text1"/>
          <w:sz w:val="24"/>
          <w:szCs w:val="24"/>
        </w:rPr>
        <w:t xml:space="preserve">, </w:t>
      </w:r>
      <w:proofErr w:type="spellStart"/>
      <w:r w:rsidR="001E560E">
        <w:rPr>
          <w:rFonts w:ascii="Times New Roman" w:eastAsia="Times New Roman" w:hAnsi="Times New Roman" w:cs="Times New Roman"/>
          <w:color w:val="000000" w:themeColor="text1"/>
          <w:sz w:val="24"/>
          <w:szCs w:val="24"/>
        </w:rPr>
        <w:t>MERAS-es</w:t>
      </w:r>
      <w:proofErr w:type="spellEnd"/>
      <w:r w:rsidR="001E560E">
        <w:rPr>
          <w:rFonts w:ascii="Times New Roman" w:eastAsia="Times New Roman" w:hAnsi="Times New Roman" w:cs="Times New Roman"/>
          <w:color w:val="000000" w:themeColor="text1"/>
          <w:sz w:val="24"/>
          <w:szCs w:val="24"/>
        </w:rPr>
        <w:t xml:space="preserve">, </w:t>
      </w:r>
      <w:proofErr w:type="spellStart"/>
      <w:r w:rsidR="001E560E">
        <w:rPr>
          <w:rFonts w:ascii="Times New Roman" w:eastAsia="Times New Roman" w:hAnsi="Times New Roman" w:cs="Times New Roman"/>
          <w:color w:val="000000" w:themeColor="text1"/>
          <w:sz w:val="24"/>
          <w:szCs w:val="24"/>
        </w:rPr>
        <w:t>R</w:t>
      </w:r>
      <w:r w:rsidR="00BF2EFC">
        <w:rPr>
          <w:rFonts w:ascii="Times New Roman" w:eastAsia="Times New Roman" w:hAnsi="Times New Roman" w:cs="Times New Roman"/>
          <w:color w:val="000000" w:themeColor="text1"/>
          <w:sz w:val="24"/>
          <w:szCs w:val="24"/>
        </w:rPr>
        <w:t>aha</w:t>
      </w:r>
      <w:r w:rsidR="001E560E">
        <w:rPr>
          <w:rFonts w:ascii="Times New Roman" w:eastAsia="Times New Roman" w:hAnsi="Times New Roman" w:cs="Times New Roman"/>
          <w:color w:val="000000" w:themeColor="text1"/>
          <w:sz w:val="24"/>
          <w:szCs w:val="24"/>
        </w:rPr>
        <w:t>PTS-is</w:t>
      </w:r>
      <w:proofErr w:type="spellEnd"/>
      <w:r w:rsidR="001E560E">
        <w:rPr>
          <w:rFonts w:ascii="Times New Roman" w:eastAsia="Times New Roman" w:hAnsi="Times New Roman" w:cs="Times New Roman"/>
          <w:color w:val="000000" w:themeColor="text1"/>
          <w:sz w:val="24"/>
          <w:szCs w:val="24"/>
        </w:rPr>
        <w:t xml:space="preserve"> ja VPTS-</w:t>
      </w:r>
      <w:proofErr w:type="spellStart"/>
      <w:r w:rsidR="001E560E">
        <w:rPr>
          <w:rFonts w:ascii="Times New Roman" w:eastAsia="Times New Roman" w:hAnsi="Times New Roman" w:cs="Times New Roman"/>
          <w:color w:val="000000" w:themeColor="text1"/>
          <w:sz w:val="24"/>
          <w:szCs w:val="24"/>
        </w:rPr>
        <w:t>is</w:t>
      </w:r>
      <w:proofErr w:type="spellEnd"/>
      <w:r w:rsidR="0067180B" w:rsidRPr="0067180B">
        <w:rPr>
          <w:rFonts w:ascii="Times New Roman" w:eastAsia="Times New Roman" w:hAnsi="Times New Roman" w:cs="Times New Roman"/>
          <w:color w:val="000000" w:themeColor="text1"/>
          <w:sz w:val="24"/>
          <w:szCs w:val="24"/>
        </w:rPr>
        <w:t xml:space="preserve"> </w:t>
      </w:r>
      <w:r w:rsidR="00B7474B">
        <w:rPr>
          <w:rFonts w:ascii="Times New Roman" w:eastAsia="Times New Roman" w:hAnsi="Times New Roman" w:cs="Times New Roman"/>
          <w:color w:val="000000" w:themeColor="text1"/>
          <w:sz w:val="24"/>
          <w:szCs w:val="24"/>
        </w:rPr>
        <w:t>sätestatud</w:t>
      </w:r>
      <w:r w:rsidR="001F1266">
        <w:rPr>
          <w:rFonts w:ascii="Times New Roman" w:eastAsia="Times New Roman" w:hAnsi="Times New Roman" w:cs="Times New Roman"/>
          <w:color w:val="000000" w:themeColor="text1"/>
          <w:sz w:val="24"/>
          <w:szCs w:val="24"/>
        </w:rPr>
        <w:t xml:space="preserve"> </w:t>
      </w:r>
      <w:r w:rsidR="00DB0131">
        <w:rPr>
          <w:rFonts w:ascii="Times New Roman" w:eastAsia="Times New Roman" w:hAnsi="Times New Roman" w:cs="Times New Roman"/>
          <w:color w:val="000000" w:themeColor="text1"/>
          <w:sz w:val="24"/>
          <w:szCs w:val="24"/>
        </w:rPr>
        <w:t>õigus</w:t>
      </w:r>
      <w:r w:rsidR="001F1266">
        <w:rPr>
          <w:rFonts w:ascii="Times New Roman" w:eastAsia="Times New Roman" w:hAnsi="Times New Roman" w:cs="Times New Roman"/>
          <w:color w:val="000000" w:themeColor="text1"/>
          <w:sz w:val="24"/>
          <w:szCs w:val="24"/>
        </w:rPr>
        <w:t>normi,  mille kohaselt kohaldatakse</w:t>
      </w:r>
      <w:r w:rsidR="00B7474B">
        <w:rPr>
          <w:rFonts w:ascii="Times New Roman" w:eastAsia="Times New Roman" w:hAnsi="Times New Roman" w:cs="Times New Roman"/>
          <w:color w:val="000000" w:themeColor="text1"/>
          <w:sz w:val="24"/>
          <w:szCs w:val="24"/>
        </w:rPr>
        <w:t xml:space="preserve"> </w:t>
      </w:r>
      <w:r w:rsidR="001F1266">
        <w:rPr>
          <w:rFonts w:ascii="Times New Roman" w:eastAsia="Times New Roman" w:hAnsi="Times New Roman" w:cs="Times New Roman"/>
          <w:color w:val="000000" w:themeColor="text1"/>
          <w:sz w:val="24"/>
          <w:szCs w:val="24"/>
        </w:rPr>
        <w:t xml:space="preserve">siseaudiitorile </w:t>
      </w:r>
      <w:proofErr w:type="spellStart"/>
      <w:r w:rsidR="00372FB2">
        <w:rPr>
          <w:rFonts w:ascii="Times New Roman" w:eastAsia="Times New Roman" w:hAnsi="Times New Roman" w:cs="Times New Roman"/>
          <w:color w:val="000000" w:themeColor="text1"/>
          <w:sz w:val="24"/>
          <w:szCs w:val="24"/>
        </w:rPr>
        <w:t>AudS-is</w:t>
      </w:r>
      <w:proofErr w:type="spellEnd"/>
      <w:r w:rsidR="00372FB2" w:rsidRPr="00372FB2">
        <w:rPr>
          <w:rFonts w:ascii="Times New Roman" w:eastAsia="Times New Roman" w:hAnsi="Times New Roman" w:cs="Times New Roman"/>
          <w:color w:val="000000" w:themeColor="text1"/>
          <w:sz w:val="24"/>
          <w:szCs w:val="24"/>
        </w:rPr>
        <w:t xml:space="preserve"> atesteeritud siseaudiitori</w:t>
      </w:r>
      <w:r w:rsidR="004413B7">
        <w:rPr>
          <w:rFonts w:ascii="Times New Roman" w:eastAsia="Times New Roman" w:hAnsi="Times New Roman" w:cs="Times New Roman"/>
          <w:color w:val="000000" w:themeColor="text1"/>
          <w:sz w:val="24"/>
          <w:szCs w:val="24"/>
        </w:rPr>
        <w:t xml:space="preserve"> kohta</w:t>
      </w:r>
      <w:r w:rsidR="00372FB2" w:rsidRPr="00372FB2">
        <w:rPr>
          <w:rFonts w:ascii="Times New Roman" w:eastAsia="Times New Roman" w:hAnsi="Times New Roman" w:cs="Times New Roman"/>
          <w:color w:val="000000" w:themeColor="text1"/>
          <w:sz w:val="24"/>
          <w:szCs w:val="24"/>
        </w:rPr>
        <w:t xml:space="preserve"> sätestatud nõ</w:t>
      </w:r>
      <w:r w:rsidR="004413B7">
        <w:rPr>
          <w:rFonts w:ascii="Times New Roman" w:eastAsia="Times New Roman" w:hAnsi="Times New Roman" w:cs="Times New Roman"/>
          <w:color w:val="000000" w:themeColor="text1"/>
          <w:sz w:val="24"/>
          <w:szCs w:val="24"/>
        </w:rPr>
        <w:t>udeid</w:t>
      </w:r>
      <w:r w:rsidR="00372FB2" w:rsidRPr="00372FB2">
        <w:rPr>
          <w:rFonts w:ascii="Times New Roman" w:eastAsia="Times New Roman" w:hAnsi="Times New Roman" w:cs="Times New Roman"/>
          <w:color w:val="000000" w:themeColor="text1"/>
          <w:sz w:val="24"/>
          <w:szCs w:val="24"/>
        </w:rPr>
        <w:t xml:space="preserve"> ja tegevuse õiguslik</w:t>
      </w:r>
      <w:r w:rsidR="004413B7">
        <w:rPr>
          <w:rFonts w:ascii="Times New Roman" w:eastAsia="Times New Roman" w:hAnsi="Times New Roman" w:cs="Times New Roman"/>
          <w:color w:val="000000" w:themeColor="text1"/>
          <w:sz w:val="24"/>
          <w:szCs w:val="24"/>
        </w:rPr>
        <w:t>k</w:t>
      </w:r>
      <w:r w:rsidR="00372FB2" w:rsidRPr="00372FB2">
        <w:rPr>
          <w:rFonts w:ascii="Times New Roman" w:eastAsia="Times New Roman" w:hAnsi="Times New Roman" w:cs="Times New Roman"/>
          <w:color w:val="000000" w:themeColor="text1"/>
          <w:sz w:val="24"/>
          <w:szCs w:val="24"/>
        </w:rPr>
        <w:t>e alus</w:t>
      </w:r>
      <w:r w:rsidR="004413B7">
        <w:rPr>
          <w:rFonts w:ascii="Times New Roman" w:eastAsia="Times New Roman" w:hAnsi="Times New Roman" w:cs="Times New Roman"/>
          <w:color w:val="000000" w:themeColor="text1"/>
          <w:sz w:val="24"/>
          <w:szCs w:val="24"/>
        </w:rPr>
        <w:t>eid,</w:t>
      </w:r>
      <w:r w:rsidR="00B7474B">
        <w:rPr>
          <w:rFonts w:ascii="Times New Roman" w:eastAsia="Times New Roman" w:hAnsi="Times New Roman" w:cs="Times New Roman"/>
          <w:color w:val="000000" w:themeColor="text1"/>
          <w:sz w:val="24"/>
          <w:szCs w:val="24"/>
        </w:rPr>
        <w:t xml:space="preserve"> kehtetuks tunnistamine </w:t>
      </w:r>
      <w:r w:rsidR="0067180B" w:rsidRPr="0067180B">
        <w:rPr>
          <w:rFonts w:ascii="Times New Roman" w:eastAsia="Times New Roman" w:hAnsi="Times New Roman" w:cs="Times New Roman"/>
          <w:color w:val="000000" w:themeColor="text1"/>
          <w:sz w:val="24"/>
          <w:szCs w:val="24"/>
        </w:rPr>
        <w:t xml:space="preserve">pigem lihtsustab </w:t>
      </w:r>
      <w:r w:rsidR="00690412">
        <w:rPr>
          <w:rFonts w:ascii="Times New Roman" w:eastAsia="Times New Roman" w:hAnsi="Times New Roman" w:cs="Times New Roman"/>
          <w:color w:val="000000" w:themeColor="text1"/>
          <w:sz w:val="24"/>
          <w:szCs w:val="24"/>
        </w:rPr>
        <w:t xml:space="preserve">siseauditi tegemiseks </w:t>
      </w:r>
      <w:r w:rsidR="0067180B" w:rsidRPr="0067180B">
        <w:rPr>
          <w:rFonts w:ascii="Times New Roman" w:eastAsia="Times New Roman" w:hAnsi="Times New Roman" w:cs="Times New Roman"/>
          <w:color w:val="000000" w:themeColor="text1"/>
          <w:sz w:val="24"/>
          <w:szCs w:val="24"/>
        </w:rPr>
        <w:t>sobiva kandidaadi leidmist</w:t>
      </w:r>
      <w:r w:rsidR="00690412">
        <w:rPr>
          <w:rFonts w:ascii="Times New Roman" w:eastAsia="Times New Roman" w:hAnsi="Times New Roman" w:cs="Times New Roman"/>
          <w:color w:val="000000" w:themeColor="text1"/>
          <w:sz w:val="24"/>
          <w:szCs w:val="24"/>
        </w:rPr>
        <w:t xml:space="preserve">, kuna edaspidi ei pea järgima </w:t>
      </w:r>
      <w:proofErr w:type="spellStart"/>
      <w:r w:rsidR="00690412">
        <w:rPr>
          <w:rFonts w:ascii="Times New Roman" w:eastAsia="Times New Roman" w:hAnsi="Times New Roman" w:cs="Times New Roman"/>
          <w:color w:val="000000" w:themeColor="text1"/>
          <w:sz w:val="24"/>
          <w:szCs w:val="24"/>
        </w:rPr>
        <w:t>A</w:t>
      </w:r>
      <w:r w:rsidR="00502FEB">
        <w:rPr>
          <w:rFonts w:ascii="Times New Roman" w:eastAsia="Times New Roman" w:hAnsi="Times New Roman" w:cs="Times New Roman"/>
          <w:color w:val="000000" w:themeColor="text1"/>
          <w:sz w:val="24"/>
          <w:szCs w:val="24"/>
        </w:rPr>
        <w:t>udS-is</w:t>
      </w:r>
      <w:proofErr w:type="spellEnd"/>
      <w:r w:rsidR="00502FEB">
        <w:rPr>
          <w:rFonts w:ascii="Times New Roman" w:eastAsia="Times New Roman" w:hAnsi="Times New Roman" w:cs="Times New Roman"/>
          <w:color w:val="000000" w:themeColor="text1"/>
          <w:sz w:val="24"/>
          <w:szCs w:val="24"/>
        </w:rPr>
        <w:t xml:space="preserve"> sätestatud normistikku</w:t>
      </w:r>
      <w:r w:rsidR="00D329D8">
        <w:rPr>
          <w:rFonts w:ascii="Times New Roman" w:eastAsia="Times New Roman" w:hAnsi="Times New Roman" w:cs="Times New Roman"/>
          <w:color w:val="000000" w:themeColor="text1"/>
          <w:sz w:val="24"/>
          <w:szCs w:val="24"/>
        </w:rPr>
        <w:t xml:space="preserve"> </w:t>
      </w:r>
      <w:r w:rsidR="003D524A">
        <w:rPr>
          <w:rFonts w:ascii="Times New Roman" w:eastAsia="Times New Roman" w:hAnsi="Times New Roman" w:cs="Times New Roman"/>
          <w:color w:val="000000" w:themeColor="text1"/>
          <w:sz w:val="24"/>
          <w:szCs w:val="24"/>
        </w:rPr>
        <w:t>ning sobiva isiku vali</w:t>
      </w:r>
      <w:r w:rsidR="00E374A5">
        <w:rPr>
          <w:rFonts w:ascii="Times New Roman" w:eastAsia="Times New Roman" w:hAnsi="Times New Roman" w:cs="Times New Roman"/>
          <w:color w:val="000000" w:themeColor="text1"/>
          <w:sz w:val="24"/>
          <w:szCs w:val="24"/>
        </w:rPr>
        <w:t xml:space="preserve">misel saab lähtuda </w:t>
      </w:r>
      <w:r w:rsidR="004E0A94">
        <w:rPr>
          <w:rFonts w:ascii="Times New Roman" w:eastAsia="Times New Roman" w:hAnsi="Times New Roman" w:cs="Times New Roman"/>
          <w:color w:val="000000" w:themeColor="text1"/>
          <w:sz w:val="24"/>
          <w:szCs w:val="24"/>
        </w:rPr>
        <w:t xml:space="preserve">konkreetses valdkonnas oluliseks peetavatest kriteeriumidest. </w:t>
      </w:r>
      <w:r w:rsidR="00742FE3">
        <w:rPr>
          <w:rFonts w:ascii="Times New Roman" w:eastAsia="Times New Roman" w:hAnsi="Times New Roman" w:cs="Times New Roman"/>
          <w:color w:val="000000" w:themeColor="text1"/>
          <w:sz w:val="24"/>
          <w:szCs w:val="24"/>
        </w:rPr>
        <w:t xml:space="preserve">KAS § </w:t>
      </w:r>
      <w:r w:rsidR="00196DA1">
        <w:rPr>
          <w:rFonts w:ascii="Times New Roman" w:eastAsia="Times New Roman" w:hAnsi="Times New Roman" w:cs="Times New Roman"/>
          <w:color w:val="000000" w:themeColor="text1"/>
          <w:sz w:val="24"/>
          <w:szCs w:val="24"/>
        </w:rPr>
        <w:t>59 lõi</w:t>
      </w:r>
      <w:r w:rsidR="00D44721">
        <w:rPr>
          <w:rFonts w:ascii="Times New Roman" w:eastAsia="Times New Roman" w:hAnsi="Times New Roman" w:cs="Times New Roman"/>
          <w:color w:val="000000" w:themeColor="text1"/>
          <w:sz w:val="24"/>
          <w:szCs w:val="24"/>
        </w:rPr>
        <w:t>getes</w:t>
      </w:r>
      <w:r w:rsidR="00196DA1">
        <w:rPr>
          <w:rFonts w:ascii="Times New Roman" w:eastAsia="Times New Roman" w:hAnsi="Times New Roman" w:cs="Times New Roman"/>
          <w:color w:val="000000" w:themeColor="text1"/>
          <w:sz w:val="24"/>
          <w:szCs w:val="24"/>
        </w:rPr>
        <w:t xml:space="preserve"> 4</w:t>
      </w:r>
      <w:r w:rsidR="00D44721">
        <w:rPr>
          <w:rFonts w:ascii="Times New Roman" w:eastAsia="Times New Roman" w:hAnsi="Times New Roman" w:cs="Times New Roman"/>
          <w:color w:val="000000" w:themeColor="text1"/>
          <w:sz w:val="24"/>
          <w:szCs w:val="24"/>
        </w:rPr>
        <w:t>, 4</w:t>
      </w:r>
      <w:r w:rsidR="004E0AD3">
        <w:rPr>
          <w:rFonts w:ascii="Times New Roman" w:eastAsia="Times New Roman" w:hAnsi="Times New Roman" w:cs="Times New Roman"/>
          <w:color w:val="000000" w:themeColor="text1"/>
          <w:sz w:val="24"/>
          <w:szCs w:val="24"/>
          <w:vertAlign w:val="superscript"/>
        </w:rPr>
        <w:t>2</w:t>
      </w:r>
      <w:r w:rsidR="004E0AD3">
        <w:rPr>
          <w:rFonts w:ascii="Times New Roman" w:eastAsia="Times New Roman" w:hAnsi="Times New Roman" w:cs="Times New Roman"/>
          <w:color w:val="000000" w:themeColor="text1"/>
          <w:sz w:val="24"/>
          <w:szCs w:val="24"/>
        </w:rPr>
        <w:t>, 4</w:t>
      </w:r>
      <w:r w:rsidR="004E0AD3">
        <w:rPr>
          <w:rFonts w:ascii="Times New Roman" w:eastAsia="Times New Roman" w:hAnsi="Times New Roman" w:cs="Times New Roman"/>
          <w:color w:val="000000" w:themeColor="text1"/>
          <w:sz w:val="24"/>
          <w:szCs w:val="24"/>
          <w:vertAlign w:val="superscript"/>
        </w:rPr>
        <w:t>3</w:t>
      </w:r>
      <w:r w:rsidR="004E0AD3">
        <w:rPr>
          <w:rFonts w:ascii="Times New Roman" w:eastAsia="Times New Roman" w:hAnsi="Times New Roman" w:cs="Times New Roman"/>
          <w:color w:val="000000" w:themeColor="text1"/>
          <w:sz w:val="24"/>
          <w:szCs w:val="24"/>
        </w:rPr>
        <w:t xml:space="preserve"> ja 5</w:t>
      </w:r>
      <w:r w:rsidR="00196DA1">
        <w:rPr>
          <w:rFonts w:ascii="Times New Roman" w:eastAsia="Times New Roman" w:hAnsi="Times New Roman" w:cs="Times New Roman"/>
          <w:color w:val="000000" w:themeColor="text1"/>
          <w:sz w:val="24"/>
          <w:szCs w:val="24"/>
        </w:rPr>
        <w:t xml:space="preserve"> on sätestatud mida siseauditi üksus hindama</w:t>
      </w:r>
      <w:r w:rsidR="004E0AD3">
        <w:rPr>
          <w:rFonts w:ascii="Times New Roman" w:eastAsia="Times New Roman" w:hAnsi="Times New Roman" w:cs="Times New Roman"/>
          <w:color w:val="000000" w:themeColor="text1"/>
          <w:sz w:val="24"/>
          <w:szCs w:val="24"/>
        </w:rPr>
        <w:t xml:space="preserve">, kontrollima ja analüüsima </w:t>
      </w:r>
      <w:r w:rsidR="00196DA1">
        <w:rPr>
          <w:rFonts w:ascii="Times New Roman" w:eastAsia="Times New Roman" w:hAnsi="Times New Roman" w:cs="Times New Roman"/>
          <w:color w:val="000000" w:themeColor="text1"/>
          <w:sz w:val="24"/>
          <w:szCs w:val="24"/>
        </w:rPr>
        <w:t xml:space="preserve">peab ning </w:t>
      </w:r>
      <w:r w:rsidR="00722E55">
        <w:rPr>
          <w:rFonts w:ascii="Times New Roman" w:eastAsia="Times New Roman" w:hAnsi="Times New Roman" w:cs="Times New Roman"/>
          <w:color w:val="000000" w:themeColor="text1"/>
          <w:sz w:val="24"/>
          <w:szCs w:val="24"/>
        </w:rPr>
        <w:t xml:space="preserve">§ 60 </w:t>
      </w:r>
      <w:r w:rsidR="009244B4">
        <w:rPr>
          <w:rFonts w:ascii="Times New Roman" w:eastAsia="Times New Roman" w:hAnsi="Times New Roman" w:cs="Times New Roman"/>
          <w:color w:val="000000" w:themeColor="text1"/>
          <w:sz w:val="24"/>
          <w:szCs w:val="24"/>
        </w:rPr>
        <w:t>sisaldab</w:t>
      </w:r>
      <w:r w:rsidR="00722E55">
        <w:rPr>
          <w:rFonts w:ascii="Times New Roman" w:eastAsia="Times New Roman" w:hAnsi="Times New Roman" w:cs="Times New Roman"/>
          <w:color w:val="000000" w:themeColor="text1"/>
          <w:sz w:val="24"/>
          <w:szCs w:val="24"/>
        </w:rPr>
        <w:t xml:space="preserve"> siseauditi üksuse töötajatele</w:t>
      </w:r>
      <w:r w:rsidR="009244B4">
        <w:rPr>
          <w:rFonts w:ascii="Times New Roman" w:eastAsia="Times New Roman" w:hAnsi="Times New Roman" w:cs="Times New Roman"/>
          <w:color w:val="000000" w:themeColor="text1"/>
          <w:sz w:val="24"/>
          <w:szCs w:val="24"/>
        </w:rPr>
        <w:t xml:space="preserve"> esitatavaid nõudeid</w:t>
      </w:r>
      <w:r w:rsidR="00722E55">
        <w:rPr>
          <w:rFonts w:ascii="Times New Roman" w:eastAsia="Times New Roman" w:hAnsi="Times New Roman" w:cs="Times New Roman"/>
          <w:color w:val="000000" w:themeColor="text1"/>
          <w:sz w:val="24"/>
          <w:szCs w:val="24"/>
        </w:rPr>
        <w:t>.</w:t>
      </w:r>
      <w:r w:rsidR="00C11AE0">
        <w:rPr>
          <w:rFonts w:ascii="Times New Roman" w:eastAsia="Times New Roman" w:hAnsi="Times New Roman" w:cs="Times New Roman"/>
          <w:color w:val="000000" w:themeColor="text1"/>
          <w:sz w:val="24"/>
          <w:szCs w:val="24"/>
        </w:rPr>
        <w:t xml:space="preserve"> </w:t>
      </w:r>
      <w:proofErr w:type="spellStart"/>
      <w:r w:rsidR="00C11AE0">
        <w:rPr>
          <w:rFonts w:ascii="Times New Roman" w:eastAsia="Times New Roman" w:hAnsi="Times New Roman" w:cs="Times New Roman"/>
          <w:color w:val="000000" w:themeColor="text1"/>
          <w:sz w:val="24"/>
          <w:szCs w:val="24"/>
        </w:rPr>
        <w:t>KindlTS</w:t>
      </w:r>
      <w:proofErr w:type="spellEnd"/>
      <w:r w:rsidR="00C11AE0">
        <w:rPr>
          <w:rFonts w:ascii="Times New Roman" w:eastAsia="Times New Roman" w:hAnsi="Times New Roman" w:cs="Times New Roman"/>
          <w:color w:val="000000" w:themeColor="text1"/>
          <w:sz w:val="24"/>
          <w:szCs w:val="24"/>
        </w:rPr>
        <w:t xml:space="preserve"> § 103 reguleerib siseauditi funktsiooni</w:t>
      </w:r>
      <w:r w:rsidR="000F1CCF">
        <w:rPr>
          <w:rFonts w:ascii="Times New Roman" w:eastAsia="Times New Roman" w:hAnsi="Times New Roman" w:cs="Times New Roman"/>
          <w:color w:val="000000" w:themeColor="text1"/>
          <w:sz w:val="24"/>
          <w:szCs w:val="24"/>
        </w:rPr>
        <w:t xml:space="preserve"> nin</w:t>
      </w:r>
      <w:r w:rsidR="00D17E99">
        <w:rPr>
          <w:rFonts w:ascii="Times New Roman" w:eastAsia="Times New Roman" w:hAnsi="Times New Roman" w:cs="Times New Roman"/>
          <w:color w:val="000000" w:themeColor="text1"/>
          <w:sz w:val="24"/>
          <w:szCs w:val="24"/>
        </w:rPr>
        <w:t xml:space="preserve">g seadus sisaldab </w:t>
      </w:r>
      <w:r w:rsidR="000F0348">
        <w:rPr>
          <w:rFonts w:ascii="Times New Roman" w:eastAsia="Times New Roman" w:hAnsi="Times New Roman" w:cs="Times New Roman"/>
          <w:color w:val="000000" w:themeColor="text1"/>
          <w:sz w:val="24"/>
          <w:szCs w:val="24"/>
        </w:rPr>
        <w:t>viidet</w:t>
      </w:r>
      <w:r w:rsidR="00FB5724">
        <w:rPr>
          <w:rFonts w:ascii="Times New Roman" w:eastAsia="Times New Roman" w:hAnsi="Times New Roman" w:cs="Times New Roman"/>
          <w:color w:val="000000" w:themeColor="text1"/>
          <w:sz w:val="24"/>
          <w:szCs w:val="24"/>
        </w:rPr>
        <w:t xml:space="preserve"> </w:t>
      </w:r>
      <w:r w:rsidR="002618DF">
        <w:rPr>
          <w:rFonts w:ascii="Times New Roman" w:eastAsia="Times New Roman" w:hAnsi="Times New Roman" w:cs="Times New Roman"/>
          <w:color w:val="000000" w:themeColor="text1"/>
          <w:sz w:val="24"/>
          <w:szCs w:val="24"/>
        </w:rPr>
        <w:t xml:space="preserve">ka </w:t>
      </w:r>
      <w:r w:rsidR="00FB5724">
        <w:rPr>
          <w:rFonts w:ascii="Times New Roman" w:eastAsia="Times New Roman" w:hAnsi="Times New Roman" w:cs="Times New Roman"/>
          <w:color w:val="000000" w:themeColor="text1"/>
          <w:sz w:val="24"/>
          <w:szCs w:val="24"/>
        </w:rPr>
        <w:t>sellele, et s</w:t>
      </w:r>
      <w:r w:rsidR="00FB5724" w:rsidRPr="00FB5724">
        <w:rPr>
          <w:rFonts w:ascii="Times New Roman" w:eastAsia="Times New Roman" w:hAnsi="Times New Roman" w:cs="Times New Roman"/>
          <w:color w:val="000000" w:themeColor="text1"/>
          <w:sz w:val="24"/>
          <w:szCs w:val="24"/>
        </w:rPr>
        <w:t xml:space="preserve">iseauditi funktsiooni rakendamisel </w:t>
      </w:r>
      <w:r w:rsidR="000F1CCF">
        <w:rPr>
          <w:rFonts w:ascii="Times New Roman" w:eastAsia="Times New Roman" w:hAnsi="Times New Roman" w:cs="Times New Roman"/>
          <w:color w:val="000000" w:themeColor="text1"/>
          <w:sz w:val="24"/>
          <w:szCs w:val="24"/>
        </w:rPr>
        <w:t xml:space="preserve">ja siseaudiitorile esitatavate nõuete kohaldamisel </w:t>
      </w:r>
      <w:r w:rsidR="00FB5724">
        <w:rPr>
          <w:rFonts w:ascii="Times New Roman" w:eastAsia="Times New Roman" w:hAnsi="Times New Roman" w:cs="Times New Roman"/>
          <w:color w:val="000000" w:themeColor="text1"/>
          <w:sz w:val="24"/>
          <w:szCs w:val="24"/>
        </w:rPr>
        <w:t>tuleb lähtuda</w:t>
      </w:r>
      <w:r w:rsidR="00FB5724" w:rsidRPr="00FB5724">
        <w:rPr>
          <w:rFonts w:ascii="Times New Roman" w:eastAsia="Times New Roman" w:hAnsi="Times New Roman" w:cs="Times New Roman"/>
          <w:color w:val="000000" w:themeColor="text1"/>
          <w:sz w:val="24"/>
          <w:szCs w:val="24"/>
        </w:rPr>
        <w:t xml:space="preserve"> komisjoni delegeeritud määruse</w:t>
      </w:r>
      <w:r w:rsidR="000F1CCF">
        <w:rPr>
          <w:rFonts w:ascii="Times New Roman" w:eastAsia="Times New Roman" w:hAnsi="Times New Roman" w:cs="Times New Roman"/>
          <w:color w:val="000000" w:themeColor="text1"/>
          <w:sz w:val="24"/>
          <w:szCs w:val="24"/>
        </w:rPr>
        <w:t>s</w:t>
      </w:r>
      <w:r w:rsidR="00FB5724" w:rsidRPr="00FB5724">
        <w:rPr>
          <w:rFonts w:ascii="Times New Roman" w:eastAsia="Times New Roman" w:hAnsi="Times New Roman" w:cs="Times New Roman"/>
          <w:color w:val="000000" w:themeColor="text1"/>
          <w:sz w:val="24"/>
          <w:szCs w:val="24"/>
        </w:rPr>
        <w:t xml:space="preserve"> </w:t>
      </w:r>
      <w:r w:rsidR="000F1CCF" w:rsidRPr="000F1CCF">
        <w:rPr>
          <w:rFonts w:ascii="Times New Roman" w:eastAsia="Times New Roman" w:hAnsi="Times New Roman" w:cs="Times New Roman"/>
          <w:color w:val="000000" w:themeColor="text1"/>
          <w:sz w:val="24"/>
          <w:szCs w:val="24"/>
        </w:rPr>
        <w:t>(EL) nr 2015/35, millega täiendatakse Euroopa Parlamendi ja nõukogu direktiivi 2009/138/EÜ kindlustus- ja edasikindlustustegevuse alustamise ja jätkamise kohta (</w:t>
      </w:r>
      <w:proofErr w:type="spellStart"/>
      <w:r w:rsidR="000F1CCF" w:rsidRPr="000F1CCF">
        <w:rPr>
          <w:rFonts w:ascii="Times New Roman" w:eastAsia="Times New Roman" w:hAnsi="Times New Roman" w:cs="Times New Roman"/>
          <w:color w:val="000000" w:themeColor="text1"/>
          <w:sz w:val="24"/>
          <w:szCs w:val="24"/>
        </w:rPr>
        <w:t>Solventsus</w:t>
      </w:r>
      <w:proofErr w:type="spellEnd"/>
      <w:r w:rsidR="000F1CCF" w:rsidRPr="000F1CCF">
        <w:rPr>
          <w:rFonts w:ascii="Times New Roman" w:eastAsia="Times New Roman" w:hAnsi="Times New Roman" w:cs="Times New Roman"/>
          <w:color w:val="000000" w:themeColor="text1"/>
          <w:sz w:val="24"/>
          <w:szCs w:val="24"/>
        </w:rPr>
        <w:t> II)</w:t>
      </w:r>
      <w:r w:rsidR="00FB5724" w:rsidRPr="00FB5724">
        <w:rPr>
          <w:rFonts w:ascii="Times New Roman" w:eastAsia="Times New Roman" w:hAnsi="Times New Roman" w:cs="Times New Roman"/>
          <w:color w:val="000000" w:themeColor="text1"/>
          <w:sz w:val="24"/>
          <w:szCs w:val="24"/>
        </w:rPr>
        <w:t xml:space="preserve"> sätestatus</w:t>
      </w:r>
      <w:r w:rsidR="00FB5724">
        <w:rPr>
          <w:rFonts w:ascii="Times New Roman" w:eastAsia="Times New Roman" w:hAnsi="Times New Roman" w:cs="Times New Roman"/>
          <w:color w:val="000000" w:themeColor="text1"/>
          <w:sz w:val="24"/>
          <w:szCs w:val="24"/>
        </w:rPr>
        <w:t>t</w:t>
      </w:r>
      <w:r w:rsidR="000F1CCF">
        <w:rPr>
          <w:rFonts w:ascii="Times New Roman" w:eastAsia="Times New Roman" w:hAnsi="Times New Roman" w:cs="Times New Roman"/>
          <w:color w:val="000000" w:themeColor="text1"/>
          <w:sz w:val="24"/>
          <w:szCs w:val="24"/>
        </w:rPr>
        <w:t>.</w:t>
      </w:r>
      <w:r w:rsidR="00D17E99">
        <w:rPr>
          <w:rFonts w:ascii="Times New Roman" w:eastAsia="Times New Roman" w:hAnsi="Times New Roman" w:cs="Times New Roman"/>
          <w:color w:val="000000" w:themeColor="text1"/>
          <w:sz w:val="24"/>
          <w:szCs w:val="24"/>
        </w:rPr>
        <w:t xml:space="preserve"> </w:t>
      </w:r>
      <w:r w:rsidR="00CE539B">
        <w:rPr>
          <w:rFonts w:ascii="Times New Roman" w:eastAsia="Times New Roman" w:hAnsi="Times New Roman" w:cs="Times New Roman"/>
          <w:color w:val="000000" w:themeColor="text1"/>
          <w:sz w:val="24"/>
          <w:szCs w:val="24"/>
        </w:rPr>
        <w:t xml:space="preserve">Ka </w:t>
      </w:r>
      <w:r w:rsidR="00807D7C">
        <w:rPr>
          <w:rFonts w:ascii="Times New Roman" w:eastAsia="Times New Roman" w:hAnsi="Times New Roman" w:cs="Times New Roman"/>
          <w:color w:val="000000" w:themeColor="text1"/>
          <w:sz w:val="24"/>
          <w:szCs w:val="24"/>
        </w:rPr>
        <w:t>KIOS §-</w:t>
      </w:r>
      <w:proofErr w:type="spellStart"/>
      <w:r w:rsidR="00807D7C">
        <w:rPr>
          <w:rFonts w:ascii="Times New Roman" w:eastAsia="Times New Roman" w:hAnsi="Times New Roman" w:cs="Times New Roman"/>
          <w:color w:val="000000" w:themeColor="text1"/>
          <w:sz w:val="24"/>
          <w:szCs w:val="24"/>
        </w:rPr>
        <w:t>is</w:t>
      </w:r>
      <w:proofErr w:type="spellEnd"/>
      <w:r w:rsidR="00807D7C">
        <w:rPr>
          <w:rFonts w:ascii="Times New Roman" w:eastAsia="Times New Roman" w:hAnsi="Times New Roman" w:cs="Times New Roman"/>
          <w:color w:val="000000" w:themeColor="text1"/>
          <w:sz w:val="24"/>
          <w:szCs w:val="24"/>
        </w:rPr>
        <w:t xml:space="preserve"> 42 on sätestatud </w:t>
      </w:r>
      <w:r w:rsidR="0099239E">
        <w:rPr>
          <w:rFonts w:ascii="Times New Roman" w:eastAsia="Times New Roman" w:hAnsi="Times New Roman" w:cs="Times New Roman"/>
          <w:color w:val="000000" w:themeColor="text1"/>
          <w:sz w:val="24"/>
          <w:szCs w:val="24"/>
        </w:rPr>
        <w:t>siseaudiitori</w:t>
      </w:r>
      <w:r w:rsidR="004F3E17">
        <w:rPr>
          <w:rFonts w:ascii="Times New Roman" w:eastAsia="Times New Roman" w:hAnsi="Times New Roman" w:cs="Times New Roman"/>
          <w:color w:val="000000" w:themeColor="text1"/>
          <w:sz w:val="24"/>
          <w:szCs w:val="24"/>
        </w:rPr>
        <w:t xml:space="preserve">le esitatavad </w:t>
      </w:r>
      <w:r w:rsidR="00EF5D85">
        <w:rPr>
          <w:rFonts w:ascii="Times New Roman" w:eastAsia="Times New Roman" w:hAnsi="Times New Roman" w:cs="Times New Roman"/>
          <w:color w:val="000000" w:themeColor="text1"/>
          <w:sz w:val="24"/>
          <w:szCs w:val="24"/>
        </w:rPr>
        <w:t>nõuded, tema</w:t>
      </w:r>
      <w:r w:rsidR="0099239E">
        <w:rPr>
          <w:rFonts w:ascii="Times New Roman" w:eastAsia="Times New Roman" w:hAnsi="Times New Roman" w:cs="Times New Roman"/>
          <w:color w:val="000000" w:themeColor="text1"/>
          <w:sz w:val="24"/>
          <w:szCs w:val="24"/>
        </w:rPr>
        <w:t xml:space="preserve"> töö sisu</w:t>
      </w:r>
      <w:r w:rsidR="00EF5D85">
        <w:rPr>
          <w:rFonts w:ascii="Times New Roman" w:eastAsia="Times New Roman" w:hAnsi="Times New Roman" w:cs="Times New Roman"/>
          <w:color w:val="000000" w:themeColor="text1"/>
          <w:sz w:val="24"/>
          <w:szCs w:val="24"/>
        </w:rPr>
        <w:t xml:space="preserve"> ning</w:t>
      </w:r>
      <w:r w:rsidR="0099239E">
        <w:rPr>
          <w:rFonts w:ascii="Times New Roman" w:eastAsia="Times New Roman" w:hAnsi="Times New Roman" w:cs="Times New Roman"/>
          <w:color w:val="000000" w:themeColor="text1"/>
          <w:sz w:val="24"/>
          <w:szCs w:val="24"/>
        </w:rPr>
        <w:t xml:space="preserve"> õigused ja kohustused. </w:t>
      </w:r>
      <w:r w:rsidR="009327ED">
        <w:rPr>
          <w:rFonts w:ascii="Times New Roman" w:eastAsia="Times New Roman" w:hAnsi="Times New Roman" w:cs="Times New Roman"/>
          <w:color w:val="000000" w:themeColor="text1"/>
          <w:sz w:val="24"/>
          <w:szCs w:val="24"/>
        </w:rPr>
        <w:t>MERAS</w:t>
      </w:r>
      <w:r w:rsidR="00772143">
        <w:rPr>
          <w:rFonts w:ascii="Times New Roman" w:eastAsia="Times New Roman" w:hAnsi="Times New Roman" w:cs="Times New Roman"/>
          <w:color w:val="000000" w:themeColor="text1"/>
          <w:sz w:val="24"/>
          <w:szCs w:val="24"/>
        </w:rPr>
        <w:t xml:space="preserve"> </w:t>
      </w:r>
      <w:r w:rsidR="009327ED">
        <w:rPr>
          <w:rFonts w:ascii="Times New Roman" w:eastAsia="Times New Roman" w:hAnsi="Times New Roman" w:cs="Times New Roman"/>
          <w:color w:val="000000" w:themeColor="text1"/>
          <w:sz w:val="24"/>
          <w:szCs w:val="24"/>
        </w:rPr>
        <w:t>§</w:t>
      </w:r>
      <w:r w:rsidR="00772143">
        <w:rPr>
          <w:rFonts w:ascii="Times New Roman" w:eastAsia="Times New Roman" w:hAnsi="Times New Roman" w:cs="Times New Roman"/>
          <w:color w:val="000000" w:themeColor="text1"/>
          <w:sz w:val="24"/>
          <w:szCs w:val="24"/>
        </w:rPr>
        <w:t>-</w:t>
      </w:r>
      <w:proofErr w:type="spellStart"/>
      <w:r w:rsidR="00772143">
        <w:rPr>
          <w:rFonts w:ascii="Times New Roman" w:eastAsia="Times New Roman" w:hAnsi="Times New Roman" w:cs="Times New Roman"/>
          <w:color w:val="000000" w:themeColor="text1"/>
          <w:sz w:val="24"/>
          <w:szCs w:val="24"/>
        </w:rPr>
        <w:t>is</w:t>
      </w:r>
      <w:proofErr w:type="spellEnd"/>
      <w:r w:rsidR="00772143">
        <w:rPr>
          <w:rFonts w:ascii="Times New Roman" w:eastAsia="Times New Roman" w:hAnsi="Times New Roman" w:cs="Times New Roman"/>
          <w:color w:val="000000" w:themeColor="text1"/>
          <w:sz w:val="24"/>
          <w:szCs w:val="24"/>
        </w:rPr>
        <w:t xml:space="preserve"> 51 </w:t>
      </w:r>
      <w:r w:rsidR="00BF1CAA" w:rsidRPr="00BF1CAA">
        <w:rPr>
          <w:rFonts w:ascii="Times New Roman" w:eastAsia="Times New Roman" w:hAnsi="Times New Roman" w:cs="Times New Roman"/>
          <w:color w:val="000000" w:themeColor="text1"/>
          <w:sz w:val="24"/>
          <w:szCs w:val="24"/>
        </w:rPr>
        <w:t xml:space="preserve">ja </w:t>
      </w:r>
      <w:proofErr w:type="spellStart"/>
      <w:r w:rsidR="00BF1CAA" w:rsidRPr="00BF1CAA">
        <w:rPr>
          <w:rFonts w:ascii="Times New Roman" w:eastAsia="Times New Roman" w:hAnsi="Times New Roman" w:cs="Times New Roman"/>
          <w:color w:val="000000" w:themeColor="text1"/>
          <w:sz w:val="24"/>
          <w:szCs w:val="24"/>
        </w:rPr>
        <w:t>RahaPTS</w:t>
      </w:r>
      <w:proofErr w:type="spellEnd"/>
      <w:r w:rsidR="00BF1CAA" w:rsidRPr="00BF1CAA">
        <w:rPr>
          <w:rFonts w:ascii="Times New Roman" w:eastAsia="Times New Roman" w:hAnsi="Times New Roman" w:cs="Times New Roman"/>
          <w:color w:val="000000" w:themeColor="text1"/>
          <w:sz w:val="24"/>
          <w:szCs w:val="24"/>
        </w:rPr>
        <w:t xml:space="preserve"> §</w:t>
      </w:r>
      <w:r w:rsidR="00BF1CAA">
        <w:rPr>
          <w:rFonts w:ascii="Times New Roman" w:eastAsia="Times New Roman" w:hAnsi="Times New Roman" w:cs="Times New Roman"/>
          <w:color w:val="000000" w:themeColor="text1"/>
          <w:sz w:val="24"/>
          <w:szCs w:val="24"/>
        </w:rPr>
        <w:t>-</w:t>
      </w:r>
      <w:proofErr w:type="spellStart"/>
      <w:r w:rsidR="00BF1CAA">
        <w:rPr>
          <w:rFonts w:ascii="Times New Roman" w:eastAsia="Times New Roman" w:hAnsi="Times New Roman" w:cs="Times New Roman"/>
          <w:color w:val="000000" w:themeColor="text1"/>
          <w:sz w:val="24"/>
          <w:szCs w:val="24"/>
        </w:rPr>
        <w:t>is</w:t>
      </w:r>
      <w:proofErr w:type="spellEnd"/>
      <w:r w:rsidR="00BF1CAA" w:rsidRPr="00BF1CAA">
        <w:rPr>
          <w:rFonts w:ascii="Times New Roman" w:eastAsia="Times New Roman" w:hAnsi="Times New Roman" w:cs="Times New Roman"/>
          <w:color w:val="000000" w:themeColor="text1"/>
          <w:sz w:val="24"/>
          <w:szCs w:val="24"/>
        </w:rPr>
        <w:t xml:space="preserve"> 72</w:t>
      </w:r>
      <w:r w:rsidR="00DA7468">
        <w:rPr>
          <w:rFonts w:ascii="Times New Roman" w:eastAsia="Times New Roman" w:hAnsi="Times New Roman" w:cs="Times New Roman"/>
          <w:color w:val="000000" w:themeColor="text1"/>
          <w:sz w:val="24"/>
          <w:szCs w:val="24"/>
          <w:vertAlign w:val="superscript"/>
        </w:rPr>
        <w:t>4</w:t>
      </w:r>
      <w:r w:rsidR="00BF1CAA" w:rsidRPr="00BF1CAA">
        <w:rPr>
          <w:rFonts w:ascii="Times New Roman" w:eastAsia="Times New Roman" w:hAnsi="Times New Roman" w:cs="Times New Roman"/>
          <w:color w:val="000000" w:themeColor="text1"/>
          <w:sz w:val="24"/>
          <w:szCs w:val="24"/>
        </w:rPr>
        <w:t xml:space="preserve"> </w:t>
      </w:r>
      <w:r w:rsidR="00772143">
        <w:rPr>
          <w:rFonts w:ascii="Times New Roman" w:eastAsia="Times New Roman" w:hAnsi="Times New Roman" w:cs="Times New Roman"/>
          <w:color w:val="000000" w:themeColor="text1"/>
          <w:sz w:val="24"/>
          <w:szCs w:val="24"/>
        </w:rPr>
        <w:t>on sätestatud siseaudiitori ülesanne ning tema õigused ja kohu</w:t>
      </w:r>
      <w:r w:rsidR="00470A9F">
        <w:rPr>
          <w:rFonts w:ascii="Times New Roman" w:eastAsia="Times New Roman" w:hAnsi="Times New Roman" w:cs="Times New Roman"/>
          <w:color w:val="000000" w:themeColor="text1"/>
          <w:sz w:val="24"/>
          <w:szCs w:val="24"/>
        </w:rPr>
        <w:t>stused.</w:t>
      </w:r>
      <w:r w:rsidR="006D4642">
        <w:rPr>
          <w:rFonts w:ascii="Times New Roman" w:eastAsia="Times New Roman" w:hAnsi="Times New Roman" w:cs="Times New Roman"/>
          <w:color w:val="000000" w:themeColor="text1"/>
          <w:sz w:val="24"/>
          <w:szCs w:val="24"/>
        </w:rPr>
        <w:t xml:space="preserve"> VPTS § 83</w:t>
      </w:r>
      <w:r w:rsidR="006D4642">
        <w:rPr>
          <w:rFonts w:ascii="Times New Roman" w:eastAsia="Times New Roman" w:hAnsi="Times New Roman" w:cs="Times New Roman"/>
          <w:color w:val="000000" w:themeColor="text1"/>
          <w:sz w:val="24"/>
          <w:szCs w:val="24"/>
          <w:vertAlign w:val="superscript"/>
        </w:rPr>
        <w:t>2</w:t>
      </w:r>
      <w:r w:rsidR="006D4642">
        <w:rPr>
          <w:rFonts w:ascii="Times New Roman" w:eastAsia="Times New Roman" w:hAnsi="Times New Roman" w:cs="Times New Roman"/>
          <w:color w:val="000000" w:themeColor="text1"/>
          <w:sz w:val="24"/>
          <w:szCs w:val="24"/>
        </w:rPr>
        <w:t xml:space="preserve"> sätestab siseauditi </w:t>
      </w:r>
      <w:r w:rsidR="00D141C9">
        <w:rPr>
          <w:rFonts w:ascii="Times New Roman" w:eastAsia="Times New Roman" w:hAnsi="Times New Roman" w:cs="Times New Roman"/>
          <w:color w:val="000000" w:themeColor="text1"/>
          <w:sz w:val="24"/>
          <w:szCs w:val="24"/>
        </w:rPr>
        <w:t xml:space="preserve">üksuse </w:t>
      </w:r>
      <w:r w:rsidR="006D4642">
        <w:rPr>
          <w:rFonts w:ascii="Times New Roman" w:eastAsia="Times New Roman" w:hAnsi="Times New Roman" w:cs="Times New Roman"/>
          <w:color w:val="000000" w:themeColor="text1"/>
          <w:sz w:val="24"/>
          <w:szCs w:val="24"/>
        </w:rPr>
        <w:t xml:space="preserve">regulatsiooni </w:t>
      </w:r>
      <w:r w:rsidR="008A0F85">
        <w:rPr>
          <w:rFonts w:ascii="Times New Roman" w:eastAsia="Times New Roman" w:hAnsi="Times New Roman" w:cs="Times New Roman"/>
          <w:color w:val="000000" w:themeColor="text1"/>
          <w:sz w:val="24"/>
          <w:szCs w:val="24"/>
        </w:rPr>
        <w:t xml:space="preserve">ning selle lõike 2 kohaselt </w:t>
      </w:r>
      <w:r w:rsidR="008A0F85" w:rsidRPr="008A0F85">
        <w:rPr>
          <w:rFonts w:ascii="Times New Roman" w:eastAsia="Times New Roman" w:hAnsi="Times New Roman" w:cs="Times New Roman"/>
          <w:color w:val="000000" w:themeColor="text1"/>
          <w:sz w:val="24"/>
          <w:szCs w:val="24"/>
        </w:rPr>
        <w:t>määrab investeerimisühingu nõukogu Komisjoni delegeeritud määruse (EL) nr 2017/565</w:t>
      </w:r>
      <w:r w:rsidR="00F63CF2">
        <w:rPr>
          <w:rFonts w:ascii="Times New Roman" w:eastAsia="Times New Roman" w:hAnsi="Times New Roman" w:cs="Times New Roman"/>
          <w:color w:val="000000" w:themeColor="text1"/>
          <w:sz w:val="24"/>
          <w:szCs w:val="24"/>
        </w:rPr>
        <w:t>,</w:t>
      </w:r>
      <w:r w:rsidR="008A0F85" w:rsidRPr="008A0F85">
        <w:rPr>
          <w:rFonts w:ascii="Times New Roman" w:eastAsia="Times New Roman" w:hAnsi="Times New Roman" w:cs="Times New Roman"/>
          <w:color w:val="000000" w:themeColor="text1"/>
          <w:sz w:val="24"/>
          <w:szCs w:val="24"/>
        </w:rPr>
        <w:t xml:space="preserve"> </w:t>
      </w:r>
      <w:r w:rsidR="00F63CF2" w:rsidRPr="00F63CF2">
        <w:rPr>
          <w:rFonts w:ascii="Times New Roman" w:eastAsia="Times New Roman" w:hAnsi="Times New Roman" w:cs="Times New Roman"/>
          <w:color w:val="000000" w:themeColor="text1"/>
          <w:sz w:val="24"/>
          <w:szCs w:val="24"/>
        </w:rPr>
        <w:t>millega täiendatakse Euroopa Parlamendi ja nõukogu direktiivi 2014/65/EL seoses investeerimisühingute suhtes kohaldatavate organisatsiooniliste nõuete ja tegutsemistingimustega ning nimetatud direktiivi jaoks määratletud mõistetega</w:t>
      </w:r>
      <w:r w:rsidR="00F63CF2">
        <w:rPr>
          <w:rFonts w:ascii="Times New Roman" w:eastAsia="Times New Roman" w:hAnsi="Times New Roman" w:cs="Times New Roman"/>
          <w:color w:val="000000" w:themeColor="text1"/>
          <w:sz w:val="24"/>
          <w:szCs w:val="24"/>
        </w:rPr>
        <w:t xml:space="preserve">, </w:t>
      </w:r>
      <w:r w:rsidR="00F63CF2" w:rsidRPr="00F63CF2">
        <w:rPr>
          <w:rFonts w:ascii="Times New Roman" w:eastAsia="Times New Roman" w:hAnsi="Times New Roman" w:cs="Times New Roman"/>
          <w:color w:val="000000" w:themeColor="text1"/>
          <w:sz w:val="24"/>
          <w:szCs w:val="24"/>
        </w:rPr>
        <w:t xml:space="preserve"> </w:t>
      </w:r>
      <w:r w:rsidR="008A0F85" w:rsidRPr="008A0F85">
        <w:rPr>
          <w:rFonts w:ascii="Times New Roman" w:eastAsia="Times New Roman" w:hAnsi="Times New Roman" w:cs="Times New Roman"/>
          <w:color w:val="000000" w:themeColor="text1"/>
          <w:sz w:val="24"/>
          <w:szCs w:val="24"/>
        </w:rPr>
        <w:t>artiklis 24 sätestatud siseauditi üksuse ülesannete täitja ja temaga sõlmitava lepingu tingimused. </w:t>
      </w:r>
      <w:r w:rsidR="00D8181E">
        <w:rPr>
          <w:rFonts w:ascii="Times New Roman" w:eastAsia="Times New Roman" w:hAnsi="Times New Roman" w:cs="Times New Roman"/>
          <w:color w:val="000000" w:themeColor="text1"/>
          <w:sz w:val="24"/>
          <w:szCs w:val="24"/>
        </w:rPr>
        <w:t>IFS § 349 sätestab siseauditi funktsiooni</w:t>
      </w:r>
      <w:r w:rsidR="008F42A9">
        <w:rPr>
          <w:rFonts w:ascii="Times New Roman" w:eastAsia="Times New Roman" w:hAnsi="Times New Roman" w:cs="Times New Roman"/>
          <w:color w:val="000000" w:themeColor="text1"/>
          <w:sz w:val="24"/>
          <w:szCs w:val="24"/>
        </w:rPr>
        <w:t xml:space="preserve">, sealhulgas </w:t>
      </w:r>
      <w:r w:rsidR="00AB4D0E">
        <w:rPr>
          <w:rFonts w:ascii="Times New Roman" w:eastAsia="Times New Roman" w:hAnsi="Times New Roman" w:cs="Times New Roman"/>
          <w:color w:val="000000" w:themeColor="text1"/>
          <w:sz w:val="24"/>
          <w:szCs w:val="24"/>
        </w:rPr>
        <w:t>siseaudiitori ülesanded ja kohustused.</w:t>
      </w:r>
      <w:r w:rsidR="002618DF" w:rsidRPr="002618DF">
        <w:rPr>
          <w:rFonts w:ascii="Times New Roman" w:eastAsia="Times New Roman" w:hAnsi="Times New Roman" w:cs="Times New Roman"/>
          <w:color w:val="000000" w:themeColor="text1"/>
          <w:sz w:val="24"/>
          <w:szCs w:val="24"/>
        </w:rPr>
        <w:t xml:space="preserve"> Kuna siseauditi ja siseaudiitori regulatsioon </w:t>
      </w:r>
      <w:r w:rsidR="002618DF">
        <w:rPr>
          <w:rFonts w:ascii="Times New Roman" w:eastAsia="Times New Roman" w:hAnsi="Times New Roman" w:cs="Times New Roman"/>
          <w:color w:val="000000" w:themeColor="text1"/>
          <w:sz w:val="24"/>
          <w:szCs w:val="24"/>
        </w:rPr>
        <w:t xml:space="preserve">juba </w:t>
      </w:r>
      <w:r w:rsidR="002618DF" w:rsidRPr="002618DF">
        <w:rPr>
          <w:rFonts w:ascii="Times New Roman" w:eastAsia="Times New Roman" w:hAnsi="Times New Roman" w:cs="Times New Roman"/>
          <w:color w:val="000000" w:themeColor="text1"/>
          <w:sz w:val="24"/>
          <w:szCs w:val="24"/>
        </w:rPr>
        <w:t xml:space="preserve">sisaldub </w:t>
      </w:r>
      <w:r w:rsidR="002618DF">
        <w:rPr>
          <w:rFonts w:ascii="Times New Roman" w:eastAsia="Times New Roman" w:hAnsi="Times New Roman" w:cs="Times New Roman"/>
          <w:color w:val="000000" w:themeColor="text1"/>
          <w:sz w:val="24"/>
          <w:szCs w:val="24"/>
        </w:rPr>
        <w:t>ülaltoodud</w:t>
      </w:r>
      <w:r w:rsidR="002618DF" w:rsidRPr="002618DF">
        <w:rPr>
          <w:rFonts w:ascii="Times New Roman" w:eastAsia="Times New Roman" w:hAnsi="Times New Roman" w:cs="Times New Roman"/>
          <w:color w:val="000000" w:themeColor="text1"/>
          <w:sz w:val="24"/>
          <w:szCs w:val="24"/>
        </w:rPr>
        <w:t xml:space="preserve"> õigusakti</w:t>
      </w:r>
      <w:r w:rsidR="002618DF">
        <w:rPr>
          <w:rFonts w:ascii="Times New Roman" w:eastAsia="Times New Roman" w:hAnsi="Times New Roman" w:cs="Times New Roman"/>
          <w:color w:val="000000" w:themeColor="text1"/>
          <w:sz w:val="24"/>
          <w:szCs w:val="24"/>
        </w:rPr>
        <w:t>de</w:t>
      </w:r>
      <w:r w:rsidR="002618DF" w:rsidRPr="002618DF">
        <w:rPr>
          <w:rFonts w:ascii="Times New Roman" w:eastAsia="Times New Roman" w:hAnsi="Times New Roman" w:cs="Times New Roman"/>
          <w:color w:val="000000" w:themeColor="text1"/>
          <w:sz w:val="24"/>
          <w:szCs w:val="24"/>
        </w:rPr>
        <w:t xml:space="preserve">s, siis </w:t>
      </w:r>
      <w:r w:rsidR="00011F62">
        <w:rPr>
          <w:rFonts w:ascii="Times New Roman" w:eastAsia="Times New Roman" w:hAnsi="Times New Roman" w:cs="Times New Roman"/>
          <w:color w:val="000000" w:themeColor="text1"/>
          <w:sz w:val="24"/>
          <w:szCs w:val="24"/>
        </w:rPr>
        <w:t>on dubleeriva normistiku kehtetuks tunnistami</w:t>
      </w:r>
      <w:r w:rsidR="000B0C35">
        <w:rPr>
          <w:rFonts w:ascii="Times New Roman" w:eastAsia="Times New Roman" w:hAnsi="Times New Roman" w:cs="Times New Roman"/>
          <w:color w:val="000000" w:themeColor="text1"/>
          <w:sz w:val="24"/>
          <w:szCs w:val="24"/>
        </w:rPr>
        <w:t>sega kaasnev mõju pigem väike.</w:t>
      </w:r>
      <w:r w:rsidR="003672B9">
        <w:rPr>
          <w:rFonts w:ascii="Times New Roman" w:eastAsia="Times New Roman" w:hAnsi="Times New Roman" w:cs="Times New Roman"/>
          <w:color w:val="000000" w:themeColor="text1"/>
          <w:sz w:val="24"/>
          <w:szCs w:val="24"/>
        </w:rPr>
        <w:t xml:space="preserve"> </w:t>
      </w:r>
      <w:r w:rsidR="00A8097A" w:rsidRPr="00A8097A">
        <w:rPr>
          <w:rFonts w:ascii="Times New Roman" w:eastAsia="Times New Roman" w:hAnsi="Times New Roman" w:cs="Times New Roman"/>
          <w:color w:val="000000" w:themeColor="text1"/>
          <w:sz w:val="24"/>
          <w:szCs w:val="24"/>
        </w:rPr>
        <w:t xml:space="preserve">Seaduseelnõuga planeeritavad muudatused ei too </w:t>
      </w:r>
      <w:r w:rsidR="007B1BAD">
        <w:rPr>
          <w:rFonts w:ascii="Times New Roman" w:eastAsia="Times New Roman" w:hAnsi="Times New Roman" w:cs="Times New Roman"/>
          <w:color w:val="000000" w:themeColor="text1"/>
          <w:sz w:val="24"/>
          <w:szCs w:val="24"/>
        </w:rPr>
        <w:t>siseauditi funktsiooni kohustusega avaliku huvi üksustele</w:t>
      </w:r>
      <w:r w:rsidR="00A8097A" w:rsidRPr="00A8097A">
        <w:rPr>
          <w:rFonts w:ascii="Times New Roman" w:eastAsia="Times New Roman" w:hAnsi="Times New Roman" w:cs="Times New Roman"/>
          <w:color w:val="000000" w:themeColor="text1"/>
          <w:sz w:val="24"/>
          <w:szCs w:val="24"/>
        </w:rPr>
        <w:t xml:space="preserve"> kaasa täiendavaid kulusid ega tulusid.</w:t>
      </w:r>
    </w:p>
    <w:p w14:paraId="7CBFA80E" w14:textId="0FF40666" w:rsidR="006B4420" w:rsidRPr="002101A6" w:rsidRDefault="416F45C3" w:rsidP="6C8157BE">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Halduskoormus siseaudiitorina töötavatele inimestele, siseaudiitori teenuseid pakkuvatele ettevõtetele ja siseauditit omavatele organisatsioonidele jääb tervikuna samaks. </w:t>
      </w:r>
      <w:r w:rsidR="50D2CF33" w:rsidRPr="002101A6">
        <w:rPr>
          <w:rFonts w:ascii="Times New Roman" w:eastAsia="Times New Roman" w:hAnsi="Times New Roman" w:cs="Times New Roman"/>
          <w:color w:val="000000" w:themeColor="text1"/>
          <w:sz w:val="24"/>
          <w:szCs w:val="24"/>
        </w:rPr>
        <w:t>Kuigi eelnõu kohaselt tunnistatakse kehtetuks siseaudiitori k</w:t>
      </w:r>
      <w:r w:rsidR="0DB90BC5" w:rsidRPr="002101A6">
        <w:rPr>
          <w:rFonts w:ascii="Times New Roman" w:eastAsia="Times New Roman" w:hAnsi="Times New Roman" w:cs="Times New Roman"/>
          <w:color w:val="000000" w:themeColor="text1"/>
          <w:sz w:val="24"/>
          <w:szCs w:val="24"/>
        </w:rPr>
        <w:t>utsetegevuse standardid, ei mõjuta see siseaudiitorina töötava isiku töökoormust</w:t>
      </w:r>
      <w:r w:rsidR="1D75B6DF" w:rsidRPr="002101A6">
        <w:rPr>
          <w:rFonts w:ascii="Times New Roman" w:eastAsia="Times New Roman" w:hAnsi="Times New Roman" w:cs="Times New Roman"/>
          <w:color w:val="000000" w:themeColor="text1"/>
          <w:sz w:val="24"/>
          <w:szCs w:val="24"/>
        </w:rPr>
        <w:t xml:space="preserve">, kuna  </w:t>
      </w:r>
      <w:r w:rsidR="534E1958" w:rsidRPr="002101A6">
        <w:rPr>
          <w:rFonts w:ascii="Times New Roman" w:eastAsia="Times New Roman" w:hAnsi="Times New Roman" w:cs="Times New Roman"/>
          <w:color w:val="000000" w:themeColor="text1"/>
          <w:sz w:val="24"/>
          <w:szCs w:val="24"/>
        </w:rPr>
        <w:t>siseaudiitori kutsetegevuse standard</w:t>
      </w:r>
      <w:r w:rsidR="225B4337" w:rsidRPr="002101A6">
        <w:rPr>
          <w:rFonts w:ascii="Times New Roman" w:eastAsia="Times New Roman" w:hAnsi="Times New Roman" w:cs="Times New Roman"/>
          <w:color w:val="000000" w:themeColor="text1"/>
          <w:sz w:val="24"/>
          <w:szCs w:val="24"/>
        </w:rPr>
        <w:t xml:space="preserve">id toetavad siseaudiitorit </w:t>
      </w:r>
      <w:r w:rsidR="1D75B6DF" w:rsidRPr="002101A6">
        <w:rPr>
          <w:rFonts w:ascii="Times New Roman" w:eastAsia="Times New Roman" w:hAnsi="Times New Roman" w:cs="Times New Roman"/>
          <w:color w:val="000000" w:themeColor="text1"/>
          <w:sz w:val="24"/>
          <w:szCs w:val="24"/>
        </w:rPr>
        <w:t xml:space="preserve">siseauditi </w:t>
      </w:r>
      <w:r w:rsidR="4E6D2C2D" w:rsidRPr="002101A6">
        <w:rPr>
          <w:rFonts w:ascii="Times New Roman" w:eastAsia="Times New Roman" w:hAnsi="Times New Roman" w:cs="Times New Roman"/>
          <w:color w:val="000000" w:themeColor="text1"/>
          <w:sz w:val="24"/>
          <w:szCs w:val="24"/>
        </w:rPr>
        <w:t>tegemisel ning nendest standarditest lähtumist soovitatakse ka edaspidi.</w:t>
      </w:r>
      <w:r w:rsidRPr="002101A6">
        <w:rPr>
          <w:rFonts w:ascii="Times New Roman" w:eastAsia="Times New Roman" w:hAnsi="Times New Roman" w:cs="Times New Roman"/>
          <w:color w:val="000000" w:themeColor="text1"/>
          <w:sz w:val="24"/>
          <w:szCs w:val="24"/>
        </w:rPr>
        <w:t xml:space="preserve"> </w:t>
      </w:r>
    </w:p>
    <w:p w14:paraId="64B4C18C" w14:textId="19A19AEA" w:rsidR="006B4420" w:rsidRPr="002101A6" w:rsidRDefault="307588F5" w:rsidP="6C8157BE">
      <w:pPr>
        <w:spacing w:before="120" w:after="120" w:line="240" w:lineRule="auto"/>
        <w:jc w:val="both"/>
        <w:rPr>
          <w:rFonts w:ascii="Times New Roman" w:eastAsia="Times New Roman" w:hAnsi="Times New Roman" w:cs="Times New Roman"/>
          <w:color w:val="000000" w:themeColor="text1"/>
          <w:sz w:val="24"/>
          <w:szCs w:val="24"/>
        </w:rPr>
      </w:pPr>
      <w:r w:rsidRPr="002101A6">
        <w:rPr>
          <w:rFonts w:ascii="Times New Roman" w:eastAsia="Times New Roman" w:hAnsi="Times New Roman" w:cs="Times New Roman"/>
          <w:color w:val="000000" w:themeColor="text1"/>
          <w:sz w:val="24"/>
          <w:szCs w:val="24"/>
        </w:rPr>
        <w:t xml:space="preserve">Muudatustest tulenev majanduslik mõju võib </w:t>
      </w:r>
      <w:r w:rsidR="000B0C35">
        <w:rPr>
          <w:rFonts w:ascii="Times New Roman" w:eastAsia="Times New Roman" w:hAnsi="Times New Roman" w:cs="Times New Roman"/>
          <w:color w:val="000000" w:themeColor="text1"/>
          <w:sz w:val="24"/>
          <w:szCs w:val="24"/>
        </w:rPr>
        <w:t xml:space="preserve">mõnevõrra </w:t>
      </w:r>
      <w:r w:rsidRPr="002101A6">
        <w:rPr>
          <w:rFonts w:ascii="Times New Roman" w:eastAsia="Times New Roman" w:hAnsi="Times New Roman" w:cs="Times New Roman"/>
          <w:color w:val="000000" w:themeColor="text1"/>
          <w:sz w:val="24"/>
          <w:szCs w:val="24"/>
        </w:rPr>
        <w:t>avalduda rahaliste vah</w:t>
      </w:r>
      <w:r w:rsidR="2505E900" w:rsidRPr="002101A6">
        <w:rPr>
          <w:rFonts w:ascii="Times New Roman" w:eastAsia="Times New Roman" w:hAnsi="Times New Roman" w:cs="Times New Roman"/>
          <w:color w:val="000000" w:themeColor="text1"/>
          <w:sz w:val="24"/>
          <w:szCs w:val="24"/>
        </w:rPr>
        <w:t xml:space="preserve">endite kokkuhoius, kuna </w:t>
      </w:r>
      <w:r w:rsidR="006B254B" w:rsidRPr="002101A6">
        <w:rPr>
          <w:rFonts w:ascii="Times New Roman" w:eastAsia="Times New Roman" w:hAnsi="Times New Roman" w:cs="Times New Roman"/>
          <w:color w:val="000000" w:themeColor="text1"/>
          <w:kern w:val="0"/>
          <w:sz w:val="24"/>
          <w:szCs w:val="24"/>
        </w:rPr>
        <w:t xml:space="preserve"> </w:t>
      </w:r>
      <w:r w:rsidR="3D52A344" w:rsidRPr="002101A6">
        <w:rPr>
          <w:rFonts w:ascii="Times New Roman" w:eastAsia="Times New Roman" w:hAnsi="Times New Roman" w:cs="Times New Roman"/>
          <w:color w:val="000000" w:themeColor="text1"/>
          <w:kern w:val="0"/>
          <w:sz w:val="24"/>
          <w:szCs w:val="24"/>
        </w:rPr>
        <w:t xml:space="preserve">muudatuse tulemusena </w:t>
      </w:r>
      <w:r w:rsidR="3C0C7125" w:rsidRPr="002101A6">
        <w:rPr>
          <w:rFonts w:ascii="Times New Roman" w:eastAsia="Times New Roman" w:hAnsi="Times New Roman" w:cs="Times New Roman"/>
          <w:color w:val="000000" w:themeColor="text1"/>
          <w:kern w:val="0"/>
          <w:sz w:val="24"/>
          <w:szCs w:val="24"/>
        </w:rPr>
        <w:t>tunnistatakse muuhulgas</w:t>
      </w:r>
      <w:r w:rsidR="3D52A344" w:rsidRPr="002101A6">
        <w:rPr>
          <w:rFonts w:ascii="Times New Roman" w:eastAsia="Times New Roman" w:hAnsi="Times New Roman" w:cs="Times New Roman"/>
          <w:color w:val="000000" w:themeColor="text1"/>
          <w:kern w:val="0"/>
          <w:sz w:val="24"/>
          <w:szCs w:val="24"/>
        </w:rPr>
        <w:t xml:space="preserve"> </w:t>
      </w:r>
      <w:r w:rsidR="006B254B" w:rsidRPr="002101A6">
        <w:rPr>
          <w:rFonts w:ascii="Times New Roman" w:eastAsia="Times New Roman" w:hAnsi="Times New Roman" w:cs="Times New Roman"/>
          <w:color w:val="000000" w:themeColor="text1"/>
          <w:kern w:val="0"/>
          <w:sz w:val="24"/>
          <w:szCs w:val="24"/>
        </w:rPr>
        <w:t>k</w:t>
      </w:r>
      <w:r w:rsidR="6312BA4B" w:rsidRPr="002101A6">
        <w:rPr>
          <w:rFonts w:ascii="Times New Roman" w:eastAsia="Times New Roman" w:hAnsi="Times New Roman" w:cs="Times New Roman"/>
          <w:color w:val="000000" w:themeColor="text1"/>
          <w:kern w:val="0"/>
          <w:sz w:val="24"/>
          <w:szCs w:val="24"/>
        </w:rPr>
        <w:t>ehtetuks ka siseaudiitori täiendusõppe kohustus, mis</w:t>
      </w:r>
      <w:r w:rsidR="006B254B" w:rsidRPr="002101A6">
        <w:rPr>
          <w:rFonts w:ascii="Times New Roman" w:eastAsia="Times New Roman" w:hAnsi="Times New Roman" w:cs="Times New Roman"/>
          <w:color w:val="000000" w:themeColor="text1"/>
          <w:kern w:val="0"/>
          <w:sz w:val="24"/>
          <w:szCs w:val="24"/>
        </w:rPr>
        <w:t xml:space="preserve"> </w:t>
      </w:r>
      <w:r w:rsidR="1620530C" w:rsidRPr="002101A6">
        <w:rPr>
          <w:rFonts w:ascii="Times New Roman" w:eastAsia="Times New Roman" w:hAnsi="Times New Roman" w:cs="Times New Roman"/>
          <w:color w:val="000000" w:themeColor="text1"/>
          <w:kern w:val="0"/>
          <w:sz w:val="24"/>
          <w:szCs w:val="24"/>
        </w:rPr>
        <w:t>a</w:t>
      </w:r>
      <w:r w:rsidR="1620530C" w:rsidRPr="002101A6">
        <w:rPr>
          <w:rFonts w:ascii="Times New Roman" w:eastAsia="Times New Roman" w:hAnsi="Times New Roman" w:cs="Times New Roman"/>
          <w:color w:val="000000" w:themeColor="text1"/>
          <w:sz w:val="24"/>
          <w:szCs w:val="24"/>
        </w:rPr>
        <w:t>valiku sektori siseaudiitor</w:t>
      </w:r>
      <w:r w:rsidR="2D8D9737" w:rsidRPr="002101A6">
        <w:rPr>
          <w:rFonts w:ascii="Times New Roman" w:eastAsia="Times New Roman" w:hAnsi="Times New Roman" w:cs="Times New Roman"/>
          <w:color w:val="000000" w:themeColor="text1"/>
          <w:sz w:val="24"/>
          <w:szCs w:val="24"/>
        </w:rPr>
        <w:t>i</w:t>
      </w:r>
      <w:r w:rsidR="1620530C" w:rsidRPr="002101A6">
        <w:rPr>
          <w:rFonts w:ascii="Times New Roman" w:eastAsia="Times New Roman" w:hAnsi="Times New Roman" w:cs="Times New Roman"/>
          <w:color w:val="000000" w:themeColor="text1"/>
          <w:sz w:val="24"/>
          <w:szCs w:val="24"/>
        </w:rPr>
        <w:t xml:space="preserve"> puhul on vähemalt 20 akadeemilist tundi aastas</w:t>
      </w:r>
      <w:r w:rsidR="3B4F1A1D" w:rsidRPr="002101A6">
        <w:rPr>
          <w:rFonts w:ascii="Times New Roman" w:eastAsia="Times New Roman" w:hAnsi="Times New Roman" w:cs="Times New Roman"/>
          <w:color w:val="000000" w:themeColor="text1"/>
          <w:sz w:val="24"/>
          <w:szCs w:val="24"/>
        </w:rPr>
        <w:t xml:space="preserve"> ja a</w:t>
      </w:r>
      <w:r w:rsidR="1620530C" w:rsidRPr="002101A6">
        <w:rPr>
          <w:rFonts w:ascii="Times New Roman" w:eastAsia="Times New Roman" w:hAnsi="Times New Roman" w:cs="Times New Roman"/>
          <w:color w:val="000000" w:themeColor="text1"/>
          <w:sz w:val="24"/>
          <w:szCs w:val="24"/>
        </w:rPr>
        <w:t>testeeritud siseaudiitor</w:t>
      </w:r>
      <w:r w:rsidR="614BCA3F" w:rsidRPr="002101A6">
        <w:rPr>
          <w:rFonts w:ascii="Times New Roman" w:eastAsia="Times New Roman" w:hAnsi="Times New Roman" w:cs="Times New Roman"/>
          <w:color w:val="000000" w:themeColor="text1"/>
          <w:sz w:val="24"/>
          <w:szCs w:val="24"/>
        </w:rPr>
        <w:t xml:space="preserve">i puhul </w:t>
      </w:r>
      <w:r w:rsidR="1620530C" w:rsidRPr="002101A6">
        <w:rPr>
          <w:rFonts w:ascii="Times New Roman" w:eastAsia="Times New Roman" w:hAnsi="Times New Roman" w:cs="Times New Roman"/>
          <w:color w:val="000000" w:themeColor="text1"/>
          <w:sz w:val="24"/>
          <w:szCs w:val="24"/>
        </w:rPr>
        <w:t>vähemalt 40 akadeemilis</w:t>
      </w:r>
      <w:r w:rsidR="14F3D647" w:rsidRPr="002101A6">
        <w:rPr>
          <w:rFonts w:ascii="Times New Roman" w:eastAsia="Times New Roman" w:hAnsi="Times New Roman" w:cs="Times New Roman"/>
          <w:color w:val="000000" w:themeColor="text1"/>
          <w:sz w:val="24"/>
          <w:szCs w:val="24"/>
        </w:rPr>
        <w:t>t</w:t>
      </w:r>
      <w:r w:rsidR="1620530C" w:rsidRPr="002101A6">
        <w:rPr>
          <w:rFonts w:ascii="Times New Roman" w:eastAsia="Times New Roman" w:hAnsi="Times New Roman" w:cs="Times New Roman"/>
          <w:color w:val="000000" w:themeColor="text1"/>
          <w:sz w:val="24"/>
          <w:szCs w:val="24"/>
        </w:rPr>
        <w:t xml:space="preserve"> tun</w:t>
      </w:r>
      <w:r w:rsidR="6F61B7AB" w:rsidRPr="002101A6">
        <w:rPr>
          <w:rFonts w:ascii="Times New Roman" w:eastAsia="Times New Roman" w:hAnsi="Times New Roman" w:cs="Times New Roman"/>
          <w:color w:val="000000" w:themeColor="text1"/>
          <w:sz w:val="24"/>
          <w:szCs w:val="24"/>
        </w:rPr>
        <w:t>d</w:t>
      </w:r>
      <w:r w:rsidR="1620530C" w:rsidRPr="002101A6">
        <w:rPr>
          <w:rFonts w:ascii="Times New Roman" w:eastAsia="Times New Roman" w:hAnsi="Times New Roman" w:cs="Times New Roman"/>
          <w:color w:val="000000" w:themeColor="text1"/>
          <w:sz w:val="24"/>
          <w:szCs w:val="24"/>
        </w:rPr>
        <w:t>i aastas.</w:t>
      </w:r>
      <w:r w:rsidR="4C5560C9" w:rsidRPr="002101A6">
        <w:rPr>
          <w:rFonts w:ascii="Times New Roman" w:eastAsia="Times New Roman" w:hAnsi="Times New Roman" w:cs="Times New Roman"/>
          <w:color w:val="000000" w:themeColor="text1"/>
          <w:sz w:val="24"/>
          <w:szCs w:val="24"/>
        </w:rPr>
        <w:t xml:space="preserve"> </w:t>
      </w:r>
      <w:r w:rsidR="16417AC2" w:rsidRPr="002101A6">
        <w:rPr>
          <w:rFonts w:ascii="Times New Roman" w:hAnsi="Times New Roman" w:cs="Times New Roman"/>
          <w:sz w:val="24"/>
          <w:szCs w:val="24"/>
        </w:rPr>
        <w:t xml:space="preserve">Kehtiva seaduse kohaselt </w:t>
      </w:r>
      <w:r w:rsidR="338651EF" w:rsidRPr="002101A6">
        <w:rPr>
          <w:rFonts w:ascii="Times New Roman" w:hAnsi="Times New Roman" w:cs="Times New Roman"/>
          <w:sz w:val="24"/>
          <w:szCs w:val="24"/>
        </w:rPr>
        <w:t>peab tööandja siseaudiitori kutse</w:t>
      </w:r>
      <w:r w:rsidR="0894C745" w:rsidRPr="002101A6">
        <w:rPr>
          <w:rFonts w:ascii="Times New Roman" w:hAnsi="Times New Roman" w:cs="Times New Roman"/>
          <w:sz w:val="24"/>
          <w:szCs w:val="24"/>
        </w:rPr>
        <w:t xml:space="preserve"> või kutsetaseme</w:t>
      </w:r>
      <w:r w:rsidR="16417AC2" w:rsidRPr="002101A6">
        <w:rPr>
          <w:rFonts w:ascii="Times New Roman" w:hAnsi="Times New Roman" w:cs="Times New Roman"/>
          <w:sz w:val="24"/>
          <w:szCs w:val="24"/>
        </w:rPr>
        <w:t xml:space="preserve"> nõud</w:t>
      </w:r>
      <w:r w:rsidR="59A1AF39" w:rsidRPr="002101A6">
        <w:rPr>
          <w:rFonts w:ascii="Times New Roman" w:hAnsi="Times New Roman" w:cs="Times New Roman"/>
          <w:sz w:val="24"/>
          <w:szCs w:val="24"/>
        </w:rPr>
        <w:t>mise</w:t>
      </w:r>
      <w:r w:rsidR="16417AC2" w:rsidRPr="002101A6">
        <w:rPr>
          <w:rFonts w:ascii="Times New Roman" w:hAnsi="Times New Roman" w:cs="Times New Roman"/>
          <w:sz w:val="24"/>
          <w:szCs w:val="24"/>
        </w:rPr>
        <w:t xml:space="preserve"> korral tagama ja hüvitama </w:t>
      </w:r>
      <w:r w:rsidR="767D35D6" w:rsidRPr="002101A6">
        <w:rPr>
          <w:rFonts w:ascii="Times New Roman" w:hAnsi="Times New Roman" w:cs="Times New Roman"/>
          <w:sz w:val="24"/>
          <w:szCs w:val="24"/>
        </w:rPr>
        <w:t xml:space="preserve">siseaudiitorile </w:t>
      </w:r>
      <w:r w:rsidR="16417AC2" w:rsidRPr="002101A6">
        <w:rPr>
          <w:rFonts w:ascii="Times New Roman" w:hAnsi="Times New Roman" w:cs="Times New Roman"/>
          <w:sz w:val="24"/>
          <w:szCs w:val="24"/>
        </w:rPr>
        <w:t>nii eksami sooritamisega kui ka kutse</w:t>
      </w:r>
      <w:r w:rsidR="1C7B3C80" w:rsidRPr="002101A6">
        <w:rPr>
          <w:rFonts w:ascii="Times New Roman" w:hAnsi="Times New Roman" w:cs="Times New Roman"/>
          <w:sz w:val="24"/>
          <w:szCs w:val="24"/>
        </w:rPr>
        <w:t xml:space="preserve"> või kutsetaseme</w:t>
      </w:r>
      <w:r w:rsidR="16417AC2" w:rsidRPr="002101A6">
        <w:rPr>
          <w:rFonts w:ascii="Times New Roman" w:hAnsi="Times New Roman" w:cs="Times New Roman"/>
          <w:sz w:val="24"/>
          <w:szCs w:val="24"/>
        </w:rPr>
        <w:t xml:space="preserve"> säilitamiseks kohustuslik</w:t>
      </w:r>
      <w:r w:rsidR="76D35561" w:rsidRPr="002101A6">
        <w:rPr>
          <w:rFonts w:ascii="Times New Roman" w:hAnsi="Times New Roman" w:cs="Times New Roman"/>
          <w:sz w:val="24"/>
          <w:szCs w:val="24"/>
        </w:rPr>
        <w:t>u</w:t>
      </w:r>
      <w:r w:rsidR="16417AC2" w:rsidRPr="002101A6">
        <w:rPr>
          <w:rFonts w:ascii="Times New Roman" w:hAnsi="Times New Roman" w:cs="Times New Roman"/>
          <w:sz w:val="24"/>
          <w:szCs w:val="24"/>
        </w:rPr>
        <w:t xml:space="preserve"> </w:t>
      </w:r>
      <w:r w:rsidR="227D1B91" w:rsidRPr="002101A6">
        <w:rPr>
          <w:rFonts w:ascii="Times New Roman" w:hAnsi="Times New Roman" w:cs="Times New Roman"/>
          <w:sz w:val="24"/>
          <w:szCs w:val="24"/>
        </w:rPr>
        <w:t>täiendus</w:t>
      </w:r>
      <w:r w:rsidR="16417AC2" w:rsidRPr="002101A6">
        <w:rPr>
          <w:rFonts w:ascii="Times New Roman" w:hAnsi="Times New Roman" w:cs="Times New Roman"/>
          <w:sz w:val="24"/>
          <w:szCs w:val="24"/>
        </w:rPr>
        <w:t>koolitus</w:t>
      </w:r>
      <w:r w:rsidR="38D1E0AD" w:rsidRPr="002101A6">
        <w:rPr>
          <w:rFonts w:ascii="Times New Roman" w:hAnsi="Times New Roman" w:cs="Times New Roman"/>
          <w:sz w:val="24"/>
          <w:szCs w:val="24"/>
        </w:rPr>
        <w:t>e</w:t>
      </w:r>
      <w:r w:rsidR="16417AC2" w:rsidRPr="002101A6">
        <w:rPr>
          <w:rFonts w:ascii="Times New Roman" w:hAnsi="Times New Roman" w:cs="Times New Roman"/>
          <w:sz w:val="24"/>
          <w:szCs w:val="24"/>
        </w:rPr>
        <w:t xml:space="preserve"> </w:t>
      </w:r>
      <w:r w:rsidR="0D55839C" w:rsidRPr="002101A6">
        <w:rPr>
          <w:rFonts w:ascii="Times New Roman" w:hAnsi="Times New Roman" w:cs="Times New Roman"/>
          <w:sz w:val="24"/>
          <w:szCs w:val="24"/>
        </w:rPr>
        <w:t>iga-aastased</w:t>
      </w:r>
      <w:r w:rsidR="16417AC2" w:rsidRPr="002101A6">
        <w:rPr>
          <w:rFonts w:ascii="Times New Roman" w:hAnsi="Times New Roman" w:cs="Times New Roman"/>
          <w:sz w:val="24"/>
          <w:szCs w:val="24"/>
        </w:rPr>
        <w:t xml:space="preserve"> kulud, mis paneb avaliku sektori tööandjate kaudu surve niigi pingelisele riigieelarvele</w:t>
      </w:r>
      <w:r w:rsidR="5190B4B5" w:rsidRPr="002101A6">
        <w:rPr>
          <w:rFonts w:ascii="Times New Roman" w:hAnsi="Times New Roman" w:cs="Times New Roman"/>
          <w:sz w:val="24"/>
          <w:szCs w:val="24"/>
        </w:rPr>
        <w:t xml:space="preserve">. Lisaks kaasneb siseaudiitori </w:t>
      </w:r>
      <w:r w:rsidR="16417AC2" w:rsidRPr="002101A6">
        <w:rPr>
          <w:rFonts w:ascii="Times New Roman" w:hAnsi="Times New Roman" w:cs="Times New Roman"/>
          <w:sz w:val="24"/>
          <w:szCs w:val="24"/>
        </w:rPr>
        <w:t xml:space="preserve">kutse nõudega </w:t>
      </w:r>
      <w:r w:rsidR="080AD2D0" w:rsidRPr="002101A6">
        <w:rPr>
          <w:rFonts w:ascii="Times New Roman" w:hAnsi="Times New Roman" w:cs="Times New Roman"/>
          <w:sz w:val="24"/>
          <w:szCs w:val="24"/>
        </w:rPr>
        <w:t>teenistujate</w:t>
      </w:r>
      <w:r w:rsidR="16417AC2" w:rsidRPr="002101A6">
        <w:rPr>
          <w:rFonts w:ascii="Times New Roman" w:hAnsi="Times New Roman" w:cs="Times New Roman"/>
          <w:sz w:val="24"/>
          <w:szCs w:val="24"/>
        </w:rPr>
        <w:t xml:space="preserve"> ebavõrdne kohtlemine olukorras, kus kutsega siseaudiitorile tuleb </w:t>
      </w:r>
      <w:r w:rsidR="5817B04E" w:rsidRPr="002101A6">
        <w:rPr>
          <w:rFonts w:ascii="Times New Roman" w:hAnsi="Times New Roman" w:cs="Times New Roman"/>
          <w:sz w:val="24"/>
          <w:szCs w:val="24"/>
        </w:rPr>
        <w:t>avalikul sektoril</w:t>
      </w:r>
      <w:r w:rsidR="16417AC2" w:rsidRPr="002101A6">
        <w:rPr>
          <w:rFonts w:ascii="Times New Roman" w:hAnsi="Times New Roman" w:cs="Times New Roman"/>
          <w:sz w:val="24"/>
          <w:szCs w:val="24"/>
        </w:rPr>
        <w:t xml:space="preserve"> võimaldada oluliselt suuremas mahus täienduskoolitust</w:t>
      </w:r>
      <w:r w:rsidR="47B45112" w:rsidRPr="002101A6">
        <w:rPr>
          <w:rFonts w:ascii="Times New Roman" w:hAnsi="Times New Roman" w:cs="Times New Roman"/>
          <w:sz w:val="24"/>
          <w:szCs w:val="24"/>
        </w:rPr>
        <w:t xml:space="preserve"> võrreldes</w:t>
      </w:r>
      <w:r w:rsidR="16417AC2" w:rsidRPr="002101A6">
        <w:rPr>
          <w:rFonts w:ascii="Times New Roman" w:hAnsi="Times New Roman" w:cs="Times New Roman"/>
          <w:sz w:val="24"/>
          <w:szCs w:val="24"/>
        </w:rPr>
        <w:t xml:space="preserve"> teiste </w:t>
      </w:r>
      <w:r w:rsidR="46EC2757" w:rsidRPr="002101A6">
        <w:rPr>
          <w:rFonts w:ascii="Times New Roman" w:hAnsi="Times New Roman" w:cs="Times New Roman"/>
          <w:sz w:val="24"/>
          <w:szCs w:val="24"/>
        </w:rPr>
        <w:t xml:space="preserve">teenistujatega. </w:t>
      </w:r>
      <w:r w:rsidR="4C5560C9" w:rsidRPr="002101A6">
        <w:rPr>
          <w:rFonts w:ascii="Times New Roman" w:eastAsia="Times New Roman" w:hAnsi="Times New Roman" w:cs="Times New Roman"/>
          <w:color w:val="000000" w:themeColor="text1"/>
          <w:sz w:val="24"/>
          <w:szCs w:val="24"/>
        </w:rPr>
        <w:t>Muudatuste tulemusena saab siseaudiitorina töötavat isikut koolitada vastavalt</w:t>
      </w:r>
      <w:r w:rsidR="006B254B" w:rsidRPr="002101A6">
        <w:rPr>
          <w:rFonts w:ascii="Times New Roman" w:eastAsia="Times New Roman" w:hAnsi="Times New Roman" w:cs="Times New Roman"/>
          <w:color w:val="000000" w:themeColor="text1"/>
          <w:kern w:val="0"/>
          <w:sz w:val="24"/>
          <w:szCs w:val="24"/>
        </w:rPr>
        <w:t xml:space="preserve"> vajadusele ja võimalusele</w:t>
      </w:r>
      <w:commentRangeStart w:id="43"/>
      <w:r w:rsidR="006B254B" w:rsidRPr="002101A6">
        <w:rPr>
          <w:rFonts w:ascii="Times New Roman" w:eastAsia="Times New Roman" w:hAnsi="Times New Roman" w:cs="Times New Roman"/>
          <w:color w:val="000000" w:themeColor="text1"/>
          <w:kern w:val="0"/>
          <w:sz w:val="24"/>
          <w:szCs w:val="24"/>
        </w:rPr>
        <w:t>.</w:t>
      </w:r>
      <w:commentRangeEnd w:id="43"/>
      <w:r w:rsidR="00EC39DE">
        <w:rPr>
          <w:rStyle w:val="Kommentaariviide"/>
        </w:rPr>
        <w:commentReference w:id="43"/>
      </w:r>
    </w:p>
    <w:p w14:paraId="086AF95D" w14:textId="68D5E7E4" w:rsidR="00C84226" w:rsidRPr="007133DC" w:rsidRDefault="00C84226" w:rsidP="00CE7736">
      <w:pPr>
        <w:pStyle w:val="Pealkiri1"/>
        <w:numPr>
          <w:ilvl w:val="0"/>
          <w:numId w:val="9"/>
        </w:numPr>
        <w:rPr>
          <w:rFonts w:ascii="Times New Roman" w:hAnsi="Times New Roman" w:cs="Times New Roman"/>
          <w:b/>
          <w:bCs/>
          <w:color w:val="auto"/>
          <w:sz w:val="24"/>
          <w:szCs w:val="24"/>
        </w:rPr>
      </w:pPr>
      <w:bookmarkStart w:id="44" w:name="_Toc197356587"/>
      <w:bookmarkStart w:id="45" w:name="_Hlk157674196"/>
      <w:r w:rsidRPr="007133DC">
        <w:rPr>
          <w:rFonts w:ascii="Times New Roman" w:hAnsi="Times New Roman" w:cs="Times New Roman"/>
          <w:b/>
          <w:bCs/>
          <w:color w:val="auto"/>
          <w:sz w:val="24"/>
          <w:szCs w:val="24"/>
        </w:rPr>
        <w:t>Seaduse rakendamisega seotud riigi ja kohaliku omavalitsuse tegevused, eeldatavad kulud ja tulud</w:t>
      </w:r>
      <w:bookmarkEnd w:id="44"/>
      <w:bookmarkEnd w:id="45"/>
    </w:p>
    <w:p w14:paraId="195555C8" w14:textId="72C7A94F" w:rsidR="00C84226" w:rsidRPr="002101A6" w:rsidRDefault="00DA131C"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Seaduse rakendamisega </w:t>
      </w:r>
      <w:r w:rsidR="00655F5C" w:rsidRPr="002101A6">
        <w:rPr>
          <w:rFonts w:ascii="Times New Roman" w:hAnsi="Times New Roman" w:cs="Times New Roman"/>
          <w:sz w:val="24"/>
          <w:szCs w:val="24"/>
        </w:rPr>
        <w:t xml:space="preserve">ei kaasne </w:t>
      </w:r>
      <w:r w:rsidR="125FEE0E" w:rsidRPr="002101A6">
        <w:rPr>
          <w:rFonts w:ascii="Times New Roman" w:hAnsi="Times New Roman" w:cs="Times New Roman"/>
          <w:sz w:val="24"/>
          <w:szCs w:val="24"/>
        </w:rPr>
        <w:t xml:space="preserve">riigile ega </w:t>
      </w:r>
      <w:r w:rsidRPr="002101A6">
        <w:rPr>
          <w:rFonts w:ascii="Times New Roman" w:hAnsi="Times New Roman" w:cs="Times New Roman"/>
          <w:sz w:val="24"/>
          <w:szCs w:val="24"/>
        </w:rPr>
        <w:t xml:space="preserve">kohalikule omavalitsusele </w:t>
      </w:r>
      <w:r w:rsidR="00B74C29" w:rsidRPr="002101A6">
        <w:rPr>
          <w:rFonts w:ascii="Times New Roman" w:hAnsi="Times New Roman" w:cs="Times New Roman"/>
          <w:sz w:val="24"/>
          <w:szCs w:val="24"/>
        </w:rPr>
        <w:t xml:space="preserve">täiendavaid </w:t>
      </w:r>
      <w:r w:rsidR="00655F5C" w:rsidRPr="002101A6">
        <w:rPr>
          <w:rFonts w:ascii="Times New Roman" w:hAnsi="Times New Roman" w:cs="Times New Roman"/>
          <w:sz w:val="24"/>
          <w:szCs w:val="24"/>
        </w:rPr>
        <w:t>tegevusi,</w:t>
      </w:r>
      <w:r w:rsidRPr="002101A6">
        <w:rPr>
          <w:rFonts w:ascii="Times New Roman" w:hAnsi="Times New Roman" w:cs="Times New Roman"/>
          <w:sz w:val="24"/>
          <w:szCs w:val="24"/>
        </w:rPr>
        <w:t xml:space="preserve"> eeldatava</w:t>
      </w:r>
      <w:r w:rsidR="00655F5C" w:rsidRPr="002101A6">
        <w:rPr>
          <w:rFonts w:ascii="Times New Roman" w:hAnsi="Times New Roman" w:cs="Times New Roman"/>
          <w:sz w:val="24"/>
          <w:szCs w:val="24"/>
        </w:rPr>
        <w:t>i</w:t>
      </w:r>
      <w:r w:rsidRPr="002101A6">
        <w:rPr>
          <w:rFonts w:ascii="Times New Roman" w:hAnsi="Times New Roman" w:cs="Times New Roman"/>
          <w:sz w:val="24"/>
          <w:szCs w:val="24"/>
        </w:rPr>
        <w:t xml:space="preserve">d </w:t>
      </w:r>
      <w:r w:rsidR="00655F5C" w:rsidRPr="002101A6">
        <w:rPr>
          <w:rFonts w:ascii="Times New Roman" w:hAnsi="Times New Roman" w:cs="Times New Roman"/>
          <w:sz w:val="24"/>
          <w:szCs w:val="24"/>
        </w:rPr>
        <w:t xml:space="preserve">rahalisi </w:t>
      </w:r>
      <w:r w:rsidRPr="002101A6">
        <w:rPr>
          <w:rFonts w:ascii="Times New Roman" w:hAnsi="Times New Roman" w:cs="Times New Roman"/>
          <w:sz w:val="24"/>
          <w:szCs w:val="24"/>
        </w:rPr>
        <w:t>kulu</w:t>
      </w:r>
      <w:r w:rsidR="00655F5C" w:rsidRPr="002101A6">
        <w:rPr>
          <w:rFonts w:ascii="Times New Roman" w:hAnsi="Times New Roman" w:cs="Times New Roman"/>
          <w:sz w:val="24"/>
          <w:szCs w:val="24"/>
        </w:rPr>
        <w:t>si</w:t>
      </w:r>
      <w:r w:rsidRPr="002101A6">
        <w:rPr>
          <w:rFonts w:ascii="Times New Roman" w:hAnsi="Times New Roman" w:cs="Times New Roman"/>
          <w:sz w:val="24"/>
          <w:szCs w:val="24"/>
        </w:rPr>
        <w:t xml:space="preserve">d </w:t>
      </w:r>
      <w:r w:rsidR="00655F5C" w:rsidRPr="002101A6">
        <w:rPr>
          <w:rFonts w:ascii="Times New Roman" w:hAnsi="Times New Roman" w:cs="Times New Roman"/>
          <w:sz w:val="24"/>
          <w:szCs w:val="24"/>
        </w:rPr>
        <w:t xml:space="preserve">ega </w:t>
      </w:r>
      <w:commentRangeStart w:id="46"/>
      <w:r w:rsidRPr="002101A6">
        <w:rPr>
          <w:rFonts w:ascii="Times New Roman" w:hAnsi="Times New Roman" w:cs="Times New Roman"/>
          <w:sz w:val="24"/>
          <w:szCs w:val="24"/>
        </w:rPr>
        <w:t>tulu</w:t>
      </w:r>
      <w:r w:rsidR="00655F5C" w:rsidRPr="002101A6">
        <w:rPr>
          <w:rFonts w:ascii="Times New Roman" w:hAnsi="Times New Roman" w:cs="Times New Roman"/>
          <w:sz w:val="24"/>
          <w:szCs w:val="24"/>
        </w:rPr>
        <w:t>si</w:t>
      </w:r>
      <w:r w:rsidRPr="002101A6">
        <w:rPr>
          <w:rFonts w:ascii="Times New Roman" w:hAnsi="Times New Roman" w:cs="Times New Roman"/>
          <w:sz w:val="24"/>
          <w:szCs w:val="24"/>
        </w:rPr>
        <w:t>d</w:t>
      </w:r>
      <w:commentRangeEnd w:id="46"/>
      <w:r w:rsidR="00B04981">
        <w:rPr>
          <w:rStyle w:val="Kommentaariviide"/>
        </w:rPr>
        <w:commentReference w:id="46"/>
      </w:r>
      <w:r w:rsidR="00655F5C" w:rsidRPr="002101A6">
        <w:rPr>
          <w:rFonts w:ascii="Times New Roman" w:hAnsi="Times New Roman" w:cs="Times New Roman"/>
          <w:sz w:val="24"/>
          <w:szCs w:val="24"/>
        </w:rPr>
        <w:t>.</w:t>
      </w:r>
    </w:p>
    <w:p w14:paraId="5DD4CE18" w14:textId="1FA35618" w:rsidR="0011299B" w:rsidRPr="007133DC" w:rsidRDefault="0011299B" w:rsidP="00CE7736">
      <w:pPr>
        <w:pStyle w:val="Pealkiri1"/>
        <w:numPr>
          <w:ilvl w:val="0"/>
          <w:numId w:val="9"/>
        </w:numPr>
        <w:rPr>
          <w:rFonts w:ascii="Times New Roman" w:hAnsi="Times New Roman" w:cs="Times New Roman"/>
          <w:b/>
          <w:bCs/>
          <w:color w:val="auto"/>
          <w:sz w:val="24"/>
          <w:szCs w:val="24"/>
        </w:rPr>
      </w:pPr>
      <w:bookmarkStart w:id="47" w:name="_Toc197356588"/>
      <w:r w:rsidRPr="0976E635">
        <w:rPr>
          <w:rFonts w:ascii="Times New Roman" w:hAnsi="Times New Roman" w:cs="Times New Roman"/>
          <w:b/>
          <w:bCs/>
          <w:color w:val="auto"/>
          <w:sz w:val="24"/>
          <w:szCs w:val="24"/>
        </w:rPr>
        <w:t>Rakendusaktid</w:t>
      </w:r>
      <w:bookmarkEnd w:id="47"/>
    </w:p>
    <w:p w14:paraId="0A7938E9" w14:textId="24FEFBE8" w:rsidR="6C8157BE" w:rsidRPr="007133DC" w:rsidRDefault="6C8157BE" w:rsidP="6C8157BE">
      <w:pPr>
        <w:rPr>
          <w:sz w:val="24"/>
          <w:szCs w:val="24"/>
        </w:rPr>
      </w:pPr>
    </w:p>
    <w:p w14:paraId="755527F1" w14:textId="76C3D5A1" w:rsidR="003442FE" w:rsidRPr="002101A6" w:rsidRDefault="00FB0296" w:rsidP="00CE7736">
      <w:pPr>
        <w:pStyle w:val="Loendilik"/>
        <w:numPr>
          <w:ilvl w:val="1"/>
          <w:numId w:val="9"/>
        </w:numPr>
        <w:rPr>
          <w:rFonts w:ascii="Times New Roman" w:hAnsi="Times New Roman" w:cs="Times New Roman"/>
          <w:b/>
          <w:bCs/>
          <w:sz w:val="24"/>
          <w:szCs w:val="24"/>
        </w:rPr>
      </w:pPr>
      <w:r w:rsidRPr="002101A6">
        <w:rPr>
          <w:rFonts w:ascii="Times New Roman" w:hAnsi="Times New Roman" w:cs="Times New Roman"/>
          <w:b/>
          <w:bCs/>
          <w:sz w:val="24"/>
          <w:szCs w:val="24"/>
        </w:rPr>
        <w:t xml:space="preserve"> </w:t>
      </w:r>
      <w:r w:rsidR="003442FE" w:rsidRPr="002101A6">
        <w:rPr>
          <w:rFonts w:ascii="Times New Roman" w:hAnsi="Times New Roman" w:cs="Times New Roman"/>
          <w:b/>
          <w:bCs/>
          <w:sz w:val="24"/>
          <w:szCs w:val="24"/>
        </w:rPr>
        <w:t>Eelnõuga kavandatavad rakendusaktid</w:t>
      </w:r>
    </w:p>
    <w:p w14:paraId="3082F46F" w14:textId="35129B28" w:rsidR="003442FE" w:rsidRPr="002101A6" w:rsidRDefault="003442FE"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Eelnõu seadusena jõustumisel </w:t>
      </w:r>
      <w:r w:rsidR="00732943" w:rsidRPr="002101A6">
        <w:rPr>
          <w:rFonts w:ascii="Times New Roman" w:hAnsi="Times New Roman" w:cs="Times New Roman"/>
          <w:sz w:val="24"/>
          <w:szCs w:val="24"/>
        </w:rPr>
        <w:t>ei</w:t>
      </w:r>
      <w:r w:rsidRPr="002101A6">
        <w:rPr>
          <w:rFonts w:ascii="Times New Roman" w:hAnsi="Times New Roman" w:cs="Times New Roman"/>
          <w:sz w:val="24"/>
          <w:szCs w:val="24"/>
        </w:rPr>
        <w:t xml:space="preserve"> kehtesta</w:t>
      </w:r>
      <w:r w:rsidR="00732943" w:rsidRPr="002101A6">
        <w:rPr>
          <w:rFonts w:ascii="Times New Roman" w:hAnsi="Times New Roman" w:cs="Times New Roman"/>
          <w:sz w:val="24"/>
          <w:szCs w:val="24"/>
        </w:rPr>
        <w:t>t</w:t>
      </w:r>
      <w:r w:rsidRPr="002101A6">
        <w:rPr>
          <w:rFonts w:ascii="Times New Roman" w:hAnsi="Times New Roman" w:cs="Times New Roman"/>
          <w:sz w:val="24"/>
          <w:szCs w:val="24"/>
        </w:rPr>
        <w:t>a</w:t>
      </w:r>
      <w:r w:rsidR="00B74C29" w:rsidRPr="002101A6">
        <w:rPr>
          <w:rFonts w:ascii="Times New Roman" w:hAnsi="Times New Roman" w:cs="Times New Roman"/>
          <w:sz w:val="24"/>
          <w:szCs w:val="24"/>
        </w:rPr>
        <w:t xml:space="preserve"> uusi</w:t>
      </w:r>
      <w:r w:rsidRPr="002101A6">
        <w:rPr>
          <w:rFonts w:ascii="Times New Roman" w:hAnsi="Times New Roman" w:cs="Times New Roman"/>
          <w:sz w:val="24"/>
          <w:szCs w:val="24"/>
        </w:rPr>
        <w:t xml:space="preserve"> </w:t>
      </w:r>
      <w:r w:rsidR="00732943" w:rsidRPr="002101A6">
        <w:rPr>
          <w:rFonts w:ascii="Times New Roman" w:hAnsi="Times New Roman" w:cs="Times New Roman"/>
          <w:sz w:val="24"/>
          <w:szCs w:val="24"/>
        </w:rPr>
        <w:t>rakendusakte</w:t>
      </w:r>
      <w:r w:rsidRPr="002101A6">
        <w:rPr>
          <w:rFonts w:ascii="Times New Roman" w:hAnsi="Times New Roman" w:cs="Times New Roman"/>
          <w:sz w:val="24"/>
          <w:szCs w:val="24"/>
        </w:rPr>
        <w:t>.</w:t>
      </w:r>
    </w:p>
    <w:p w14:paraId="75900ED6" w14:textId="796EB59A" w:rsidR="00D27EFA" w:rsidRPr="002101A6" w:rsidRDefault="00FB0296" w:rsidP="00CE7736">
      <w:pPr>
        <w:pStyle w:val="Loendilik"/>
        <w:numPr>
          <w:ilvl w:val="1"/>
          <w:numId w:val="9"/>
        </w:numPr>
        <w:rPr>
          <w:rFonts w:ascii="Times New Roman" w:hAnsi="Times New Roman" w:cs="Times New Roman"/>
          <w:b/>
          <w:bCs/>
          <w:sz w:val="24"/>
          <w:szCs w:val="24"/>
        </w:rPr>
      </w:pPr>
      <w:r w:rsidRPr="002101A6">
        <w:rPr>
          <w:rFonts w:ascii="Times New Roman" w:hAnsi="Times New Roman" w:cs="Times New Roman"/>
          <w:b/>
          <w:bCs/>
          <w:sz w:val="24"/>
          <w:szCs w:val="24"/>
        </w:rPr>
        <w:t xml:space="preserve"> </w:t>
      </w:r>
      <w:r w:rsidR="00D27EFA" w:rsidRPr="002101A6">
        <w:rPr>
          <w:rFonts w:ascii="Times New Roman" w:hAnsi="Times New Roman" w:cs="Times New Roman"/>
          <w:b/>
          <w:bCs/>
          <w:sz w:val="24"/>
          <w:szCs w:val="24"/>
        </w:rPr>
        <w:t>Muudetavad rakendusaktid</w:t>
      </w:r>
    </w:p>
    <w:p w14:paraId="3C64D3DE" w14:textId="661D6DC0" w:rsidR="005A50E6" w:rsidRPr="002101A6" w:rsidRDefault="00881911" w:rsidP="00E1459A">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Eelnõu seadusena jõustumisel</w:t>
      </w:r>
      <w:r w:rsidR="005A50E6" w:rsidRPr="002101A6">
        <w:rPr>
          <w:rFonts w:ascii="Times New Roman" w:hAnsi="Times New Roman" w:cs="Times New Roman"/>
          <w:sz w:val="24"/>
          <w:szCs w:val="24"/>
        </w:rPr>
        <w:t xml:space="preserve"> tuleb muuta</w:t>
      </w:r>
      <w:r w:rsidRPr="002101A6">
        <w:rPr>
          <w:rFonts w:ascii="Times New Roman" w:hAnsi="Times New Roman" w:cs="Times New Roman"/>
          <w:sz w:val="24"/>
          <w:szCs w:val="24"/>
        </w:rPr>
        <w:t xml:space="preserve"> </w:t>
      </w:r>
      <w:r w:rsidR="008C452F" w:rsidRPr="002101A6">
        <w:rPr>
          <w:rFonts w:ascii="Times New Roman" w:hAnsi="Times New Roman" w:cs="Times New Roman"/>
          <w:sz w:val="24"/>
          <w:szCs w:val="24"/>
        </w:rPr>
        <w:t>järgmisi rakendusakte:</w:t>
      </w:r>
    </w:p>
    <w:p w14:paraId="09C4DBEE" w14:textId="45DFD515" w:rsidR="0078345B" w:rsidRPr="002101A6" w:rsidRDefault="44C2ED95"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1) </w:t>
      </w:r>
      <w:r w:rsidR="0078345B" w:rsidRPr="002101A6">
        <w:rPr>
          <w:rFonts w:ascii="Times New Roman" w:hAnsi="Times New Roman" w:cs="Times New Roman"/>
          <w:sz w:val="24"/>
          <w:szCs w:val="24"/>
        </w:rPr>
        <w:t xml:space="preserve">Rahandusministri </w:t>
      </w:r>
      <w:r w:rsidR="0097517F">
        <w:rPr>
          <w:rFonts w:ascii="Times New Roman" w:hAnsi="Times New Roman" w:cs="Times New Roman"/>
          <w:sz w:val="24"/>
          <w:szCs w:val="24"/>
        </w:rPr>
        <w:t>7</w:t>
      </w:r>
      <w:r w:rsidR="0078345B" w:rsidRPr="002101A6">
        <w:rPr>
          <w:rFonts w:ascii="Times New Roman" w:hAnsi="Times New Roman" w:cs="Times New Roman"/>
          <w:sz w:val="24"/>
          <w:szCs w:val="24"/>
        </w:rPr>
        <w:t>. juuli 2011</w:t>
      </w:r>
      <w:r w:rsidR="00054E16" w:rsidRPr="002101A6">
        <w:rPr>
          <w:rFonts w:ascii="Times New Roman" w:hAnsi="Times New Roman" w:cs="Times New Roman"/>
          <w:sz w:val="24"/>
          <w:szCs w:val="24"/>
        </w:rPr>
        <w:t>. a</w:t>
      </w:r>
      <w:r w:rsidR="0078345B" w:rsidRPr="002101A6">
        <w:rPr>
          <w:rFonts w:ascii="Times New Roman" w:hAnsi="Times New Roman" w:cs="Times New Roman"/>
          <w:sz w:val="24"/>
          <w:szCs w:val="24"/>
        </w:rPr>
        <w:t xml:space="preserve"> määrus nr </w:t>
      </w:r>
      <w:r w:rsidR="00DA534D">
        <w:rPr>
          <w:rFonts w:ascii="Times New Roman" w:hAnsi="Times New Roman" w:cs="Times New Roman"/>
          <w:sz w:val="24"/>
          <w:szCs w:val="24"/>
        </w:rPr>
        <w:t>35</w:t>
      </w:r>
      <w:r w:rsidR="0078345B" w:rsidRPr="002101A6">
        <w:rPr>
          <w:rFonts w:ascii="Times New Roman" w:hAnsi="Times New Roman" w:cs="Times New Roman"/>
          <w:sz w:val="24"/>
          <w:szCs w:val="24"/>
        </w:rPr>
        <w:t xml:space="preserve"> „</w:t>
      </w:r>
      <w:r w:rsidR="72D1100C" w:rsidRPr="002101A6">
        <w:rPr>
          <w:rFonts w:ascii="Times New Roman" w:hAnsi="Times New Roman" w:cs="Times New Roman"/>
          <w:sz w:val="24"/>
          <w:szCs w:val="24"/>
        </w:rPr>
        <w:t>Vandeaudiitori või tunnustatud siseaudiitori juhendamisel praktiseerimise ning kutsealal tegutsemise tõendamise kord”</w:t>
      </w:r>
      <w:r w:rsidR="002C3F88">
        <w:rPr>
          <w:rFonts w:ascii="Times New Roman" w:hAnsi="Times New Roman" w:cs="Times New Roman"/>
          <w:sz w:val="24"/>
          <w:szCs w:val="24"/>
        </w:rPr>
        <w:t>;</w:t>
      </w:r>
    </w:p>
    <w:p w14:paraId="4181A622" w14:textId="36FE56F4" w:rsidR="19C4E152" w:rsidRPr="002101A6" w:rsidRDefault="19C4E152"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2) Rahandusministri 15. juuli 2011</w:t>
      </w:r>
      <w:r w:rsidR="00054E16" w:rsidRPr="002101A6">
        <w:rPr>
          <w:rFonts w:ascii="Times New Roman" w:hAnsi="Times New Roman" w:cs="Times New Roman"/>
          <w:sz w:val="24"/>
          <w:szCs w:val="24"/>
        </w:rPr>
        <w:t>. a</w:t>
      </w:r>
      <w:r w:rsidRPr="002101A6">
        <w:rPr>
          <w:rFonts w:ascii="Times New Roman" w:hAnsi="Times New Roman" w:cs="Times New Roman"/>
          <w:sz w:val="24"/>
          <w:szCs w:val="24"/>
        </w:rPr>
        <w:t xml:space="preserve"> määrus nr 39 „Kutseeksami kord“</w:t>
      </w:r>
      <w:r w:rsidR="002C3F88">
        <w:rPr>
          <w:rFonts w:ascii="Times New Roman" w:hAnsi="Times New Roman" w:cs="Times New Roman"/>
          <w:sz w:val="24"/>
          <w:szCs w:val="24"/>
        </w:rPr>
        <w:t>;</w:t>
      </w:r>
      <w:r w:rsidRPr="002101A6">
        <w:rPr>
          <w:rFonts w:ascii="Times New Roman" w:hAnsi="Times New Roman" w:cs="Times New Roman"/>
          <w:sz w:val="24"/>
          <w:szCs w:val="24"/>
        </w:rPr>
        <w:t xml:space="preserve">  </w:t>
      </w:r>
    </w:p>
    <w:p w14:paraId="58DD406A" w14:textId="6D605AFA" w:rsidR="48ACED3D" w:rsidRPr="002101A6" w:rsidRDefault="48ACED3D" w:rsidP="6C8157BE">
      <w:pPr>
        <w:pStyle w:val="Loendilik"/>
        <w:spacing w:before="120" w:after="120" w:line="240" w:lineRule="auto"/>
        <w:ind w:left="357" w:hanging="357"/>
        <w:jc w:val="both"/>
        <w:rPr>
          <w:rFonts w:ascii="Times New Roman" w:hAnsi="Times New Roman" w:cs="Times New Roman"/>
          <w:sz w:val="24"/>
          <w:szCs w:val="24"/>
        </w:rPr>
      </w:pPr>
      <w:r w:rsidRPr="002101A6">
        <w:rPr>
          <w:rFonts w:ascii="Times New Roman" w:hAnsi="Times New Roman" w:cs="Times New Roman"/>
          <w:sz w:val="24"/>
          <w:szCs w:val="24"/>
        </w:rPr>
        <w:t xml:space="preserve">3) </w:t>
      </w:r>
      <w:r w:rsidR="00015D40" w:rsidRPr="002101A6">
        <w:rPr>
          <w:rFonts w:ascii="Times New Roman" w:hAnsi="Times New Roman" w:cs="Times New Roman"/>
          <w:sz w:val="24"/>
          <w:szCs w:val="24"/>
        </w:rPr>
        <w:t xml:space="preserve">Rahandusministri </w:t>
      </w:r>
      <w:r w:rsidR="00732943" w:rsidRPr="002101A6">
        <w:rPr>
          <w:rFonts w:ascii="Times New Roman" w:hAnsi="Times New Roman" w:cs="Times New Roman"/>
          <w:sz w:val="24"/>
          <w:szCs w:val="24"/>
        </w:rPr>
        <w:t>1</w:t>
      </w:r>
      <w:r w:rsidR="00C95BA7">
        <w:rPr>
          <w:rFonts w:ascii="Times New Roman" w:hAnsi="Times New Roman" w:cs="Times New Roman"/>
          <w:sz w:val="24"/>
          <w:szCs w:val="24"/>
        </w:rPr>
        <w:t>5</w:t>
      </w:r>
      <w:r w:rsidR="00015D40" w:rsidRPr="002101A6">
        <w:rPr>
          <w:rFonts w:ascii="Times New Roman" w:hAnsi="Times New Roman" w:cs="Times New Roman"/>
          <w:sz w:val="24"/>
          <w:szCs w:val="24"/>
        </w:rPr>
        <w:t>. juuli 201</w:t>
      </w:r>
      <w:r w:rsidR="00732943" w:rsidRPr="002101A6">
        <w:rPr>
          <w:rFonts w:ascii="Times New Roman" w:hAnsi="Times New Roman" w:cs="Times New Roman"/>
          <w:sz w:val="24"/>
          <w:szCs w:val="24"/>
        </w:rPr>
        <w:t>9</w:t>
      </w:r>
      <w:r w:rsidR="00054E16" w:rsidRPr="002101A6">
        <w:rPr>
          <w:rFonts w:ascii="Times New Roman" w:hAnsi="Times New Roman" w:cs="Times New Roman"/>
          <w:sz w:val="24"/>
          <w:szCs w:val="24"/>
        </w:rPr>
        <w:t>. a</w:t>
      </w:r>
      <w:r w:rsidR="00015D40" w:rsidRPr="002101A6">
        <w:rPr>
          <w:rFonts w:ascii="Times New Roman" w:hAnsi="Times New Roman" w:cs="Times New Roman"/>
          <w:sz w:val="24"/>
          <w:szCs w:val="24"/>
        </w:rPr>
        <w:t xml:space="preserve"> määrus</w:t>
      </w:r>
      <w:r w:rsidR="610FA8C3" w:rsidRPr="002101A6">
        <w:rPr>
          <w:rFonts w:ascii="Times New Roman" w:hAnsi="Times New Roman" w:cs="Times New Roman"/>
          <w:sz w:val="24"/>
          <w:szCs w:val="24"/>
        </w:rPr>
        <w:t>t</w:t>
      </w:r>
      <w:r w:rsidR="00015D40" w:rsidRPr="002101A6">
        <w:rPr>
          <w:rFonts w:ascii="Times New Roman" w:hAnsi="Times New Roman" w:cs="Times New Roman"/>
          <w:sz w:val="24"/>
          <w:szCs w:val="24"/>
        </w:rPr>
        <w:t xml:space="preserve"> nr </w:t>
      </w:r>
      <w:r w:rsidR="00C95BA7">
        <w:rPr>
          <w:rFonts w:ascii="Times New Roman" w:hAnsi="Times New Roman" w:cs="Times New Roman"/>
          <w:sz w:val="24"/>
          <w:szCs w:val="24"/>
        </w:rPr>
        <w:t>35</w:t>
      </w:r>
      <w:r w:rsidR="00015D40" w:rsidRPr="002101A6">
        <w:rPr>
          <w:rFonts w:ascii="Times New Roman" w:hAnsi="Times New Roman" w:cs="Times New Roman"/>
          <w:sz w:val="24"/>
          <w:szCs w:val="24"/>
        </w:rPr>
        <w:t xml:space="preserve"> „</w:t>
      </w:r>
      <w:r w:rsidR="310C12BD" w:rsidRPr="002101A6">
        <w:rPr>
          <w:rFonts w:ascii="Times New Roman" w:hAnsi="Times New Roman" w:cs="Times New Roman"/>
          <w:sz w:val="24"/>
          <w:szCs w:val="24"/>
        </w:rPr>
        <w:t>Arvestusala eksperdi kutseeksami programm</w:t>
      </w:r>
      <w:r w:rsidR="00015D40" w:rsidRPr="002101A6">
        <w:rPr>
          <w:rFonts w:ascii="Times New Roman" w:hAnsi="Times New Roman" w:cs="Times New Roman"/>
          <w:sz w:val="24"/>
          <w:szCs w:val="24"/>
        </w:rPr>
        <w:t>“</w:t>
      </w:r>
      <w:r w:rsidR="6873F29B" w:rsidRPr="002101A6">
        <w:rPr>
          <w:rFonts w:ascii="Times New Roman" w:hAnsi="Times New Roman" w:cs="Times New Roman"/>
          <w:sz w:val="24"/>
          <w:szCs w:val="24"/>
        </w:rPr>
        <w:t>.</w:t>
      </w:r>
    </w:p>
    <w:p w14:paraId="745906BF" w14:textId="53699915" w:rsidR="6C8157BE" w:rsidRPr="002101A6" w:rsidRDefault="6C8157BE" w:rsidP="6C8157BE">
      <w:pPr>
        <w:pStyle w:val="Loendilik"/>
        <w:spacing w:before="120" w:after="120" w:line="240" w:lineRule="auto"/>
        <w:ind w:left="357" w:hanging="357"/>
        <w:jc w:val="both"/>
        <w:rPr>
          <w:rFonts w:ascii="Times New Roman" w:hAnsi="Times New Roman" w:cs="Times New Roman"/>
          <w:sz w:val="24"/>
          <w:szCs w:val="24"/>
        </w:rPr>
      </w:pPr>
    </w:p>
    <w:p w14:paraId="7FF51013" w14:textId="0615F794" w:rsidR="00881911" w:rsidRPr="002101A6" w:rsidRDefault="00FB0296" w:rsidP="00CE7736">
      <w:pPr>
        <w:pStyle w:val="Loendilik"/>
        <w:numPr>
          <w:ilvl w:val="1"/>
          <w:numId w:val="9"/>
        </w:numPr>
        <w:rPr>
          <w:rFonts w:ascii="Times New Roman" w:hAnsi="Times New Roman" w:cs="Times New Roman"/>
          <w:b/>
          <w:bCs/>
          <w:sz w:val="24"/>
          <w:szCs w:val="24"/>
        </w:rPr>
      </w:pPr>
      <w:r w:rsidRPr="002101A6">
        <w:rPr>
          <w:rFonts w:ascii="Times New Roman" w:hAnsi="Times New Roman" w:cs="Times New Roman"/>
          <w:b/>
          <w:bCs/>
          <w:sz w:val="24"/>
          <w:szCs w:val="24"/>
        </w:rPr>
        <w:t xml:space="preserve"> </w:t>
      </w:r>
      <w:commentRangeStart w:id="48"/>
      <w:r w:rsidR="00881911" w:rsidRPr="002101A6">
        <w:rPr>
          <w:rFonts w:ascii="Times New Roman" w:hAnsi="Times New Roman" w:cs="Times New Roman"/>
          <w:b/>
          <w:bCs/>
          <w:sz w:val="24"/>
          <w:szCs w:val="24"/>
        </w:rPr>
        <w:t xml:space="preserve">Kehtetuks </w:t>
      </w:r>
      <w:del w:id="49" w:author="Katariina Kärsten - JUSTDIGI" w:date="2025-07-21T10:38:00Z" w16du:dateUtc="2025-07-21T07:38:00Z">
        <w:r w:rsidR="00FA7E04" w:rsidRPr="002101A6" w:rsidDel="00610208">
          <w:rPr>
            <w:rFonts w:ascii="Times New Roman" w:hAnsi="Times New Roman" w:cs="Times New Roman"/>
            <w:b/>
            <w:bCs/>
            <w:sz w:val="24"/>
            <w:szCs w:val="24"/>
          </w:rPr>
          <w:delText xml:space="preserve">tunnistatavad </w:delText>
        </w:r>
      </w:del>
      <w:commentRangeEnd w:id="48"/>
      <w:ins w:id="50" w:author="Katariina Kärsten - JUSTDIGI" w:date="2025-07-21T10:38:00Z" w16du:dateUtc="2025-07-21T07:38:00Z">
        <w:r w:rsidR="00610208">
          <w:rPr>
            <w:rFonts w:ascii="Times New Roman" w:hAnsi="Times New Roman" w:cs="Times New Roman"/>
            <w:b/>
            <w:bCs/>
            <w:sz w:val="24"/>
            <w:szCs w:val="24"/>
          </w:rPr>
          <w:t>muutuvad</w:t>
        </w:r>
        <w:r w:rsidR="00610208" w:rsidRPr="002101A6">
          <w:rPr>
            <w:rFonts w:ascii="Times New Roman" w:hAnsi="Times New Roman" w:cs="Times New Roman"/>
            <w:b/>
            <w:bCs/>
            <w:sz w:val="24"/>
            <w:szCs w:val="24"/>
          </w:rPr>
          <w:t xml:space="preserve"> </w:t>
        </w:r>
      </w:ins>
      <w:r w:rsidR="006E44D6">
        <w:rPr>
          <w:rStyle w:val="Kommentaariviide"/>
        </w:rPr>
        <w:commentReference w:id="48"/>
      </w:r>
      <w:r w:rsidR="00881911" w:rsidRPr="002101A6">
        <w:rPr>
          <w:rFonts w:ascii="Times New Roman" w:hAnsi="Times New Roman" w:cs="Times New Roman"/>
          <w:b/>
          <w:bCs/>
          <w:sz w:val="24"/>
          <w:szCs w:val="24"/>
        </w:rPr>
        <w:t>rakendusaktid</w:t>
      </w:r>
    </w:p>
    <w:p w14:paraId="77375B76" w14:textId="25CEFF6B" w:rsidR="008C452F" w:rsidRPr="002101A6" w:rsidRDefault="00737A7E" w:rsidP="0078345B">
      <w:pPr>
        <w:spacing w:before="120" w:after="120" w:line="240" w:lineRule="auto"/>
        <w:jc w:val="both"/>
        <w:rPr>
          <w:rFonts w:ascii="Times New Roman" w:hAnsi="Times New Roman" w:cs="Times New Roman"/>
          <w:sz w:val="24"/>
          <w:szCs w:val="24"/>
        </w:rPr>
      </w:pPr>
      <w:bookmarkStart w:id="51" w:name="_Hlk157678309"/>
      <w:proofErr w:type="spellStart"/>
      <w:r>
        <w:rPr>
          <w:rFonts w:ascii="Times New Roman" w:hAnsi="Times New Roman" w:cs="Times New Roman"/>
          <w:sz w:val="24"/>
          <w:szCs w:val="24"/>
        </w:rPr>
        <w:t>AudS</w:t>
      </w:r>
      <w:proofErr w:type="spellEnd"/>
      <w:r>
        <w:rPr>
          <w:rFonts w:ascii="Times New Roman" w:hAnsi="Times New Roman" w:cs="Times New Roman"/>
          <w:sz w:val="24"/>
          <w:szCs w:val="24"/>
        </w:rPr>
        <w:t xml:space="preserve"> </w:t>
      </w:r>
      <w:commentRangeStart w:id="52"/>
      <w:r>
        <w:rPr>
          <w:rFonts w:ascii="Times New Roman" w:hAnsi="Times New Roman" w:cs="Times New Roman"/>
          <w:sz w:val="24"/>
          <w:szCs w:val="24"/>
        </w:rPr>
        <w:t xml:space="preserve">§ </w:t>
      </w:r>
      <w:r w:rsidR="001A7FBE">
        <w:rPr>
          <w:rFonts w:ascii="Times New Roman" w:hAnsi="Times New Roman" w:cs="Times New Roman"/>
          <w:sz w:val="24"/>
          <w:szCs w:val="24"/>
        </w:rPr>
        <w:t>36 lõike</w:t>
      </w:r>
      <w:r w:rsidR="00475066">
        <w:rPr>
          <w:rFonts w:ascii="Times New Roman" w:hAnsi="Times New Roman" w:cs="Times New Roman"/>
          <w:sz w:val="24"/>
          <w:szCs w:val="24"/>
        </w:rPr>
        <w:t xml:space="preserve">s 3 </w:t>
      </w:r>
      <w:commentRangeEnd w:id="52"/>
      <w:r w:rsidR="001B698A">
        <w:rPr>
          <w:rStyle w:val="Kommentaariviide"/>
        </w:rPr>
        <w:commentReference w:id="52"/>
      </w:r>
      <w:r w:rsidR="00475066">
        <w:rPr>
          <w:rFonts w:ascii="Times New Roman" w:hAnsi="Times New Roman" w:cs="Times New Roman"/>
          <w:sz w:val="24"/>
          <w:szCs w:val="24"/>
        </w:rPr>
        <w:t>ja § 159 lõikes 5 ning VVS §-</w:t>
      </w:r>
      <w:proofErr w:type="spellStart"/>
      <w:r w:rsidR="00475066">
        <w:rPr>
          <w:rFonts w:ascii="Times New Roman" w:hAnsi="Times New Roman" w:cs="Times New Roman"/>
          <w:sz w:val="24"/>
          <w:szCs w:val="24"/>
        </w:rPr>
        <w:t>is</w:t>
      </w:r>
      <w:proofErr w:type="spellEnd"/>
      <w:r w:rsidR="00475066">
        <w:rPr>
          <w:rFonts w:ascii="Times New Roman" w:hAnsi="Times New Roman" w:cs="Times New Roman"/>
          <w:sz w:val="24"/>
          <w:szCs w:val="24"/>
        </w:rPr>
        <w:t xml:space="preserve"> </w:t>
      </w:r>
      <w:r w:rsidR="003C2AD8">
        <w:rPr>
          <w:rFonts w:ascii="Times New Roman" w:hAnsi="Times New Roman" w:cs="Times New Roman"/>
          <w:sz w:val="24"/>
          <w:szCs w:val="24"/>
        </w:rPr>
        <w:t>92</w:t>
      </w:r>
      <w:r w:rsidR="009E766D">
        <w:rPr>
          <w:rFonts w:ascii="Times New Roman" w:hAnsi="Times New Roman" w:cs="Times New Roman"/>
          <w:sz w:val="24"/>
          <w:szCs w:val="24"/>
          <w:vertAlign w:val="superscript"/>
        </w:rPr>
        <w:t>2</w:t>
      </w:r>
      <w:r w:rsidR="003C2AD8">
        <w:rPr>
          <w:rFonts w:ascii="Times New Roman" w:hAnsi="Times New Roman" w:cs="Times New Roman"/>
          <w:sz w:val="24"/>
          <w:szCs w:val="24"/>
        </w:rPr>
        <w:t xml:space="preserve"> </w:t>
      </w:r>
      <w:r w:rsidR="009E766D">
        <w:rPr>
          <w:rFonts w:ascii="Times New Roman" w:hAnsi="Times New Roman" w:cs="Times New Roman"/>
          <w:sz w:val="24"/>
          <w:szCs w:val="24"/>
        </w:rPr>
        <w:t xml:space="preserve">lõikes 2 sisalduvate volitusnormide kehtetuks tunnistamise tõttu </w:t>
      </w:r>
      <w:commentRangeStart w:id="53"/>
      <w:del w:id="54" w:author="Katariina Kärsten - JUSTDIGI" w:date="2025-07-21T10:35:00Z" w16du:dateUtc="2025-07-21T07:35:00Z">
        <w:r w:rsidR="009E766D" w:rsidDel="00301AC2">
          <w:rPr>
            <w:rFonts w:ascii="Times New Roman" w:hAnsi="Times New Roman" w:cs="Times New Roman"/>
            <w:sz w:val="24"/>
            <w:szCs w:val="24"/>
          </w:rPr>
          <w:delText>tuleb e</w:delText>
        </w:r>
        <w:r w:rsidR="00E1459A" w:rsidRPr="002101A6" w:rsidDel="00301AC2">
          <w:rPr>
            <w:rFonts w:ascii="Times New Roman" w:hAnsi="Times New Roman" w:cs="Times New Roman"/>
            <w:sz w:val="24"/>
            <w:szCs w:val="24"/>
          </w:rPr>
          <w:delText>elnõu seadusena jõustumisel tunnistada</w:delText>
        </w:r>
      </w:del>
      <w:ins w:id="55" w:author="Katariina Kärsten - JUSTDIGI" w:date="2025-07-21T10:35:00Z" w16du:dateUtc="2025-07-21T07:35:00Z">
        <w:r w:rsidR="00301AC2">
          <w:rPr>
            <w:rFonts w:ascii="Times New Roman" w:hAnsi="Times New Roman" w:cs="Times New Roman"/>
            <w:sz w:val="24"/>
            <w:szCs w:val="24"/>
          </w:rPr>
          <w:t>muutuvad</w:t>
        </w:r>
      </w:ins>
      <w:r w:rsidR="00E1459A" w:rsidRPr="002101A6">
        <w:rPr>
          <w:rFonts w:ascii="Times New Roman" w:hAnsi="Times New Roman" w:cs="Times New Roman"/>
          <w:sz w:val="24"/>
          <w:szCs w:val="24"/>
        </w:rPr>
        <w:t xml:space="preserve"> </w:t>
      </w:r>
      <w:commentRangeEnd w:id="53"/>
      <w:r w:rsidR="00610208">
        <w:rPr>
          <w:rStyle w:val="Kommentaariviide"/>
        </w:rPr>
        <w:commentReference w:id="53"/>
      </w:r>
      <w:r w:rsidR="00E1459A" w:rsidRPr="002101A6">
        <w:rPr>
          <w:rFonts w:ascii="Times New Roman" w:hAnsi="Times New Roman" w:cs="Times New Roman"/>
          <w:sz w:val="24"/>
          <w:szCs w:val="24"/>
        </w:rPr>
        <w:t>kehtetuks</w:t>
      </w:r>
      <w:r w:rsidR="008C452F" w:rsidRPr="002101A6">
        <w:rPr>
          <w:rFonts w:ascii="Times New Roman" w:hAnsi="Times New Roman" w:cs="Times New Roman"/>
          <w:sz w:val="24"/>
          <w:szCs w:val="24"/>
        </w:rPr>
        <w:t xml:space="preserve"> järgmised rakendusaktid:</w:t>
      </w:r>
      <w:bookmarkEnd w:id="51"/>
    </w:p>
    <w:p w14:paraId="76393C68" w14:textId="5B3374DF" w:rsidR="008C452F" w:rsidRPr="002101A6" w:rsidRDefault="40700D2D"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1) </w:t>
      </w:r>
      <w:r w:rsidR="008C452F" w:rsidRPr="002101A6">
        <w:rPr>
          <w:rFonts w:ascii="Times New Roman" w:hAnsi="Times New Roman" w:cs="Times New Roman"/>
          <w:sz w:val="24"/>
          <w:szCs w:val="24"/>
        </w:rPr>
        <w:t xml:space="preserve">Rahandusministri 8. juuli 2011. a määrus nr 37 „Kutseeksami siseaudiitori </w:t>
      </w:r>
      <w:proofErr w:type="spellStart"/>
      <w:r w:rsidR="008C452F" w:rsidRPr="002101A6">
        <w:rPr>
          <w:rFonts w:ascii="Times New Roman" w:hAnsi="Times New Roman" w:cs="Times New Roman"/>
          <w:sz w:val="24"/>
          <w:szCs w:val="24"/>
        </w:rPr>
        <w:t>eriosa</w:t>
      </w:r>
      <w:proofErr w:type="spellEnd"/>
      <w:r w:rsidR="008C452F" w:rsidRPr="002101A6">
        <w:rPr>
          <w:rFonts w:ascii="Times New Roman" w:hAnsi="Times New Roman" w:cs="Times New Roman"/>
          <w:sz w:val="24"/>
          <w:szCs w:val="24"/>
        </w:rPr>
        <w:t xml:space="preserve"> alamosaga sarnase eksami tulemuse ja välisriigis omandatud siseaudiitori kutsetegevuse kvalifikatsiooni hindamise kriteeriumid“</w:t>
      </w:r>
      <w:r w:rsidR="153B0C0A" w:rsidRPr="002101A6">
        <w:rPr>
          <w:rFonts w:ascii="Times New Roman" w:hAnsi="Times New Roman" w:cs="Times New Roman"/>
          <w:sz w:val="24"/>
          <w:szCs w:val="24"/>
        </w:rPr>
        <w:t>;</w:t>
      </w:r>
    </w:p>
    <w:p w14:paraId="551D35FF" w14:textId="565F0A3D" w:rsidR="008C452F" w:rsidRPr="002101A6" w:rsidRDefault="1BCE3AD5"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2) </w:t>
      </w:r>
      <w:r w:rsidR="008C452F" w:rsidRPr="002101A6">
        <w:rPr>
          <w:rFonts w:ascii="Times New Roman" w:hAnsi="Times New Roman" w:cs="Times New Roman"/>
          <w:sz w:val="24"/>
          <w:szCs w:val="24"/>
        </w:rPr>
        <w:t>Rahandusministri 8. juuli 2011. a määrus nr 38 „Siseaudiitori tegevusaruande vormi ning selle koostamise ja esitamise korra kehtestamine“</w:t>
      </w:r>
      <w:r w:rsidR="48A23895" w:rsidRPr="002101A6">
        <w:rPr>
          <w:rFonts w:ascii="Times New Roman" w:hAnsi="Times New Roman" w:cs="Times New Roman"/>
          <w:sz w:val="24"/>
          <w:szCs w:val="24"/>
        </w:rPr>
        <w:t>;</w:t>
      </w:r>
    </w:p>
    <w:p w14:paraId="5B1FC5E0" w14:textId="27AD86F1" w:rsidR="1B76971A" w:rsidRPr="002101A6" w:rsidRDefault="1B76971A" w:rsidP="6C8157BE">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 xml:space="preserve">3) </w:t>
      </w:r>
      <w:r w:rsidR="278E5C22" w:rsidRPr="002101A6">
        <w:rPr>
          <w:rFonts w:ascii="Times New Roman" w:hAnsi="Times New Roman" w:cs="Times New Roman"/>
          <w:sz w:val="24"/>
          <w:szCs w:val="24"/>
        </w:rPr>
        <w:t>Vabariigi Valitsuse 4.</w:t>
      </w:r>
      <w:r w:rsidR="00054E16" w:rsidRPr="002101A6">
        <w:rPr>
          <w:rFonts w:ascii="Times New Roman" w:hAnsi="Times New Roman" w:cs="Times New Roman"/>
          <w:sz w:val="24"/>
          <w:szCs w:val="24"/>
        </w:rPr>
        <w:t xml:space="preserve"> oktoobri </w:t>
      </w:r>
      <w:r w:rsidR="278E5C22" w:rsidRPr="002101A6">
        <w:rPr>
          <w:rFonts w:ascii="Times New Roman" w:hAnsi="Times New Roman" w:cs="Times New Roman"/>
          <w:sz w:val="24"/>
          <w:szCs w:val="24"/>
        </w:rPr>
        <w:t>2012</w:t>
      </w:r>
      <w:r w:rsidR="00054E16" w:rsidRPr="002101A6">
        <w:rPr>
          <w:rFonts w:ascii="Times New Roman" w:hAnsi="Times New Roman" w:cs="Times New Roman"/>
          <w:sz w:val="24"/>
          <w:szCs w:val="24"/>
        </w:rPr>
        <w:t>. a</w:t>
      </w:r>
      <w:r w:rsidR="278E5C22" w:rsidRPr="002101A6">
        <w:rPr>
          <w:rFonts w:ascii="Times New Roman" w:hAnsi="Times New Roman" w:cs="Times New Roman"/>
          <w:sz w:val="24"/>
          <w:szCs w:val="24"/>
        </w:rPr>
        <w:t xml:space="preserve"> määrus nr 79 “Täidesaatva riigivõimu asutuse </w:t>
      </w:r>
      <w:proofErr w:type="spellStart"/>
      <w:r w:rsidR="278E5C22" w:rsidRPr="002101A6">
        <w:rPr>
          <w:rFonts w:ascii="Times New Roman" w:hAnsi="Times New Roman" w:cs="Times New Roman"/>
          <w:sz w:val="24"/>
          <w:szCs w:val="24"/>
        </w:rPr>
        <w:t>siseauditeerimise</w:t>
      </w:r>
      <w:proofErr w:type="spellEnd"/>
      <w:r w:rsidR="278E5C22" w:rsidRPr="002101A6">
        <w:rPr>
          <w:rFonts w:ascii="Times New Roman" w:hAnsi="Times New Roman" w:cs="Times New Roman"/>
          <w:sz w:val="24"/>
          <w:szCs w:val="24"/>
        </w:rPr>
        <w:t xml:space="preserve"> üldeeskiri”.  </w:t>
      </w:r>
    </w:p>
    <w:p w14:paraId="1AC5657B" w14:textId="77777777" w:rsidR="001B6D32" w:rsidRPr="007133DC" w:rsidRDefault="00EA3DE2" w:rsidP="00CE7736">
      <w:pPr>
        <w:pStyle w:val="Pealkiri1"/>
        <w:numPr>
          <w:ilvl w:val="0"/>
          <w:numId w:val="9"/>
        </w:numPr>
        <w:rPr>
          <w:rFonts w:ascii="Times New Roman" w:hAnsi="Times New Roman" w:cs="Times New Roman"/>
          <w:b/>
          <w:bCs/>
          <w:color w:val="auto"/>
          <w:sz w:val="24"/>
          <w:szCs w:val="24"/>
        </w:rPr>
      </w:pPr>
      <w:bookmarkStart w:id="56" w:name="_Toc152016203"/>
      <w:bookmarkStart w:id="57" w:name="_Toc197356589"/>
      <w:r w:rsidRPr="007133DC">
        <w:rPr>
          <w:rFonts w:ascii="Times New Roman" w:hAnsi="Times New Roman" w:cs="Times New Roman"/>
          <w:b/>
          <w:bCs/>
          <w:color w:val="auto"/>
          <w:sz w:val="24"/>
          <w:szCs w:val="24"/>
        </w:rPr>
        <w:t>Seaduse jõustumine</w:t>
      </w:r>
      <w:bookmarkEnd w:id="56"/>
      <w:bookmarkEnd w:id="57"/>
    </w:p>
    <w:p w14:paraId="6DABBD17" w14:textId="5A0A79D8" w:rsidR="002F0E78" w:rsidRPr="002101A6" w:rsidRDefault="001B6D32" w:rsidP="001B6D32">
      <w:pPr>
        <w:pStyle w:val="Pealkiri1"/>
        <w:rPr>
          <w:rFonts w:ascii="Times New Roman" w:hAnsi="Times New Roman" w:cs="Times New Roman"/>
          <w:color w:val="auto"/>
          <w:sz w:val="24"/>
          <w:szCs w:val="24"/>
        </w:rPr>
      </w:pPr>
      <w:r w:rsidRPr="002101A6">
        <w:rPr>
          <w:rFonts w:ascii="Times New Roman" w:hAnsi="Times New Roman" w:cs="Times New Roman"/>
          <w:color w:val="auto"/>
          <w:sz w:val="24"/>
          <w:szCs w:val="24"/>
        </w:rPr>
        <w:t xml:space="preserve">Eelnõukohane seadus on plaanitud jõustuma </w:t>
      </w:r>
      <w:commentRangeStart w:id="58"/>
      <w:r w:rsidRPr="002101A6">
        <w:rPr>
          <w:rFonts w:ascii="Times New Roman" w:hAnsi="Times New Roman" w:cs="Times New Roman"/>
          <w:color w:val="auto"/>
          <w:sz w:val="24"/>
          <w:szCs w:val="24"/>
        </w:rPr>
        <w:t>üldises korras</w:t>
      </w:r>
      <w:commentRangeEnd w:id="58"/>
      <w:r w:rsidR="00F054D1">
        <w:rPr>
          <w:rStyle w:val="Kommentaariviide"/>
          <w:rFonts w:asciiTheme="minorHAnsi" w:eastAsiaTheme="minorHAnsi" w:hAnsiTheme="minorHAnsi" w:cstheme="minorBidi"/>
          <w:color w:val="auto"/>
        </w:rPr>
        <w:commentReference w:id="58"/>
      </w:r>
      <w:r w:rsidRPr="002101A6">
        <w:rPr>
          <w:rFonts w:ascii="Times New Roman" w:hAnsi="Times New Roman" w:cs="Times New Roman"/>
          <w:color w:val="auto"/>
          <w:sz w:val="24"/>
          <w:szCs w:val="24"/>
        </w:rPr>
        <w:t>.</w:t>
      </w:r>
    </w:p>
    <w:p w14:paraId="05C558B6" w14:textId="398C9CCA" w:rsidR="006B0F82" w:rsidRPr="007133DC" w:rsidRDefault="00E1459A" w:rsidP="00CE7736">
      <w:pPr>
        <w:pStyle w:val="Pealkiri1"/>
        <w:numPr>
          <w:ilvl w:val="0"/>
          <w:numId w:val="9"/>
        </w:numPr>
        <w:rPr>
          <w:rFonts w:ascii="Times New Roman" w:hAnsi="Times New Roman" w:cs="Times New Roman"/>
          <w:b/>
          <w:bCs/>
          <w:color w:val="auto"/>
          <w:sz w:val="24"/>
          <w:szCs w:val="24"/>
        </w:rPr>
      </w:pPr>
      <w:bookmarkStart w:id="59" w:name="_Toc152016204"/>
      <w:r w:rsidRPr="007133DC">
        <w:rPr>
          <w:rFonts w:ascii="Times New Roman" w:hAnsi="Times New Roman" w:cs="Times New Roman"/>
          <w:b/>
          <w:bCs/>
          <w:color w:val="auto"/>
          <w:sz w:val="24"/>
          <w:szCs w:val="24"/>
        </w:rPr>
        <w:t xml:space="preserve"> </w:t>
      </w:r>
      <w:bookmarkStart w:id="60" w:name="_Toc197356590"/>
      <w:r w:rsidR="00904444" w:rsidRPr="007133DC">
        <w:rPr>
          <w:rFonts w:ascii="Times New Roman" w:hAnsi="Times New Roman" w:cs="Times New Roman"/>
          <w:b/>
          <w:bCs/>
          <w:color w:val="auto"/>
          <w:sz w:val="24"/>
          <w:szCs w:val="24"/>
        </w:rPr>
        <w:t>E</w:t>
      </w:r>
      <w:r w:rsidR="006B0F82" w:rsidRPr="007133DC">
        <w:rPr>
          <w:rFonts w:ascii="Times New Roman" w:hAnsi="Times New Roman" w:cs="Times New Roman"/>
          <w:b/>
          <w:bCs/>
          <w:color w:val="auto"/>
          <w:sz w:val="24"/>
          <w:szCs w:val="24"/>
        </w:rPr>
        <w:t>elnõu kooskõlastamine, huvirühmade kaasamine ja avalik konsultatsioon</w:t>
      </w:r>
      <w:bookmarkEnd w:id="59"/>
      <w:bookmarkEnd w:id="60"/>
    </w:p>
    <w:p w14:paraId="170A417C" w14:textId="6852A671" w:rsidR="00B02CB3" w:rsidRPr="002101A6" w:rsidRDefault="002079DB" w:rsidP="00382487">
      <w:pPr>
        <w:pBdr>
          <w:bottom w:val="single" w:sz="12" w:space="1" w:color="auto"/>
        </w:pBd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Eelnõu esitat</w:t>
      </w:r>
      <w:r w:rsidR="003500F0" w:rsidRPr="002101A6">
        <w:rPr>
          <w:rFonts w:ascii="Times New Roman" w:hAnsi="Times New Roman" w:cs="Times New Roman"/>
          <w:sz w:val="24"/>
          <w:szCs w:val="24"/>
        </w:rPr>
        <w:t>i</w:t>
      </w:r>
      <w:r w:rsidRPr="002101A6">
        <w:rPr>
          <w:rFonts w:ascii="Times New Roman" w:hAnsi="Times New Roman" w:cs="Times New Roman"/>
          <w:sz w:val="24"/>
          <w:szCs w:val="24"/>
        </w:rPr>
        <w:t xml:space="preserve"> kooskõlastamiseks eelnõude infosüsteemi (EIS) kaudu </w:t>
      </w:r>
      <w:r w:rsidR="002F0E78" w:rsidRPr="002101A6">
        <w:rPr>
          <w:rFonts w:ascii="Times New Roman" w:hAnsi="Times New Roman" w:cs="Times New Roman"/>
          <w:sz w:val="24"/>
          <w:szCs w:val="24"/>
        </w:rPr>
        <w:t xml:space="preserve">ministeeriumidele </w:t>
      </w:r>
      <w:r w:rsidRPr="002101A6">
        <w:rPr>
          <w:rFonts w:ascii="Times New Roman" w:hAnsi="Times New Roman" w:cs="Times New Roman"/>
          <w:sz w:val="24"/>
          <w:szCs w:val="24"/>
        </w:rPr>
        <w:t xml:space="preserve">ning arvamuse avaldamiseks järgmistele organisatsioonidele: </w:t>
      </w:r>
      <w:r w:rsidR="00382487" w:rsidRPr="002101A6">
        <w:rPr>
          <w:rFonts w:ascii="Times New Roman" w:hAnsi="Times New Roman" w:cs="Times New Roman"/>
          <w:sz w:val="24"/>
          <w:szCs w:val="24"/>
        </w:rPr>
        <w:t>Eesti Siseaudiitorite Ühing, Audiitorkogu, Riigikontroll, Eesti Kaubandus-Tööstuskoda</w:t>
      </w:r>
      <w:r w:rsidR="00B02CB3" w:rsidRPr="002101A6">
        <w:rPr>
          <w:rFonts w:ascii="Times New Roman" w:hAnsi="Times New Roman" w:cs="Times New Roman"/>
          <w:sz w:val="24"/>
          <w:szCs w:val="24"/>
        </w:rPr>
        <w:t xml:space="preserve">, </w:t>
      </w:r>
      <w:r w:rsidR="00382487" w:rsidRPr="002101A6">
        <w:rPr>
          <w:rFonts w:ascii="Times New Roman" w:hAnsi="Times New Roman" w:cs="Times New Roman"/>
          <w:sz w:val="24"/>
          <w:szCs w:val="24"/>
        </w:rPr>
        <w:t>Eesti Pangaliit MTÜ</w:t>
      </w:r>
      <w:r w:rsidR="00B02CB3" w:rsidRPr="002101A6">
        <w:rPr>
          <w:rFonts w:ascii="Times New Roman" w:hAnsi="Times New Roman" w:cs="Times New Roman"/>
          <w:sz w:val="24"/>
          <w:szCs w:val="24"/>
        </w:rPr>
        <w:t xml:space="preserve">, </w:t>
      </w:r>
      <w:r w:rsidR="00382487" w:rsidRPr="002101A6">
        <w:rPr>
          <w:rFonts w:ascii="Times New Roman" w:hAnsi="Times New Roman" w:cs="Times New Roman"/>
          <w:sz w:val="24"/>
          <w:szCs w:val="24"/>
        </w:rPr>
        <w:t>Eesti Kindlustusseltside Liit</w:t>
      </w:r>
      <w:r w:rsidR="00B02CB3" w:rsidRPr="002101A6">
        <w:rPr>
          <w:rFonts w:ascii="Times New Roman" w:hAnsi="Times New Roman" w:cs="Times New Roman"/>
          <w:sz w:val="24"/>
          <w:szCs w:val="24"/>
        </w:rPr>
        <w:t xml:space="preserve">, </w:t>
      </w:r>
      <w:r w:rsidR="00382487" w:rsidRPr="002101A6">
        <w:rPr>
          <w:rFonts w:ascii="Times New Roman" w:hAnsi="Times New Roman" w:cs="Times New Roman"/>
          <w:sz w:val="24"/>
          <w:szCs w:val="24"/>
        </w:rPr>
        <w:t>Eesti Maksumaksjate Liit</w:t>
      </w:r>
      <w:r w:rsidR="00B02CB3" w:rsidRPr="002101A6">
        <w:rPr>
          <w:rFonts w:ascii="Times New Roman" w:hAnsi="Times New Roman" w:cs="Times New Roman"/>
          <w:sz w:val="24"/>
          <w:szCs w:val="24"/>
        </w:rPr>
        <w:t xml:space="preserve">, </w:t>
      </w:r>
      <w:r w:rsidR="00382487" w:rsidRPr="002101A6">
        <w:rPr>
          <w:rFonts w:ascii="Times New Roman" w:hAnsi="Times New Roman" w:cs="Times New Roman"/>
          <w:sz w:val="24"/>
          <w:szCs w:val="24"/>
        </w:rPr>
        <w:t>Finantsinspektsioon</w:t>
      </w:r>
      <w:r w:rsidR="00B02CB3" w:rsidRPr="002101A6">
        <w:rPr>
          <w:rFonts w:ascii="Times New Roman" w:hAnsi="Times New Roman" w:cs="Times New Roman"/>
          <w:sz w:val="24"/>
          <w:szCs w:val="24"/>
        </w:rPr>
        <w:t xml:space="preserve">, </w:t>
      </w:r>
      <w:r w:rsidR="00382487" w:rsidRPr="002101A6">
        <w:rPr>
          <w:rFonts w:ascii="Times New Roman" w:hAnsi="Times New Roman" w:cs="Times New Roman"/>
          <w:sz w:val="24"/>
          <w:szCs w:val="24"/>
        </w:rPr>
        <w:t>Eesti Linnade ja Valdade Liit</w:t>
      </w:r>
      <w:r w:rsidR="00B02CB3" w:rsidRPr="002101A6">
        <w:rPr>
          <w:rFonts w:ascii="Times New Roman" w:hAnsi="Times New Roman" w:cs="Times New Roman"/>
          <w:sz w:val="24"/>
          <w:szCs w:val="24"/>
        </w:rPr>
        <w:t>.</w:t>
      </w:r>
    </w:p>
    <w:p w14:paraId="3657FD0C" w14:textId="45392849" w:rsidR="00B02CB3" w:rsidRPr="002101A6" w:rsidRDefault="003500F0" w:rsidP="6C8157BE">
      <w:pPr>
        <w:pBdr>
          <w:bottom w:val="single" w:sz="12" w:space="1" w:color="auto"/>
        </w:pBd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Eelnõule esitasid märkuseid</w:t>
      </w:r>
      <w:r w:rsidR="00B02CB3" w:rsidRPr="002101A6">
        <w:rPr>
          <w:rFonts w:ascii="Times New Roman" w:hAnsi="Times New Roman" w:cs="Times New Roman"/>
          <w:sz w:val="24"/>
          <w:szCs w:val="24"/>
        </w:rPr>
        <w:t xml:space="preserve"> Justiits- ja </w:t>
      </w:r>
      <w:r w:rsidR="3A51B7CD" w:rsidRPr="002101A6">
        <w:rPr>
          <w:rFonts w:ascii="Times New Roman" w:hAnsi="Times New Roman" w:cs="Times New Roman"/>
          <w:sz w:val="24"/>
          <w:szCs w:val="24"/>
        </w:rPr>
        <w:t>D</w:t>
      </w:r>
      <w:r w:rsidR="00B02CB3" w:rsidRPr="002101A6">
        <w:rPr>
          <w:rFonts w:ascii="Times New Roman" w:hAnsi="Times New Roman" w:cs="Times New Roman"/>
          <w:sz w:val="24"/>
          <w:szCs w:val="24"/>
        </w:rPr>
        <w:t>igiministeerium, Haridus- ja Teadusministeerium, Kultuuriministeerium, Sotsiaalministeerium, Välisministeerium, Kaitseministeerium, Regionaal- ja Põllumajandusministeerium, Kliimaministeerium, Majandus-ja Kommunikatsiooniministeerium ning Eesti Siseaudiitorite Ühing</w:t>
      </w:r>
      <w:r w:rsidR="5AAA1B76" w:rsidRPr="002101A6">
        <w:rPr>
          <w:rFonts w:ascii="Times New Roman" w:hAnsi="Times New Roman" w:cs="Times New Roman"/>
          <w:sz w:val="24"/>
          <w:szCs w:val="24"/>
        </w:rPr>
        <w:t xml:space="preserve"> </w:t>
      </w:r>
      <w:r w:rsidR="00B02CB3" w:rsidRPr="002101A6">
        <w:rPr>
          <w:rFonts w:ascii="Times New Roman" w:hAnsi="Times New Roman" w:cs="Times New Roman"/>
          <w:sz w:val="24"/>
          <w:szCs w:val="24"/>
        </w:rPr>
        <w:t>(vt märkuste tabelit).</w:t>
      </w:r>
    </w:p>
    <w:p w14:paraId="77DA8A38" w14:textId="77777777" w:rsidR="00B02CB3" w:rsidRPr="002101A6" w:rsidRDefault="00B02CB3" w:rsidP="0013574B">
      <w:pPr>
        <w:pBdr>
          <w:bottom w:val="single" w:sz="12" w:space="1" w:color="auto"/>
        </w:pBdr>
        <w:spacing w:before="120" w:after="120" w:line="240" w:lineRule="auto"/>
        <w:jc w:val="both"/>
        <w:rPr>
          <w:rFonts w:ascii="Times New Roman" w:hAnsi="Times New Roman" w:cs="Times New Roman"/>
          <w:sz w:val="24"/>
          <w:szCs w:val="24"/>
        </w:rPr>
      </w:pPr>
    </w:p>
    <w:p w14:paraId="4E8535D8" w14:textId="7D5F297A" w:rsidR="006855FB" w:rsidRPr="002101A6" w:rsidRDefault="006855FB"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Algatab Vabariigi Valitsus</w:t>
      </w:r>
      <w:r w:rsidR="00240996" w:rsidRPr="002101A6">
        <w:rPr>
          <w:rFonts w:ascii="Times New Roman" w:hAnsi="Times New Roman" w:cs="Times New Roman"/>
          <w:sz w:val="24"/>
          <w:szCs w:val="24"/>
        </w:rPr>
        <w:t xml:space="preserve">         202</w:t>
      </w:r>
      <w:r w:rsidR="00897578" w:rsidRPr="002101A6">
        <w:rPr>
          <w:rFonts w:ascii="Times New Roman" w:hAnsi="Times New Roman" w:cs="Times New Roman"/>
          <w:sz w:val="24"/>
          <w:szCs w:val="24"/>
        </w:rPr>
        <w:t>5</w:t>
      </w:r>
      <w:r w:rsidR="00240996" w:rsidRPr="002101A6">
        <w:rPr>
          <w:rFonts w:ascii="Times New Roman" w:hAnsi="Times New Roman" w:cs="Times New Roman"/>
          <w:sz w:val="24"/>
          <w:szCs w:val="24"/>
        </w:rPr>
        <w:t>.a</w:t>
      </w:r>
    </w:p>
    <w:p w14:paraId="2CB77E5D" w14:textId="77777777" w:rsidR="00240996" w:rsidRPr="002101A6" w:rsidRDefault="00240996" w:rsidP="0013574B">
      <w:pPr>
        <w:spacing w:before="120" w:after="120" w:line="240" w:lineRule="auto"/>
        <w:jc w:val="both"/>
        <w:rPr>
          <w:rFonts w:ascii="Times New Roman" w:hAnsi="Times New Roman" w:cs="Times New Roman"/>
          <w:sz w:val="24"/>
          <w:szCs w:val="24"/>
        </w:rPr>
      </w:pPr>
    </w:p>
    <w:p w14:paraId="31D68B09" w14:textId="77777777" w:rsidR="00240996" w:rsidRPr="002101A6" w:rsidRDefault="00240996" w:rsidP="0013574B">
      <w:pPr>
        <w:spacing w:before="120" w:after="120" w:line="240" w:lineRule="auto"/>
        <w:jc w:val="both"/>
        <w:rPr>
          <w:rFonts w:ascii="Times New Roman" w:hAnsi="Times New Roman" w:cs="Times New Roman"/>
          <w:sz w:val="24"/>
          <w:szCs w:val="24"/>
        </w:rPr>
      </w:pPr>
    </w:p>
    <w:p w14:paraId="1D2204D2" w14:textId="1440FB16" w:rsidR="00240996" w:rsidRPr="002101A6" w:rsidRDefault="00240996"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Vabariigi Valitsuse nimel</w:t>
      </w:r>
    </w:p>
    <w:p w14:paraId="21576A5C" w14:textId="77777777" w:rsidR="00240996" w:rsidRPr="002101A6" w:rsidRDefault="00240996" w:rsidP="0013574B">
      <w:pPr>
        <w:spacing w:before="120" w:after="120" w:line="240" w:lineRule="auto"/>
        <w:jc w:val="both"/>
        <w:rPr>
          <w:rFonts w:ascii="Times New Roman" w:hAnsi="Times New Roman" w:cs="Times New Roman"/>
          <w:sz w:val="24"/>
          <w:szCs w:val="24"/>
        </w:rPr>
      </w:pPr>
    </w:p>
    <w:p w14:paraId="7AB4E4F7" w14:textId="37030979" w:rsidR="00240996" w:rsidRPr="002101A6" w:rsidRDefault="00240996"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(allkirjastatud digitaalselt)</w:t>
      </w:r>
    </w:p>
    <w:p w14:paraId="42D127D7" w14:textId="77777777" w:rsidR="00240996" w:rsidRPr="002101A6" w:rsidRDefault="00240996" w:rsidP="0013574B">
      <w:pPr>
        <w:spacing w:before="120" w:after="120" w:line="240" w:lineRule="auto"/>
        <w:jc w:val="both"/>
        <w:rPr>
          <w:rFonts w:ascii="Times New Roman" w:hAnsi="Times New Roman" w:cs="Times New Roman"/>
          <w:sz w:val="24"/>
          <w:szCs w:val="24"/>
        </w:rPr>
      </w:pPr>
    </w:p>
    <w:p w14:paraId="60E83CDF" w14:textId="70E81A5C" w:rsidR="00240996" w:rsidRPr="002101A6" w:rsidRDefault="00240996" w:rsidP="0013574B">
      <w:pPr>
        <w:spacing w:before="120" w:after="120" w:line="240" w:lineRule="auto"/>
        <w:jc w:val="both"/>
        <w:rPr>
          <w:rFonts w:ascii="Times New Roman" w:hAnsi="Times New Roman" w:cs="Times New Roman"/>
          <w:sz w:val="24"/>
          <w:szCs w:val="24"/>
        </w:rPr>
      </w:pPr>
      <w:r w:rsidRPr="002101A6">
        <w:rPr>
          <w:rFonts w:ascii="Times New Roman" w:hAnsi="Times New Roman" w:cs="Times New Roman"/>
          <w:sz w:val="24"/>
          <w:szCs w:val="24"/>
        </w:rPr>
        <w:t>Valitsuse nõunik</w:t>
      </w:r>
    </w:p>
    <w:sectPr w:rsidR="00240996" w:rsidRPr="002101A6" w:rsidSect="00024C0E">
      <w:footerReference w:type="default" r:id="rId19"/>
      <w:pgSz w:w="11906" w:h="16838"/>
      <w:pgMar w:top="1417" w:right="1417" w:bottom="993"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arin Karpa - JUSTDIGI" w:date="2025-07-23T09:45:00Z" w:initials="KK">
    <w:p w14:paraId="1338DDB0" w14:textId="77777777" w:rsidR="008B74AC" w:rsidRDefault="00B17DFD" w:rsidP="008B74AC">
      <w:pPr>
        <w:pStyle w:val="Kommentaaritekst"/>
      </w:pPr>
      <w:r>
        <w:rPr>
          <w:rStyle w:val="Kommentaariviide"/>
        </w:rPr>
        <w:annotationRef/>
      </w:r>
      <w:r w:rsidR="008B74AC">
        <w:t>Peatükk 6</w:t>
      </w:r>
      <w:r w:rsidR="008B74AC">
        <w:rPr>
          <w:vertAlign w:val="superscript"/>
        </w:rPr>
        <w:t xml:space="preserve">1 </w:t>
      </w:r>
      <w:r w:rsidR="008B74AC">
        <w:t xml:space="preserve">"Sisekontroll ja siseaudit" lisati Vabariigi Valitsuse seadusesse 2000. aastal. Seega on täidesaatva riigivõimu asutustes sisekontrolli ja siseauditi reeglid kehtinud praeguseks 25 aastat. 2010. aastal muutus tulenevalt AudS vastu võtmisest peatüki pealkiri ja sisu - siseaudit asendus siseaudiitori kutsetegevusega. </w:t>
      </w:r>
    </w:p>
  </w:comment>
  <w:comment w:id="3" w:author="Karin Karpa - JUSTDIGI" w:date="2025-07-23T09:49:00Z" w:initials="KK">
    <w:p w14:paraId="46E6A153" w14:textId="0DEF8025" w:rsidR="00B17DFD" w:rsidRDefault="00B17DFD" w:rsidP="00B17DFD">
      <w:pPr>
        <w:pStyle w:val="Kommentaaritekst"/>
      </w:pPr>
      <w:r>
        <w:rPr>
          <w:rStyle w:val="Kommentaariviide"/>
        </w:rPr>
        <w:annotationRef/>
      </w:r>
      <w:r>
        <w:t xml:space="preserve">Avaliku sektori siseselt räägime töökoormusest. </w:t>
      </w:r>
    </w:p>
  </w:comment>
  <w:comment w:id="5" w:author="Pilleriin Lindsalu - JUSTDIGI" w:date="2025-07-12T13:23:00Z" w:initials="PL">
    <w:p w14:paraId="62E7F336" w14:textId="55F57067" w:rsidR="00CB509C" w:rsidRDefault="004C3FB9" w:rsidP="00CB509C">
      <w:pPr>
        <w:pStyle w:val="Kommentaaritekst"/>
      </w:pPr>
      <w:r>
        <w:rPr>
          <w:rStyle w:val="Kommentaariviide"/>
        </w:rPr>
        <w:annotationRef/>
      </w:r>
      <w:r w:rsidR="00CB509C">
        <w:rPr>
          <w:color w:val="333333"/>
          <w:highlight w:val="white"/>
        </w:rPr>
        <w:t>Palume kõik sisulised muudatused sisukokkuvõttes ära loetleda, et anda eelnõust tervikpilt (vt HÕNTE § 41 lg 2).</w:t>
      </w:r>
    </w:p>
  </w:comment>
  <w:comment w:id="8" w:author="Katariina Kärsten - JUSTDIGI" w:date="2025-07-18T16:19:00Z" w:initials="KK">
    <w:p w14:paraId="193EF49E" w14:textId="77777777" w:rsidR="001352CA" w:rsidRDefault="001352CA" w:rsidP="001352CA">
      <w:pPr>
        <w:pStyle w:val="Kommentaaritekst"/>
      </w:pPr>
      <w:r>
        <w:rPr>
          <w:rStyle w:val="Kommentaariviide"/>
        </w:rPr>
        <w:annotationRef/>
      </w:r>
      <w:r>
        <w:t>Palume lisada siia ka info selle kohta, kas EN on seotud EL õiguse rakendamise, HÕNTE § 41 lg 4 p 2</w:t>
      </w:r>
    </w:p>
  </w:comment>
  <w:comment w:id="9" w:author="Katariina Kärsten - JUSTDIGI" w:date="2025-07-18T16:37:00Z" w:initials="KK">
    <w:p w14:paraId="168A575C" w14:textId="77777777" w:rsidR="0013025F" w:rsidRDefault="0013025F" w:rsidP="0013025F">
      <w:pPr>
        <w:pStyle w:val="Kommentaaritekst"/>
      </w:pPr>
      <w:r>
        <w:rPr>
          <w:rStyle w:val="Kommentaariviide"/>
        </w:rPr>
        <w:annotationRef/>
      </w:r>
      <w:r>
        <w:t xml:space="preserve">Palume hiljemalt enne EN VV-le esitamist Riigi Teataja viited üle vaadata ja ajakohastada - suvel 2025 on jõustunud päris palju muudatusi. </w:t>
      </w:r>
    </w:p>
  </w:comment>
  <w:comment w:id="12" w:author="Karin Karpa - JUSTDIGI" w:date="2025-07-23T10:55:00Z" w:initials="KK">
    <w:p w14:paraId="5E002009" w14:textId="77777777" w:rsidR="00957B31" w:rsidRDefault="00957B31" w:rsidP="00957B31">
      <w:pPr>
        <w:pStyle w:val="Kommentaaritekst"/>
      </w:pPr>
      <w:r>
        <w:rPr>
          <w:rStyle w:val="Kommentaariviide"/>
        </w:rPr>
        <w:annotationRef/>
      </w:r>
      <w:r>
        <w:t xml:space="preserve">Ka kehtiva regulatsiooni kohaselt ei ole kunagi olnud kohustust kõikidel avaliku sektori siseaudiitoritel omada kutset. Kutse peab olema aruande allkirjastajal. </w:t>
      </w:r>
    </w:p>
  </w:comment>
  <w:comment w:id="13" w:author="Pilleriin Lindsalu - JUSTDIGI" w:date="2025-07-12T13:25:00Z" w:initials="PL">
    <w:p w14:paraId="2BA62982" w14:textId="7FEF4AD1" w:rsidR="00483092" w:rsidRDefault="00483092" w:rsidP="00483092">
      <w:pPr>
        <w:pStyle w:val="Kommentaaritekst"/>
      </w:pPr>
      <w:r>
        <w:rPr>
          <w:rStyle w:val="Kommentaariviide"/>
        </w:rPr>
        <w:annotationRef/>
      </w:r>
      <w:r>
        <w:rPr>
          <w:color w:val="000000"/>
        </w:rPr>
        <w:t xml:space="preserve">Palume lisada link: </w:t>
      </w:r>
      <w:hyperlink r:id="rId1" w:history="1">
        <w:r w:rsidRPr="00DC12DA">
          <w:rPr>
            <w:rStyle w:val="Hperlink"/>
          </w:rPr>
          <w:t>https://eelnoud.valitsus.ee/main/mount/docList/6b17551b-92d8-40b0-ac63-7df644508165</w:t>
        </w:r>
      </w:hyperlink>
      <w:r>
        <w:rPr>
          <w:color w:val="000000"/>
        </w:rPr>
        <w:t xml:space="preserve"> </w:t>
      </w:r>
    </w:p>
  </w:comment>
  <w:comment w:id="16" w:author="Karin Karpa - JUSTDIGI" w:date="2025-07-23T11:04:00Z" w:initials="KK">
    <w:p w14:paraId="10C4C3D6" w14:textId="77777777" w:rsidR="00C551B1" w:rsidRDefault="004D281D" w:rsidP="00C551B1">
      <w:pPr>
        <w:pStyle w:val="Kommentaaritekst"/>
      </w:pPr>
      <w:r>
        <w:rPr>
          <w:rStyle w:val="Kommentaariviide"/>
        </w:rPr>
        <w:annotationRef/>
      </w:r>
      <w:r w:rsidR="00C551B1">
        <w:t xml:space="preserve">Eesti liitus Euroopa Liiduga 2004. aastal, mil sisekontrolli ja siseauditi osas kehtis 2000. aastal vastu võetud Vabariigi Valitsuse seaduse redaktsioon. Sisuliselt minnakse praeguse muudatusega tagasi toonase põhimõtte juurde - Vabariigi Valitsuse seaduses on kirjeldatud sisekontrolli ja siseauditi mõisted, mitte ei reguleerida siseaudiitori kutsetegevust. Seega minnakse praeguse muudatusega tagasi  EL liitumisel toiminud mudeli juurde. </w:t>
      </w:r>
    </w:p>
  </w:comment>
  <w:comment w:id="17" w:author="Karin Karpa - JUSTDIGI" w:date="2025-07-23T11:09:00Z" w:initials="KK">
    <w:p w14:paraId="32EE252A" w14:textId="77777777" w:rsidR="00CA7A64" w:rsidRDefault="00A64035" w:rsidP="00CA7A64">
      <w:pPr>
        <w:pStyle w:val="Kommentaaritekst"/>
      </w:pPr>
      <w:r>
        <w:rPr>
          <w:rStyle w:val="Kommentaariviide"/>
        </w:rPr>
        <w:annotationRef/>
      </w:r>
      <w:r w:rsidR="00CA7A64">
        <w:t xml:space="preserve">Siseauditi funktsiooni eesmärk era ja avalikus sektoris on üks ja sama ning ühtib </w:t>
      </w:r>
    </w:p>
    <w:p w14:paraId="6D007A1E" w14:textId="77777777" w:rsidR="00CA7A64" w:rsidRDefault="00CA7A64" w:rsidP="00CA7A64">
      <w:pPr>
        <w:pStyle w:val="Kommentaaritekst"/>
      </w:pPr>
      <w:r>
        <w:t>globaalsetes siseauditi standardites sätestatuga: siseauditi funktsiooni ülesanne on hinnata ja täiustada asutuse valitsemise, riskijuhtimise ja kontrolliprotsesse, mitte hinnata riske. Riske juhivad ja hindavad juhid.</w:t>
      </w:r>
    </w:p>
  </w:comment>
  <w:comment w:id="20" w:author="Karin Karpa - JUSTDIGI" w:date="2025-07-23T12:38:00Z" w:initials="KK">
    <w:p w14:paraId="41683EA3" w14:textId="77777777" w:rsidR="005525A6" w:rsidRDefault="00FE2589" w:rsidP="005525A6">
      <w:pPr>
        <w:pStyle w:val="Kommentaaritekst"/>
      </w:pPr>
      <w:r>
        <w:rPr>
          <w:rStyle w:val="Kommentaariviide"/>
        </w:rPr>
        <w:annotationRef/>
      </w:r>
      <w:r w:rsidR="005525A6">
        <w:t xml:space="preserve">Siseauditi standardite kohaselt on siseauditi mandaat siseauditi funktsiooni õigused, roll ja kohustused, mille võivad anda kõrgem juhtorgan ja/või seadused ja regulatsioonid. </w:t>
      </w:r>
    </w:p>
    <w:p w14:paraId="5737D5E5" w14:textId="77777777" w:rsidR="005525A6" w:rsidRDefault="005525A6" w:rsidP="005525A6">
      <w:pPr>
        <w:pStyle w:val="Kommentaaritekst"/>
      </w:pPr>
    </w:p>
    <w:p w14:paraId="2CE12773" w14:textId="77777777" w:rsidR="005525A6" w:rsidRDefault="005525A6" w:rsidP="005525A6">
      <w:pPr>
        <w:pStyle w:val="Kommentaaritekst"/>
      </w:pPr>
      <w:r>
        <w:t xml:space="preserve">Siseauditi üksuse õigused ja kohustused määratakse üksuse põhimääruses (vt VVS § 47 lg 2), ametikoha õigused ja kohustused ametijuhendis. Seega puudub vajadus VVS-is siseauditi mandaadi sätestamiseks. Või siis peaks RaM selgitama, miks on see vajalik ning miks just eelnõus toodud ulatuse (siseaudiitori ülesanne, juurdepääs infole, seire, eetika, konfidentsiaalsus). </w:t>
      </w:r>
    </w:p>
  </w:comment>
  <w:comment w:id="22" w:author="Pilleriin Lindsalu - JUSTDIGI" w:date="2025-07-12T13:32:00Z" w:initials="PL">
    <w:p w14:paraId="04449510" w14:textId="1AEEB1F8" w:rsidR="001C4EC0" w:rsidRDefault="001C4EC0" w:rsidP="001C4EC0">
      <w:pPr>
        <w:pStyle w:val="Kommentaaritekst"/>
      </w:pPr>
      <w:r>
        <w:rPr>
          <w:rStyle w:val="Kommentaariviide"/>
        </w:rPr>
        <w:annotationRef/>
      </w:r>
      <w:r>
        <w:rPr>
          <w:color w:val="000000"/>
        </w:rPr>
        <w:t>Selguse ja parema ülevaatlikkuse huvides soovitame siinkohal siiski nimetada, mida kehtetuks tunnistatavad normid praegu reguleerivad. See aitab mh paremini hinnata muudatuse mõju.</w:t>
      </w:r>
    </w:p>
  </w:comment>
  <w:comment w:id="25" w:author="Pilleriin Lindsalu - JUSTDIGI" w:date="2025-07-12T13:33:00Z" w:initials="PL">
    <w:p w14:paraId="68C6D034" w14:textId="77777777" w:rsidR="002D1EE6" w:rsidRDefault="002D1EE6" w:rsidP="002D1EE6">
      <w:pPr>
        <w:pStyle w:val="Kommentaaritekst"/>
      </w:pPr>
      <w:r>
        <w:rPr>
          <w:rStyle w:val="Kommentaariviide"/>
        </w:rPr>
        <w:annotationRef/>
      </w:r>
      <w:r>
        <w:rPr>
          <w:color w:val="000000"/>
        </w:rPr>
        <w:t xml:space="preserve">Antud muudatus ei ole seotud siseaudiitori kutse nõude kaotamisega. Palume selgitada, milles seisneb normi muutmise vajadus. </w:t>
      </w:r>
    </w:p>
  </w:comment>
  <w:comment w:id="26" w:author="Pilleriin Lindsalu - JUSTDIGI" w:date="2025-07-12T13:35:00Z" w:initials="PL">
    <w:p w14:paraId="5D8CD766" w14:textId="77777777" w:rsidR="00D35CB7" w:rsidRDefault="00D35CB7" w:rsidP="00D35CB7">
      <w:pPr>
        <w:pStyle w:val="Kommentaaritekst"/>
      </w:pPr>
      <w:r>
        <w:rPr>
          <w:rStyle w:val="Kommentaariviide"/>
        </w:rPr>
        <w:annotationRef/>
      </w:r>
      <w:r>
        <w:rPr>
          <w:color w:val="000000"/>
        </w:rPr>
        <w:t>Kas tegemist on tehnilise muudatusega sõnastusliku vea parandamiseks? Kui nii, siis palume seda selgelt ka öelda.</w:t>
      </w:r>
    </w:p>
  </w:comment>
  <w:comment w:id="33" w:author="Pilleriin Lindsalu - JUSTDIGI" w:date="2025-07-12T13:36:00Z" w:initials="PL">
    <w:p w14:paraId="4721A12B" w14:textId="77777777" w:rsidR="00871A6C" w:rsidRDefault="00871A6C" w:rsidP="00871A6C">
      <w:pPr>
        <w:pStyle w:val="Kommentaaritekst"/>
      </w:pPr>
      <w:r>
        <w:rPr>
          <w:rStyle w:val="Kommentaariviide"/>
        </w:rPr>
        <w:annotationRef/>
      </w:r>
      <w:r>
        <w:rPr>
          <w:color w:val="000000"/>
        </w:rPr>
        <w:t xml:space="preserve">Palume täpsustada, kas 129 sisaldab kõiki Eestis siseaudiitori kutsetaset omavaid isikuid või üksnes avalikus sektoris töötavaid siseaudiitoreid. </w:t>
      </w:r>
    </w:p>
  </w:comment>
  <w:comment w:id="37" w:author="Pilleriin Lindsalu - JUSTDIGI" w:date="2025-07-12T13:42:00Z" w:initials="PL">
    <w:p w14:paraId="179E8EB3" w14:textId="77777777" w:rsidR="004049D5" w:rsidRDefault="004049D5" w:rsidP="004049D5">
      <w:pPr>
        <w:pStyle w:val="Kommentaaritekst"/>
      </w:pPr>
      <w:r>
        <w:rPr>
          <w:rStyle w:val="Kommentaariviide"/>
        </w:rPr>
        <w:annotationRef/>
      </w:r>
      <w:r>
        <w:rPr>
          <w:color w:val="000000"/>
        </w:rPr>
        <w:t xml:space="preserve">Kui võimalik, siis palume eraldi välja tuua, kui palju on erasektori ettevõtjaid, kellel on siseauditi kohustus või kes on ise otsustanud siseauditit rakendada, ning kui palju on avaliku sektori asutusi, millel on siseaudiitor või siseauditi üksus. </w:t>
      </w:r>
    </w:p>
    <w:p w14:paraId="38D51DC7" w14:textId="77777777" w:rsidR="004049D5" w:rsidRDefault="004049D5" w:rsidP="004049D5">
      <w:pPr>
        <w:pStyle w:val="Kommentaaritekst"/>
      </w:pPr>
    </w:p>
    <w:p w14:paraId="45BC33B5" w14:textId="77777777" w:rsidR="004049D5" w:rsidRDefault="004049D5" w:rsidP="004049D5">
      <w:pPr>
        <w:pStyle w:val="Kommentaaritekst"/>
      </w:pPr>
      <w:r>
        <w:rPr>
          <w:color w:val="000000"/>
        </w:rPr>
        <w:t xml:space="preserve">Eelnõu mõju neile sihtrühmadele mõneti erineb ning võibolla oleks mõttekas käsitleda neid eraldi (soovitame lisada punkt 6.3.). Näiteks tuleks välja tuua, kuidas mõjutab avaliku sektori asutuste töökorraldust siseauditeerimise üldeeskirja kehtetuks tunnistamine ja siseaudiitori aruande kohustuse kaotamine. </w:t>
      </w:r>
    </w:p>
  </w:comment>
  <w:comment w:id="43" w:author="Pilleriin Lindsalu - JUSTDIGI" w:date="2025-07-12T13:43:00Z" w:initials="PL">
    <w:p w14:paraId="32A365BA" w14:textId="77777777" w:rsidR="00EC39DE" w:rsidRDefault="00EC39DE" w:rsidP="00EC39DE">
      <w:pPr>
        <w:pStyle w:val="Kommentaaritekst"/>
      </w:pPr>
      <w:r>
        <w:rPr>
          <w:rStyle w:val="Kommentaariviide"/>
        </w:rPr>
        <w:annotationRef/>
      </w:r>
      <w:r>
        <w:rPr>
          <w:color w:val="000000"/>
        </w:rPr>
        <w:t>Palume mõjuanalüüsis - või alternatiivselt seletuskirja seitsmendas osas - käsitleda kavandatavate muudatuste mõju Rahandusministeeriumile kui valdkonna eest vastutavale ministeeriumile. Eelnõuga on kavas muuta mh Rahandusministeeriumi pädevust siseauditeerimise valdkonna korraldamisel.</w:t>
      </w:r>
    </w:p>
  </w:comment>
  <w:comment w:id="46" w:author="Pilleriin Lindsalu - JUSTDIGI" w:date="2025-07-12T13:44:00Z" w:initials="PL">
    <w:p w14:paraId="1CFF5C35" w14:textId="77777777" w:rsidR="00B04981" w:rsidRDefault="00B04981" w:rsidP="00B04981">
      <w:pPr>
        <w:pStyle w:val="Kommentaaritekst"/>
      </w:pPr>
      <w:r>
        <w:rPr>
          <w:rStyle w:val="Kommentaariviide"/>
        </w:rPr>
        <w:annotationRef/>
      </w:r>
      <w:r>
        <w:rPr>
          <w:color w:val="000000"/>
        </w:rPr>
        <w:t xml:space="preserve">Siseaudiitori kutse kaotamisega kaob vajadus ka siseaudiitori kutseeksami järele ning eelnõuga tunnistatakse kehtetuks kutseeksami tasu reguleerivad normid - kas ja millist mõju avaldab see riigieelarvele?  </w:t>
      </w:r>
    </w:p>
    <w:p w14:paraId="0B810FE9" w14:textId="77777777" w:rsidR="00B04981" w:rsidRDefault="00B04981" w:rsidP="00B04981">
      <w:pPr>
        <w:pStyle w:val="Kommentaaritekst"/>
      </w:pPr>
    </w:p>
    <w:p w14:paraId="44E1D95C" w14:textId="77777777" w:rsidR="00B04981" w:rsidRDefault="00B04981" w:rsidP="00B04981">
      <w:pPr>
        <w:pStyle w:val="Kommentaaritekst"/>
      </w:pPr>
      <w:r>
        <w:rPr>
          <w:color w:val="000000"/>
        </w:rPr>
        <w:t>Lisaks on mõjuanalüüsis mainitud täiendkoolituste hüvitamise kohustust avaliku sektori tööandjatele. Ka selle rahalise mõju võiks siinkohal välja tuua.</w:t>
      </w:r>
    </w:p>
  </w:comment>
  <w:comment w:id="48" w:author="Katariina Kärsten - JUSTDIGI" w:date="2025-07-18T16:31:00Z" w:initials="KK">
    <w:p w14:paraId="0BEF56CE" w14:textId="77777777" w:rsidR="006E44D6" w:rsidRDefault="006E44D6" w:rsidP="006E44D6">
      <w:pPr>
        <w:pStyle w:val="Kommentaaritekst"/>
      </w:pPr>
      <w:r>
        <w:rPr>
          <w:rStyle w:val="Kommentaariviide"/>
        </w:rPr>
        <w:annotationRef/>
      </w:r>
      <w:r>
        <w:t xml:space="preserve">Palume lisada kehtetuks tunnistatavate määruste Riigi teataja lingid, vt HÕNTE § 48 lg 3 p 3. </w:t>
      </w:r>
    </w:p>
  </w:comment>
  <w:comment w:id="52" w:author="Katariina Kärsten - JUSTDIGI" w:date="2025-07-28T10:42:00Z" w:initials="KK">
    <w:p w14:paraId="46886A40" w14:textId="77777777" w:rsidR="001B698A" w:rsidRDefault="001B698A" w:rsidP="001B698A">
      <w:pPr>
        <w:pStyle w:val="Kommentaaritekst"/>
      </w:pPr>
      <w:r>
        <w:rPr>
          <w:rStyle w:val="Kommentaariviide"/>
        </w:rPr>
        <w:annotationRef/>
      </w:r>
      <w:r>
        <w:t xml:space="preserve">Eelnõus ei ole sätet, mis tunnistab § 36 lg 3 kehtetuks, vt ka märkust EN failis § 2 p 1 kohta. </w:t>
      </w:r>
    </w:p>
  </w:comment>
  <w:comment w:id="53" w:author="Katariina Kärsten - JUSTDIGI" w:date="2025-07-21T10:38:00Z" w:initials="KK">
    <w:p w14:paraId="7209D3E7" w14:textId="2DF266BE" w:rsidR="00610208" w:rsidRDefault="00610208" w:rsidP="00610208">
      <w:pPr>
        <w:pStyle w:val="Kommentaaritekst"/>
      </w:pPr>
      <w:r>
        <w:rPr>
          <w:rStyle w:val="Kommentaariviide"/>
        </w:rPr>
        <w:annotationRef/>
      </w:r>
      <w:r>
        <w:t xml:space="preserve">Kui volitusnorm tunnistatakse kehtetuks, siis määrused muutuvad kehtetuks, neid ei pea enam eraldi kehtetuks tunnistama. </w:t>
      </w:r>
    </w:p>
  </w:comment>
  <w:comment w:id="58" w:author="Katariina Kärsten - JUSTDIGI" w:date="2025-07-18T16:20:00Z" w:initials="KK">
    <w:p w14:paraId="2E51620B" w14:textId="77777777" w:rsidR="007E00D2" w:rsidRDefault="00F054D1" w:rsidP="007E00D2">
      <w:pPr>
        <w:pStyle w:val="Kommentaaritekst"/>
      </w:pPr>
      <w:r>
        <w:rPr>
          <w:rStyle w:val="Kommentaariviide"/>
        </w:rPr>
        <w:annotationRef/>
      </w:r>
      <w:r w:rsidR="007E00D2">
        <w:t xml:space="preserve">Palume lisada jõustumisaja põhjendus, HÕNTE § 49. Üldises korras jõustumisel peab põhjendus veenma lugejat, et olenemata sellest, et </w:t>
      </w:r>
      <w:r w:rsidR="007E00D2">
        <w:rPr>
          <w:i/>
          <w:iCs/>
        </w:rPr>
        <w:t xml:space="preserve">vacatio legis </w:t>
      </w:r>
      <w:r w:rsidR="007E00D2">
        <w:t xml:space="preserve">on lühike ja algab teadmata ajal, jõuavad normi adressaadid uue regulatsiooniga tutvuda ning oma tegevuse vajaduse korral ümber korraldada.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38DDB0" w15:done="0"/>
  <w15:commentEx w15:paraId="46E6A153" w15:done="0"/>
  <w15:commentEx w15:paraId="62E7F336" w15:done="0"/>
  <w15:commentEx w15:paraId="193EF49E" w15:done="0"/>
  <w15:commentEx w15:paraId="168A575C" w15:done="0"/>
  <w15:commentEx w15:paraId="5E002009" w15:done="0"/>
  <w15:commentEx w15:paraId="2BA62982" w15:done="0"/>
  <w15:commentEx w15:paraId="10C4C3D6" w15:done="0"/>
  <w15:commentEx w15:paraId="6D007A1E" w15:done="0"/>
  <w15:commentEx w15:paraId="2CE12773" w15:done="0"/>
  <w15:commentEx w15:paraId="04449510" w15:done="0"/>
  <w15:commentEx w15:paraId="68C6D034" w15:done="0"/>
  <w15:commentEx w15:paraId="5D8CD766" w15:done="0"/>
  <w15:commentEx w15:paraId="4721A12B" w15:done="0"/>
  <w15:commentEx w15:paraId="45BC33B5" w15:done="0"/>
  <w15:commentEx w15:paraId="32A365BA" w15:done="0"/>
  <w15:commentEx w15:paraId="44E1D95C" w15:done="0"/>
  <w15:commentEx w15:paraId="0BEF56CE" w15:done="0"/>
  <w15:commentEx w15:paraId="46886A40" w15:done="0"/>
  <w15:commentEx w15:paraId="7209D3E7" w15:done="0"/>
  <w15:commentEx w15:paraId="2E5162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955A4C" w16cex:dateUtc="2025-07-23T06:45:00Z"/>
  <w16cex:commentExtensible w16cex:durableId="1EABA86F" w16cex:dateUtc="2025-07-23T06:49:00Z"/>
  <w16cex:commentExtensible w16cex:durableId="03B3A05B" w16cex:dateUtc="2025-07-12T10:23:00Z"/>
  <w16cex:commentExtensible w16cex:durableId="6C28E13B" w16cex:dateUtc="2025-07-18T13:19:00Z"/>
  <w16cex:commentExtensible w16cex:durableId="2CF1AB09" w16cex:dateUtc="2025-07-18T13:37:00Z"/>
  <w16cex:commentExtensible w16cex:durableId="2312ABC0" w16cex:dateUtc="2025-07-23T07:55:00Z"/>
  <w16cex:commentExtensible w16cex:durableId="5F5CC53F" w16cex:dateUtc="2025-07-12T10:25:00Z"/>
  <w16cex:commentExtensible w16cex:durableId="1F6281C5" w16cex:dateUtc="2025-07-23T08:04:00Z"/>
  <w16cex:commentExtensible w16cex:durableId="322D70CB" w16cex:dateUtc="2025-07-23T08:09:00Z"/>
  <w16cex:commentExtensible w16cex:durableId="0628F47F" w16cex:dateUtc="2025-07-23T09:38:00Z"/>
  <w16cex:commentExtensible w16cex:durableId="6F8DF908" w16cex:dateUtc="2025-07-12T10:32:00Z"/>
  <w16cex:commentExtensible w16cex:durableId="288A3E37" w16cex:dateUtc="2025-07-12T10:33:00Z"/>
  <w16cex:commentExtensible w16cex:durableId="43242703" w16cex:dateUtc="2025-07-12T10:35:00Z"/>
  <w16cex:commentExtensible w16cex:durableId="45EDB4C8" w16cex:dateUtc="2025-07-12T10:36:00Z"/>
  <w16cex:commentExtensible w16cex:durableId="398C492F" w16cex:dateUtc="2025-07-12T10:42:00Z"/>
  <w16cex:commentExtensible w16cex:durableId="74081FD6" w16cex:dateUtc="2025-07-12T10:43:00Z"/>
  <w16cex:commentExtensible w16cex:durableId="55C63EB3" w16cex:dateUtc="2025-07-12T10:44:00Z"/>
  <w16cex:commentExtensible w16cex:durableId="0A1D2AE5" w16cex:dateUtc="2025-07-18T13:31:00Z"/>
  <w16cex:commentExtensible w16cex:durableId="6B8AE55F" w16cex:dateUtc="2025-07-28T07:42:00Z"/>
  <w16cex:commentExtensible w16cex:durableId="5DE92D2C" w16cex:dateUtc="2025-07-21T07:38:00Z"/>
  <w16cex:commentExtensible w16cex:durableId="5946CB14" w16cex:dateUtc="2025-07-18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38DDB0" w16cid:durableId="53955A4C"/>
  <w16cid:commentId w16cid:paraId="46E6A153" w16cid:durableId="1EABA86F"/>
  <w16cid:commentId w16cid:paraId="62E7F336" w16cid:durableId="03B3A05B"/>
  <w16cid:commentId w16cid:paraId="193EF49E" w16cid:durableId="6C28E13B"/>
  <w16cid:commentId w16cid:paraId="168A575C" w16cid:durableId="2CF1AB09"/>
  <w16cid:commentId w16cid:paraId="5E002009" w16cid:durableId="2312ABC0"/>
  <w16cid:commentId w16cid:paraId="2BA62982" w16cid:durableId="5F5CC53F"/>
  <w16cid:commentId w16cid:paraId="10C4C3D6" w16cid:durableId="1F6281C5"/>
  <w16cid:commentId w16cid:paraId="6D007A1E" w16cid:durableId="322D70CB"/>
  <w16cid:commentId w16cid:paraId="2CE12773" w16cid:durableId="0628F47F"/>
  <w16cid:commentId w16cid:paraId="04449510" w16cid:durableId="6F8DF908"/>
  <w16cid:commentId w16cid:paraId="68C6D034" w16cid:durableId="288A3E37"/>
  <w16cid:commentId w16cid:paraId="5D8CD766" w16cid:durableId="43242703"/>
  <w16cid:commentId w16cid:paraId="4721A12B" w16cid:durableId="45EDB4C8"/>
  <w16cid:commentId w16cid:paraId="45BC33B5" w16cid:durableId="398C492F"/>
  <w16cid:commentId w16cid:paraId="32A365BA" w16cid:durableId="74081FD6"/>
  <w16cid:commentId w16cid:paraId="44E1D95C" w16cid:durableId="55C63EB3"/>
  <w16cid:commentId w16cid:paraId="0BEF56CE" w16cid:durableId="0A1D2AE5"/>
  <w16cid:commentId w16cid:paraId="46886A40" w16cid:durableId="6B8AE55F"/>
  <w16cid:commentId w16cid:paraId="7209D3E7" w16cid:durableId="5DE92D2C"/>
  <w16cid:commentId w16cid:paraId="2E51620B" w16cid:durableId="5946CB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D8BE2" w14:textId="77777777" w:rsidR="00CF7BB6" w:rsidRDefault="00CF7BB6" w:rsidP="004871BC">
      <w:pPr>
        <w:spacing w:after="0" w:line="240" w:lineRule="auto"/>
      </w:pPr>
      <w:r>
        <w:separator/>
      </w:r>
    </w:p>
  </w:endnote>
  <w:endnote w:type="continuationSeparator" w:id="0">
    <w:p w14:paraId="19A48D3A" w14:textId="77777777" w:rsidR="00CF7BB6" w:rsidRDefault="00CF7BB6" w:rsidP="004871BC">
      <w:pPr>
        <w:spacing w:after="0" w:line="240" w:lineRule="auto"/>
      </w:pPr>
      <w:r>
        <w:continuationSeparator/>
      </w:r>
    </w:p>
  </w:endnote>
  <w:endnote w:type="continuationNotice" w:id="1">
    <w:p w14:paraId="6FF9964E" w14:textId="77777777" w:rsidR="00CF7BB6" w:rsidRDefault="00CF7B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650498"/>
      <w:docPartObj>
        <w:docPartGallery w:val="Page Numbers (Bottom of Page)"/>
        <w:docPartUnique/>
      </w:docPartObj>
    </w:sdtPr>
    <w:sdtEndPr/>
    <w:sdtContent>
      <w:p w14:paraId="6854882D" w14:textId="7D5D8566" w:rsidR="005270B0" w:rsidRDefault="005270B0">
        <w:pPr>
          <w:pStyle w:val="Jalus"/>
          <w:jc w:val="center"/>
        </w:pPr>
        <w:r>
          <w:fldChar w:fldCharType="begin"/>
        </w:r>
        <w:r>
          <w:instrText>PAGE   \* MERGEFORMAT</w:instrText>
        </w:r>
        <w:r>
          <w:fldChar w:fldCharType="separate"/>
        </w:r>
        <w:r>
          <w:t>2</w:t>
        </w:r>
        <w:r>
          <w:fldChar w:fldCharType="end"/>
        </w:r>
      </w:p>
    </w:sdtContent>
  </w:sdt>
  <w:p w14:paraId="329272F4" w14:textId="77777777" w:rsidR="005270B0" w:rsidRDefault="005270B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B27C0" w14:textId="77777777" w:rsidR="00CF7BB6" w:rsidRDefault="00CF7BB6" w:rsidP="004871BC">
      <w:pPr>
        <w:spacing w:after="0" w:line="240" w:lineRule="auto"/>
      </w:pPr>
      <w:r>
        <w:separator/>
      </w:r>
    </w:p>
  </w:footnote>
  <w:footnote w:type="continuationSeparator" w:id="0">
    <w:p w14:paraId="67032997" w14:textId="77777777" w:rsidR="00CF7BB6" w:rsidRDefault="00CF7BB6" w:rsidP="004871BC">
      <w:pPr>
        <w:spacing w:after="0" w:line="240" w:lineRule="auto"/>
      </w:pPr>
      <w:r>
        <w:continuationSeparator/>
      </w:r>
    </w:p>
  </w:footnote>
  <w:footnote w:type="continuationNotice" w:id="1">
    <w:p w14:paraId="0AC9EB9D" w14:textId="77777777" w:rsidR="00CF7BB6" w:rsidRDefault="00CF7BB6">
      <w:pPr>
        <w:spacing w:after="0" w:line="240" w:lineRule="auto"/>
      </w:pPr>
    </w:p>
  </w:footnote>
  <w:footnote w:id="2">
    <w:p w14:paraId="770D7198" w14:textId="699F4412" w:rsidR="007C743A" w:rsidRDefault="007C743A">
      <w:pPr>
        <w:pStyle w:val="Allmrkusetekst"/>
      </w:pPr>
      <w:r>
        <w:rPr>
          <w:rStyle w:val="Allmrkuseviide"/>
        </w:rPr>
        <w:footnoteRef/>
      </w:r>
      <w:r>
        <w:t xml:space="preserve"> </w:t>
      </w:r>
      <w:hyperlink r:id="rId1" w:history="1">
        <w:r w:rsidRPr="007C743A">
          <w:rPr>
            <w:rStyle w:val="Hperlink"/>
          </w:rPr>
          <w:t>EUR-Lex - 12003T/TXT - ET - EUR-Lex</w:t>
        </w:r>
      </w:hyperlink>
    </w:p>
  </w:footnote>
</w:footnotes>
</file>

<file path=word/intelligence2.xml><?xml version="1.0" encoding="utf-8"?>
<int2:intelligence xmlns:int2="http://schemas.microsoft.com/office/intelligence/2020/intelligence" xmlns:oel="http://schemas.microsoft.com/office/2019/extlst">
  <int2:observations>
    <int2:textHash int2:hashCode="1mK4xlSn/7G2yF" int2:id="d3XtDXe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3359"/>
    <w:multiLevelType w:val="hybridMultilevel"/>
    <w:tmpl w:val="3B84814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C9E0DE3"/>
    <w:multiLevelType w:val="hybridMultilevel"/>
    <w:tmpl w:val="FB50CC6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5B5422"/>
    <w:multiLevelType w:val="hybridMultilevel"/>
    <w:tmpl w:val="0F0EE250"/>
    <w:lvl w:ilvl="0" w:tplc="79F8A824">
      <w:start w:val="1"/>
      <w:numFmt w:val="decimal"/>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3" w15:restartNumberingAfterBreak="0">
    <w:nsid w:val="1DE7702D"/>
    <w:multiLevelType w:val="hybridMultilevel"/>
    <w:tmpl w:val="8FC4D53E"/>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49C0215A"/>
    <w:multiLevelType w:val="hybridMultilevel"/>
    <w:tmpl w:val="524CB20E"/>
    <w:lvl w:ilvl="0" w:tplc="04250011">
      <w:start w:val="1"/>
      <w:numFmt w:val="decimal"/>
      <w:lvlText w:val="%1)"/>
      <w:lvlJc w:val="left"/>
      <w:pPr>
        <w:ind w:left="6" w:hanging="360"/>
      </w:pPr>
    </w:lvl>
    <w:lvl w:ilvl="1" w:tplc="04250019" w:tentative="1">
      <w:start w:val="1"/>
      <w:numFmt w:val="lowerLetter"/>
      <w:lvlText w:val="%2."/>
      <w:lvlJc w:val="left"/>
      <w:pPr>
        <w:ind w:left="726" w:hanging="360"/>
      </w:pPr>
    </w:lvl>
    <w:lvl w:ilvl="2" w:tplc="0425001B" w:tentative="1">
      <w:start w:val="1"/>
      <w:numFmt w:val="lowerRoman"/>
      <w:lvlText w:val="%3."/>
      <w:lvlJc w:val="right"/>
      <w:pPr>
        <w:ind w:left="1446" w:hanging="180"/>
      </w:pPr>
    </w:lvl>
    <w:lvl w:ilvl="3" w:tplc="0425000F" w:tentative="1">
      <w:start w:val="1"/>
      <w:numFmt w:val="decimal"/>
      <w:lvlText w:val="%4."/>
      <w:lvlJc w:val="left"/>
      <w:pPr>
        <w:ind w:left="2166" w:hanging="360"/>
      </w:pPr>
    </w:lvl>
    <w:lvl w:ilvl="4" w:tplc="04250019" w:tentative="1">
      <w:start w:val="1"/>
      <w:numFmt w:val="lowerLetter"/>
      <w:lvlText w:val="%5."/>
      <w:lvlJc w:val="left"/>
      <w:pPr>
        <w:ind w:left="2886" w:hanging="360"/>
      </w:pPr>
    </w:lvl>
    <w:lvl w:ilvl="5" w:tplc="0425001B" w:tentative="1">
      <w:start w:val="1"/>
      <w:numFmt w:val="lowerRoman"/>
      <w:lvlText w:val="%6."/>
      <w:lvlJc w:val="right"/>
      <w:pPr>
        <w:ind w:left="3606" w:hanging="180"/>
      </w:pPr>
    </w:lvl>
    <w:lvl w:ilvl="6" w:tplc="0425000F" w:tentative="1">
      <w:start w:val="1"/>
      <w:numFmt w:val="decimal"/>
      <w:lvlText w:val="%7."/>
      <w:lvlJc w:val="left"/>
      <w:pPr>
        <w:ind w:left="4326" w:hanging="360"/>
      </w:pPr>
    </w:lvl>
    <w:lvl w:ilvl="7" w:tplc="04250019" w:tentative="1">
      <w:start w:val="1"/>
      <w:numFmt w:val="lowerLetter"/>
      <w:lvlText w:val="%8."/>
      <w:lvlJc w:val="left"/>
      <w:pPr>
        <w:ind w:left="5046" w:hanging="360"/>
      </w:pPr>
    </w:lvl>
    <w:lvl w:ilvl="8" w:tplc="0425001B" w:tentative="1">
      <w:start w:val="1"/>
      <w:numFmt w:val="lowerRoman"/>
      <w:lvlText w:val="%9."/>
      <w:lvlJc w:val="right"/>
      <w:pPr>
        <w:ind w:left="5766" w:hanging="180"/>
      </w:pPr>
    </w:lvl>
  </w:abstractNum>
  <w:abstractNum w:abstractNumId="5" w15:restartNumberingAfterBreak="0">
    <w:nsid w:val="4AC238F3"/>
    <w:multiLevelType w:val="hybridMultilevel"/>
    <w:tmpl w:val="16DA028C"/>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6" w15:restartNumberingAfterBreak="0">
    <w:nsid w:val="4CF0612F"/>
    <w:multiLevelType w:val="hybridMultilevel"/>
    <w:tmpl w:val="1C5E9E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54690141"/>
    <w:multiLevelType w:val="hybridMultilevel"/>
    <w:tmpl w:val="FC501F58"/>
    <w:lvl w:ilvl="0" w:tplc="D3A88208">
      <w:start w:val="1"/>
      <w:numFmt w:val="decimal"/>
      <w:lvlText w:val="%1)"/>
      <w:lvlJc w:val="left"/>
      <w:pPr>
        <w:ind w:left="360" w:hanging="360"/>
      </w:pPr>
      <w:rPr>
        <w:rFonts w:ascii="Arial" w:hAnsi="Arial" w:cs="Arial" w:hint="default"/>
        <w:sz w:val="2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5BED5455"/>
    <w:multiLevelType w:val="multilevel"/>
    <w:tmpl w:val="D51ACFDC"/>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C4A5E2B"/>
    <w:multiLevelType w:val="multilevel"/>
    <w:tmpl w:val="E62E21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EF4E85"/>
    <w:multiLevelType w:val="hybridMultilevel"/>
    <w:tmpl w:val="23140F92"/>
    <w:lvl w:ilvl="0" w:tplc="BCCE9CFE">
      <w:start w:val="1"/>
      <w:numFmt w:val="bullet"/>
      <w:lvlText w:val="-"/>
      <w:lvlJc w:val="left"/>
      <w:pPr>
        <w:ind w:left="360" w:hanging="360"/>
      </w:pPr>
      <w:rPr>
        <w:rFonts w:ascii="Calibri" w:eastAsia="Calibri" w:hAnsi="Calibri" w:cs="Calibr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73E200D5"/>
    <w:multiLevelType w:val="hybridMultilevel"/>
    <w:tmpl w:val="8692FD92"/>
    <w:lvl w:ilvl="0" w:tplc="042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74287E6F"/>
    <w:multiLevelType w:val="hybridMultilevel"/>
    <w:tmpl w:val="519EA07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717514213">
    <w:abstractNumId w:val="5"/>
  </w:num>
  <w:num w:numId="2" w16cid:durableId="620457269">
    <w:abstractNumId w:val="6"/>
  </w:num>
  <w:num w:numId="3" w16cid:durableId="1524594308">
    <w:abstractNumId w:val="7"/>
  </w:num>
  <w:num w:numId="4" w16cid:durableId="1609855360">
    <w:abstractNumId w:val="3"/>
  </w:num>
  <w:num w:numId="5" w16cid:durableId="288753232">
    <w:abstractNumId w:val="4"/>
  </w:num>
  <w:num w:numId="6" w16cid:durableId="1910186403">
    <w:abstractNumId w:val="1"/>
  </w:num>
  <w:num w:numId="7" w16cid:durableId="89397448">
    <w:abstractNumId w:val="10"/>
  </w:num>
  <w:num w:numId="8" w16cid:durableId="1360931918">
    <w:abstractNumId w:val="8"/>
  </w:num>
  <w:num w:numId="9" w16cid:durableId="1741098079">
    <w:abstractNumId w:val="9"/>
  </w:num>
  <w:num w:numId="10" w16cid:durableId="1630625432">
    <w:abstractNumId w:val="0"/>
  </w:num>
  <w:num w:numId="11" w16cid:durableId="1499347324">
    <w:abstractNumId w:val="12"/>
  </w:num>
  <w:num w:numId="12" w16cid:durableId="402527884">
    <w:abstractNumId w:val="2"/>
  </w:num>
  <w:num w:numId="13" w16cid:durableId="619848030">
    <w:abstractNumId w:val="1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in Karpa - JUSTDIGI">
    <w15:presenceInfo w15:providerId="AD" w15:userId="S::karin.karpa@justdigi.ee::9554152e-7834-4b6c-be70-0f471bd2cde9"/>
  </w15:person>
  <w15:person w15:author="Pilleriin Lindsalu - JUSTDIGI">
    <w15:presenceInfo w15:providerId="AD" w15:userId="S::pilleriin.lindsalu@justdigi.ee::f663d0d4-d477-45c8-b210-8f2e364095aa"/>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82"/>
    <w:rsid w:val="00001BD4"/>
    <w:rsid w:val="00003538"/>
    <w:rsid w:val="00003780"/>
    <w:rsid w:val="000037A9"/>
    <w:rsid w:val="00003A24"/>
    <w:rsid w:val="00003E2F"/>
    <w:rsid w:val="000044B4"/>
    <w:rsid w:val="0000479C"/>
    <w:rsid w:val="00004BBD"/>
    <w:rsid w:val="0000560C"/>
    <w:rsid w:val="000056EC"/>
    <w:rsid w:val="0000571E"/>
    <w:rsid w:val="00005AA6"/>
    <w:rsid w:val="000100F8"/>
    <w:rsid w:val="0001077B"/>
    <w:rsid w:val="00010C9A"/>
    <w:rsid w:val="00011F62"/>
    <w:rsid w:val="000155DB"/>
    <w:rsid w:val="00015941"/>
    <w:rsid w:val="00015D40"/>
    <w:rsid w:val="00015F26"/>
    <w:rsid w:val="000161D1"/>
    <w:rsid w:val="000177A9"/>
    <w:rsid w:val="00017E05"/>
    <w:rsid w:val="00020F2C"/>
    <w:rsid w:val="00020FF7"/>
    <w:rsid w:val="00023110"/>
    <w:rsid w:val="0002481D"/>
    <w:rsid w:val="000249B2"/>
    <w:rsid w:val="00024C0E"/>
    <w:rsid w:val="0002663B"/>
    <w:rsid w:val="00026AF1"/>
    <w:rsid w:val="00030052"/>
    <w:rsid w:val="0003031C"/>
    <w:rsid w:val="000319D6"/>
    <w:rsid w:val="00031BD7"/>
    <w:rsid w:val="00031CAD"/>
    <w:rsid w:val="00032222"/>
    <w:rsid w:val="00032837"/>
    <w:rsid w:val="000329B2"/>
    <w:rsid w:val="00033B60"/>
    <w:rsid w:val="00034193"/>
    <w:rsid w:val="000344AA"/>
    <w:rsid w:val="000362B7"/>
    <w:rsid w:val="00037D2C"/>
    <w:rsid w:val="0004050E"/>
    <w:rsid w:val="000409A8"/>
    <w:rsid w:val="00041D6F"/>
    <w:rsid w:val="00041E3C"/>
    <w:rsid w:val="0004324E"/>
    <w:rsid w:val="00043FAE"/>
    <w:rsid w:val="0004440D"/>
    <w:rsid w:val="000456D0"/>
    <w:rsid w:val="00045FEB"/>
    <w:rsid w:val="0004615C"/>
    <w:rsid w:val="0004616D"/>
    <w:rsid w:val="00046D19"/>
    <w:rsid w:val="000471C2"/>
    <w:rsid w:val="000479B7"/>
    <w:rsid w:val="00050503"/>
    <w:rsid w:val="00050559"/>
    <w:rsid w:val="00050706"/>
    <w:rsid w:val="00050E18"/>
    <w:rsid w:val="000518E3"/>
    <w:rsid w:val="00051904"/>
    <w:rsid w:val="00052590"/>
    <w:rsid w:val="000542C2"/>
    <w:rsid w:val="00054E16"/>
    <w:rsid w:val="000552AD"/>
    <w:rsid w:val="00060FE9"/>
    <w:rsid w:val="000618FD"/>
    <w:rsid w:val="00061D1C"/>
    <w:rsid w:val="0006247E"/>
    <w:rsid w:val="00062D8C"/>
    <w:rsid w:val="00063002"/>
    <w:rsid w:val="00063B60"/>
    <w:rsid w:val="0006417A"/>
    <w:rsid w:val="000641EB"/>
    <w:rsid w:val="00065020"/>
    <w:rsid w:val="00065967"/>
    <w:rsid w:val="000659F8"/>
    <w:rsid w:val="00065CD7"/>
    <w:rsid w:val="00066144"/>
    <w:rsid w:val="00066645"/>
    <w:rsid w:val="00066A43"/>
    <w:rsid w:val="0006B5BB"/>
    <w:rsid w:val="000704FD"/>
    <w:rsid w:val="0007050A"/>
    <w:rsid w:val="00070899"/>
    <w:rsid w:val="00070A8C"/>
    <w:rsid w:val="00071B05"/>
    <w:rsid w:val="00071D10"/>
    <w:rsid w:val="0007292B"/>
    <w:rsid w:val="00073B99"/>
    <w:rsid w:val="00074793"/>
    <w:rsid w:val="000747B1"/>
    <w:rsid w:val="00075095"/>
    <w:rsid w:val="000750FB"/>
    <w:rsid w:val="00075B5B"/>
    <w:rsid w:val="00076180"/>
    <w:rsid w:val="0007679D"/>
    <w:rsid w:val="0008072B"/>
    <w:rsid w:val="00081A86"/>
    <w:rsid w:val="0008273C"/>
    <w:rsid w:val="00083DC9"/>
    <w:rsid w:val="00084C08"/>
    <w:rsid w:val="0008639B"/>
    <w:rsid w:val="00086FD1"/>
    <w:rsid w:val="000877C8"/>
    <w:rsid w:val="00087807"/>
    <w:rsid w:val="00090BC5"/>
    <w:rsid w:val="000921EC"/>
    <w:rsid w:val="00094392"/>
    <w:rsid w:val="000949C2"/>
    <w:rsid w:val="00095BEE"/>
    <w:rsid w:val="00095C86"/>
    <w:rsid w:val="0009686F"/>
    <w:rsid w:val="00097E40"/>
    <w:rsid w:val="00097EAB"/>
    <w:rsid w:val="000A2C63"/>
    <w:rsid w:val="000A4688"/>
    <w:rsid w:val="000A61B4"/>
    <w:rsid w:val="000A6685"/>
    <w:rsid w:val="000B076D"/>
    <w:rsid w:val="000B0C35"/>
    <w:rsid w:val="000B1FEB"/>
    <w:rsid w:val="000B3447"/>
    <w:rsid w:val="000B37C8"/>
    <w:rsid w:val="000B391F"/>
    <w:rsid w:val="000B3A4B"/>
    <w:rsid w:val="000B402A"/>
    <w:rsid w:val="000B5754"/>
    <w:rsid w:val="000B610A"/>
    <w:rsid w:val="000B611B"/>
    <w:rsid w:val="000B6C16"/>
    <w:rsid w:val="000B6C82"/>
    <w:rsid w:val="000B74D1"/>
    <w:rsid w:val="000B7FDB"/>
    <w:rsid w:val="000C07A5"/>
    <w:rsid w:val="000C15DF"/>
    <w:rsid w:val="000C2928"/>
    <w:rsid w:val="000C3656"/>
    <w:rsid w:val="000C3E67"/>
    <w:rsid w:val="000C4BDA"/>
    <w:rsid w:val="000C4F7A"/>
    <w:rsid w:val="000C56A1"/>
    <w:rsid w:val="000C59ED"/>
    <w:rsid w:val="000C7C53"/>
    <w:rsid w:val="000D0275"/>
    <w:rsid w:val="000D027E"/>
    <w:rsid w:val="000D03CB"/>
    <w:rsid w:val="000D1924"/>
    <w:rsid w:val="000D2250"/>
    <w:rsid w:val="000D22A6"/>
    <w:rsid w:val="000D377E"/>
    <w:rsid w:val="000D3DB8"/>
    <w:rsid w:val="000D48AC"/>
    <w:rsid w:val="000D50BD"/>
    <w:rsid w:val="000D5180"/>
    <w:rsid w:val="000D5A02"/>
    <w:rsid w:val="000D6ADB"/>
    <w:rsid w:val="000D6E7D"/>
    <w:rsid w:val="000D6F55"/>
    <w:rsid w:val="000D70AD"/>
    <w:rsid w:val="000E05A5"/>
    <w:rsid w:val="000E1DB6"/>
    <w:rsid w:val="000E36B1"/>
    <w:rsid w:val="000E3F09"/>
    <w:rsid w:val="000E4DB2"/>
    <w:rsid w:val="000E5248"/>
    <w:rsid w:val="000E52C9"/>
    <w:rsid w:val="000E7961"/>
    <w:rsid w:val="000F0348"/>
    <w:rsid w:val="000F1059"/>
    <w:rsid w:val="000F10F1"/>
    <w:rsid w:val="000F1CCF"/>
    <w:rsid w:val="000F1E88"/>
    <w:rsid w:val="000F2537"/>
    <w:rsid w:val="000F32E6"/>
    <w:rsid w:val="000F38FD"/>
    <w:rsid w:val="000F3C8B"/>
    <w:rsid w:val="000F483A"/>
    <w:rsid w:val="000F4A6D"/>
    <w:rsid w:val="000F510A"/>
    <w:rsid w:val="000F5AB3"/>
    <w:rsid w:val="000F63F9"/>
    <w:rsid w:val="000F7171"/>
    <w:rsid w:val="0010057B"/>
    <w:rsid w:val="001006A2"/>
    <w:rsid w:val="00100C6B"/>
    <w:rsid w:val="0010174C"/>
    <w:rsid w:val="0010179D"/>
    <w:rsid w:val="00101F26"/>
    <w:rsid w:val="00102090"/>
    <w:rsid w:val="00102414"/>
    <w:rsid w:val="001032EC"/>
    <w:rsid w:val="00103510"/>
    <w:rsid w:val="001038FF"/>
    <w:rsid w:val="0010437C"/>
    <w:rsid w:val="00104CDF"/>
    <w:rsid w:val="001059C0"/>
    <w:rsid w:val="00106027"/>
    <w:rsid w:val="0010672C"/>
    <w:rsid w:val="001071F0"/>
    <w:rsid w:val="001107DC"/>
    <w:rsid w:val="00110907"/>
    <w:rsid w:val="00110B21"/>
    <w:rsid w:val="00111243"/>
    <w:rsid w:val="0011219A"/>
    <w:rsid w:val="0011299B"/>
    <w:rsid w:val="001130E4"/>
    <w:rsid w:val="00114661"/>
    <w:rsid w:val="00115791"/>
    <w:rsid w:val="00116763"/>
    <w:rsid w:val="00117165"/>
    <w:rsid w:val="0011785C"/>
    <w:rsid w:val="00122866"/>
    <w:rsid w:val="001236B5"/>
    <w:rsid w:val="00123975"/>
    <w:rsid w:val="00123D84"/>
    <w:rsid w:val="00125193"/>
    <w:rsid w:val="00125EE1"/>
    <w:rsid w:val="001265C9"/>
    <w:rsid w:val="0013025F"/>
    <w:rsid w:val="001306D2"/>
    <w:rsid w:val="00130B7C"/>
    <w:rsid w:val="00130DDD"/>
    <w:rsid w:val="00130F6C"/>
    <w:rsid w:val="001313E0"/>
    <w:rsid w:val="00131696"/>
    <w:rsid w:val="00131FA3"/>
    <w:rsid w:val="001338F0"/>
    <w:rsid w:val="00134271"/>
    <w:rsid w:val="0013472E"/>
    <w:rsid w:val="00134A4D"/>
    <w:rsid w:val="00134F15"/>
    <w:rsid w:val="001352CA"/>
    <w:rsid w:val="0013574B"/>
    <w:rsid w:val="00136334"/>
    <w:rsid w:val="0013649B"/>
    <w:rsid w:val="00136C4F"/>
    <w:rsid w:val="001370DC"/>
    <w:rsid w:val="00137251"/>
    <w:rsid w:val="00137F86"/>
    <w:rsid w:val="00140E85"/>
    <w:rsid w:val="00141A40"/>
    <w:rsid w:val="00142206"/>
    <w:rsid w:val="00142DC4"/>
    <w:rsid w:val="00142F6B"/>
    <w:rsid w:val="00143407"/>
    <w:rsid w:val="00144177"/>
    <w:rsid w:val="00145C09"/>
    <w:rsid w:val="00147C02"/>
    <w:rsid w:val="00147EEF"/>
    <w:rsid w:val="001504C3"/>
    <w:rsid w:val="00150DCE"/>
    <w:rsid w:val="00152669"/>
    <w:rsid w:val="00153495"/>
    <w:rsid w:val="00155796"/>
    <w:rsid w:val="001559F8"/>
    <w:rsid w:val="00155A4E"/>
    <w:rsid w:val="00156812"/>
    <w:rsid w:val="00156958"/>
    <w:rsid w:val="001574A9"/>
    <w:rsid w:val="00160063"/>
    <w:rsid w:val="00162B46"/>
    <w:rsid w:val="00162F18"/>
    <w:rsid w:val="00163397"/>
    <w:rsid w:val="00164A6D"/>
    <w:rsid w:val="00167C33"/>
    <w:rsid w:val="00167EB2"/>
    <w:rsid w:val="0017026A"/>
    <w:rsid w:val="001716FD"/>
    <w:rsid w:val="0017244F"/>
    <w:rsid w:val="00172653"/>
    <w:rsid w:val="00172AE4"/>
    <w:rsid w:val="00173265"/>
    <w:rsid w:val="00173DEF"/>
    <w:rsid w:val="001749EC"/>
    <w:rsid w:val="00174F72"/>
    <w:rsid w:val="001758FF"/>
    <w:rsid w:val="001763F8"/>
    <w:rsid w:val="00180B30"/>
    <w:rsid w:val="00180E17"/>
    <w:rsid w:val="00181201"/>
    <w:rsid w:val="0018166B"/>
    <w:rsid w:val="00181915"/>
    <w:rsid w:val="00184385"/>
    <w:rsid w:val="00186B95"/>
    <w:rsid w:val="001873E9"/>
    <w:rsid w:val="00187CDA"/>
    <w:rsid w:val="001913C1"/>
    <w:rsid w:val="00192F4A"/>
    <w:rsid w:val="00194127"/>
    <w:rsid w:val="001941C9"/>
    <w:rsid w:val="001943F9"/>
    <w:rsid w:val="00194588"/>
    <w:rsid w:val="00195D02"/>
    <w:rsid w:val="00196DA1"/>
    <w:rsid w:val="00197AB7"/>
    <w:rsid w:val="001A0B16"/>
    <w:rsid w:val="001A0F6F"/>
    <w:rsid w:val="001A18EB"/>
    <w:rsid w:val="001A46A4"/>
    <w:rsid w:val="001A4A94"/>
    <w:rsid w:val="001A53AB"/>
    <w:rsid w:val="001A6544"/>
    <w:rsid w:val="001A6AE8"/>
    <w:rsid w:val="001A6F0B"/>
    <w:rsid w:val="001A7001"/>
    <w:rsid w:val="001A7FBE"/>
    <w:rsid w:val="001B0205"/>
    <w:rsid w:val="001B0640"/>
    <w:rsid w:val="001B1159"/>
    <w:rsid w:val="001B150A"/>
    <w:rsid w:val="001B1546"/>
    <w:rsid w:val="001B1FB6"/>
    <w:rsid w:val="001B4445"/>
    <w:rsid w:val="001B461D"/>
    <w:rsid w:val="001B482B"/>
    <w:rsid w:val="001B4DDA"/>
    <w:rsid w:val="001B4FEF"/>
    <w:rsid w:val="001B597A"/>
    <w:rsid w:val="001B5AA3"/>
    <w:rsid w:val="001B698A"/>
    <w:rsid w:val="001B6D32"/>
    <w:rsid w:val="001B7E99"/>
    <w:rsid w:val="001C0331"/>
    <w:rsid w:val="001C0873"/>
    <w:rsid w:val="001C11FC"/>
    <w:rsid w:val="001C149F"/>
    <w:rsid w:val="001C2AB0"/>
    <w:rsid w:val="001C2C4B"/>
    <w:rsid w:val="001C3105"/>
    <w:rsid w:val="001C3140"/>
    <w:rsid w:val="001C4A58"/>
    <w:rsid w:val="001C4EC0"/>
    <w:rsid w:val="001C4EEA"/>
    <w:rsid w:val="001C52F3"/>
    <w:rsid w:val="001C581F"/>
    <w:rsid w:val="001C5C13"/>
    <w:rsid w:val="001C5D02"/>
    <w:rsid w:val="001C5E04"/>
    <w:rsid w:val="001C64D6"/>
    <w:rsid w:val="001C6C19"/>
    <w:rsid w:val="001C6DAA"/>
    <w:rsid w:val="001C7384"/>
    <w:rsid w:val="001D014A"/>
    <w:rsid w:val="001D0765"/>
    <w:rsid w:val="001D130B"/>
    <w:rsid w:val="001D2AEA"/>
    <w:rsid w:val="001D30DA"/>
    <w:rsid w:val="001D42FC"/>
    <w:rsid w:val="001D48D4"/>
    <w:rsid w:val="001D4D86"/>
    <w:rsid w:val="001D55AF"/>
    <w:rsid w:val="001D5CBB"/>
    <w:rsid w:val="001D63C7"/>
    <w:rsid w:val="001D7E8D"/>
    <w:rsid w:val="001E0442"/>
    <w:rsid w:val="001E05AB"/>
    <w:rsid w:val="001E0607"/>
    <w:rsid w:val="001E0E6A"/>
    <w:rsid w:val="001E2306"/>
    <w:rsid w:val="001E4A9F"/>
    <w:rsid w:val="001E549F"/>
    <w:rsid w:val="001E560E"/>
    <w:rsid w:val="001E5AAC"/>
    <w:rsid w:val="001E601D"/>
    <w:rsid w:val="001E611E"/>
    <w:rsid w:val="001ECD53"/>
    <w:rsid w:val="001F0445"/>
    <w:rsid w:val="001F0FDD"/>
    <w:rsid w:val="001F1266"/>
    <w:rsid w:val="001F1618"/>
    <w:rsid w:val="001F20E5"/>
    <w:rsid w:val="001F216F"/>
    <w:rsid w:val="001F33DD"/>
    <w:rsid w:val="001F36A2"/>
    <w:rsid w:val="001F3E02"/>
    <w:rsid w:val="001F3F2C"/>
    <w:rsid w:val="001F4B75"/>
    <w:rsid w:val="001F5163"/>
    <w:rsid w:val="001F531B"/>
    <w:rsid w:val="001F66E1"/>
    <w:rsid w:val="001F6DA5"/>
    <w:rsid w:val="001F72CF"/>
    <w:rsid w:val="001F7AEB"/>
    <w:rsid w:val="001F7DA5"/>
    <w:rsid w:val="001F7F1C"/>
    <w:rsid w:val="0020117E"/>
    <w:rsid w:val="002017E0"/>
    <w:rsid w:val="0020205A"/>
    <w:rsid w:val="00202F38"/>
    <w:rsid w:val="002042CA"/>
    <w:rsid w:val="00205F40"/>
    <w:rsid w:val="00206594"/>
    <w:rsid w:val="00206604"/>
    <w:rsid w:val="0020683B"/>
    <w:rsid w:val="002079DB"/>
    <w:rsid w:val="002101A6"/>
    <w:rsid w:val="00210786"/>
    <w:rsid w:val="00211030"/>
    <w:rsid w:val="002112DC"/>
    <w:rsid w:val="0021290B"/>
    <w:rsid w:val="002129EC"/>
    <w:rsid w:val="00214379"/>
    <w:rsid w:val="00214932"/>
    <w:rsid w:val="00214C7F"/>
    <w:rsid w:val="00215FFF"/>
    <w:rsid w:val="0021737A"/>
    <w:rsid w:val="00217836"/>
    <w:rsid w:val="0022136F"/>
    <w:rsid w:val="00221ACA"/>
    <w:rsid w:val="00222560"/>
    <w:rsid w:val="0022310E"/>
    <w:rsid w:val="00224586"/>
    <w:rsid w:val="00224737"/>
    <w:rsid w:val="00224A13"/>
    <w:rsid w:val="00225DE3"/>
    <w:rsid w:val="00227349"/>
    <w:rsid w:val="00227856"/>
    <w:rsid w:val="00227ABB"/>
    <w:rsid w:val="00227BED"/>
    <w:rsid w:val="00230296"/>
    <w:rsid w:val="002310A1"/>
    <w:rsid w:val="0023141F"/>
    <w:rsid w:val="00231724"/>
    <w:rsid w:val="00231767"/>
    <w:rsid w:val="00231DEF"/>
    <w:rsid w:val="00232F32"/>
    <w:rsid w:val="00232F58"/>
    <w:rsid w:val="00233C02"/>
    <w:rsid w:val="00234F19"/>
    <w:rsid w:val="00235177"/>
    <w:rsid w:val="002353C1"/>
    <w:rsid w:val="00235C1C"/>
    <w:rsid w:val="00240996"/>
    <w:rsid w:val="00240DDC"/>
    <w:rsid w:val="00243092"/>
    <w:rsid w:val="002435BA"/>
    <w:rsid w:val="00243D4A"/>
    <w:rsid w:val="002440CE"/>
    <w:rsid w:val="002443D0"/>
    <w:rsid w:val="00245E17"/>
    <w:rsid w:val="00245E6D"/>
    <w:rsid w:val="00245E97"/>
    <w:rsid w:val="00246EBB"/>
    <w:rsid w:val="00246F83"/>
    <w:rsid w:val="002502B3"/>
    <w:rsid w:val="0025166C"/>
    <w:rsid w:val="00251D7F"/>
    <w:rsid w:val="00251DA4"/>
    <w:rsid w:val="00252E8B"/>
    <w:rsid w:val="002534DA"/>
    <w:rsid w:val="00254E0C"/>
    <w:rsid w:val="00255746"/>
    <w:rsid w:val="002561C4"/>
    <w:rsid w:val="0025625E"/>
    <w:rsid w:val="00257398"/>
    <w:rsid w:val="00257822"/>
    <w:rsid w:val="00257B44"/>
    <w:rsid w:val="00257D60"/>
    <w:rsid w:val="0026077C"/>
    <w:rsid w:val="00260996"/>
    <w:rsid w:val="002609E2"/>
    <w:rsid w:val="0026109D"/>
    <w:rsid w:val="00261486"/>
    <w:rsid w:val="002618DF"/>
    <w:rsid w:val="00261C1D"/>
    <w:rsid w:val="00262BB0"/>
    <w:rsid w:val="00262F99"/>
    <w:rsid w:val="00262FA2"/>
    <w:rsid w:val="002630B2"/>
    <w:rsid w:val="0026351C"/>
    <w:rsid w:val="00264E48"/>
    <w:rsid w:val="00264F19"/>
    <w:rsid w:val="00265004"/>
    <w:rsid w:val="00266E19"/>
    <w:rsid w:val="00266FFE"/>
    <w:rsid w:val="0027106B"/>
    <w:rsid w:val="002717F7"/>
    <w:rsid w:val="00272963"/>
    <w:rsid w:val="002729F6"/>
    <w:rsid w:val="00273808"/>
    <w:rsid w:val="00274A98"/>
    <w:rsid w:val="00275422"/>
    <w:rsid w:val="0027547F"/>
    <w:rsid w:val="00275EBC"/>
    <w:rsid w:val="00276805"/>
    <w:rsid w:val="00276830"/>
    <w:rsid w:val="0027945A"/>
    <w:rsid w:val="00280344"/>
    <w:rsid w:val="002806D2"/>
    <w:rsid w:val="0028100C"/>
    <w:rsid w:val="00281B5C"/>
    <w:rsid w:val="00283BB4"/>
    <w:rsid w:val="00283CC7"/>
    <w:rsid w:val="002842B7"/>
    <w:rsid w:val="0028516A"/>
    <w:rsid w:val="00285444"/>
    <w:rsid w:val="00286839"/>
    <w:rsid w:val="00287E78"/>
    <w:rsid w:val="00290D9D"/>
    <w:rsid w:val="00291061"/>
    <w:rsid w:val="00291A6D"/>
    <w:rsid w:val="00291C0D"/>
    <w:rsid w:val="00291D3D"/>
    <w:rsid w:val="0029253B"/>
    <w:rsid w:val="002958B6"/>
    <w:rsid w:val="00296815"/>
    <w:rsid w:val="002A00BF"/>
    <w:rsid w:val="002A0BFE"/>
    <w:rsid w:val="002A0F04"/>
    <w:rsid w:val="002A241B"/>
    <w:rsid w:val="002A2699"/>
    <w:rsid w:val="002A27D5"/>
    <w:rsid w:val="002A3855"/>
    <w:rsid w:val="002A566D"/>
    <w:rsid w:val="002A6134"/>
    <w:rsid w:val="002A7CB5"/>
    <w:rsid w:val="002B0CED"/>
    <w:rsid w:val="002B1B3C"/>
    <w:rsid w:val="002B248E"/>
    <w:rsid w:val="002B2CBB"/>
    <w:rsid w:val="002B382C"/>
    <w:rsid w:val="002B4246"/>
    <w:rsid w:val="002B4A61"/>
    <w:rsid w:val="002B4B4B"/>
    <w:rsid w:val="002B4B80"/>
    <w:rsid w:val="002B5045"/>
    <w:rsid w:val="002B5853"/>
    <w:rsid w:val="002B6372"/>
    <w:rsid w:val="002B69DD"/>
    <w:rsid w:val="002B7D4B"/>
    <w:rsid w:val="002C15D6"/>
    <w:rsid w:val="002C2A94"/>
    <w:rsid w:val="002C3679"/>
    <w:rsid w:val="002C3F88"/>
    <w:rsid w:val="002C4474"/>
    <w:rsid w:val="002C4B04"/>
    <w:rsid w:val="002C4C0F"/>
    <w:rsid w:val="002C4CA2"/>
    <w:rsid w:val="002C50B0"/>
    <w:rsid w:val="002C521A"/>
    <w:rsid w:val="002C53E2"/>
    <w:rsid w:val="002C6B9B"/>
    <w:rsid w:val="002C7EF7"/>
    <w:rsid w:val="002D1513"/>
    <w:rsid w:val="002D1871"/>
    <w:rsid w:val="002D1EE6"/>
    <w:rsid w:val="002D5BC7"/>
    <w:rsid w:val="002D6F38"/>
    <w:rsid w:val="002E0E15"/>
    <w:rsid w:val="002E249C"/>
    <w:rsid w:val="002E3AD1"/>
    <w:rsid w:val="002E5CE0"/>
    <w:rsid w:val="002E68CD"/>
    <w:rsid w:val="002F0A4A"/>
    <w:rsid w:val="002F0E78"/>
    <w:rsid w:val="002F0F37"/>
    <w:rsid w:val="002F1AAB"/>
    <w:rsid w:val="002F1CEE"/>
    <w:rsid w:val="002F2786"/>
    <w:rsid w:val="002F2EEF"/>
    <w:rsid w:val="002F3B6D"/>
    <w:rsid w:val="002F3BF3"/>
    <w:rsid w:val="002F3FD6"/>
    <w:rsid w:val="002F63CA"/>
    <w:rsid w:val="002F7B48"/>
    <w:rsid w:val="002F7EC4"/>
    <w:rsid w:val="00300387"/>
    <w:rsid w:val="00300F7C"/>
    <w:rsid w:val="00301AC2"/>
    <w:rsid w:val="00301DD0"/>
    <w:rsid w:val="00303007"/>
    <w:rsid w:val="00303091"/>
    <w:rsid w:val="00303132"/>
    <w:rsid w:val="00303273"/>
    <w:rsid w:val="00303807"/>
    <w:rsid w:val="00305E25"/>
    <w:rsid w:val="003061EF"/>
    <w:rsid w:val="003062BE"/>
    <w:rsid w:val="003063D2"/>
    <w:rsid w:val="00306BD2"/>
    <w:rsid w:val="0030792C"/>
    <w:rsid w:val="003079D3"/>
    <w:rsid w:val="003079DF"/>
    <w:rsid w:val="00311AE0"/>
    <w:rsid w:val="00311BAE"/>
    <w:rsid w:val="00313171"/>
    <w:rsid w:val="00314D34"/>
    <w:rsid w:val="00315BD7"/>
    <w:rsid w:val="00315E24"/>
    <w:rsid w:val="00315F62"/>
    <w:rsid w:val="00317678"/>
    <w:rsid w:val="00317FEC"/>
    <w:rsid w:val="0031D6B1"/>
    <w:rsid w:val="00321434"/>
    <w:rsid w:val="0032281B"/>
    <w:rsid w:val="003241D7"/>
    <w:rsid w:val="00324A9D"/>
    <w:rsid w:val="00324F3F"/>
    <w:rsid w:val="00326A69"/>
    <w:rsid w:val="00327081"/>
    <w:rsid w:val="00327711"/>
    <w:rsid w:val="00327ADA"/>
    <w:rsid w:val="003301B6"/>
    <w:rsid w:val="00330541"/>
    <w:rsid w:val="00330D2B"/>
    <w:rsid w:val="00330D65"/>
    <w:rsid w:val="00331ECB"/>
    <w:rsid w:val="00333057"/>
    <w:rsid w:val="00333975"/>
    <w:rsid w:val="003347D7"/>
    <w:rsid w:val="00334A09"/>
    <w:rsid w:val="00334DB3"/>
    <w:rsid w:val="00334F50"/>
    <w:rsid w:val="003357C0"/>
    <w:rsid w:val="00335E0C"/>
    <w:rsid w:val="00336F76"/>
    <w:rsid w:val="00340001"/>
    <w:rsid w:val="003407EF"/>
    <w:rsid w:val="00340E6C"/>
    <w:rsid w:val="00340F8D"/>
    <w:rsid w:val="003424D6"/>
    <w:rsid w:val="003427EF"/>
    <w:rsid w:val="003428E0"/>
    <w:rsid w:val="00342A24"/>
    <w:rsid w:val="0034322C"/>
    <w:rsid w:val="00343556"/>
    <w:rsid w:val="0034371B"/>
    <w:rsid w:val="00343BBA"/>
    <w:rsid w:val="00343C35"/>
    <w:rsid w:val="00343CA5"/>
    <w:rsid w:val="003442FE"/>
    <w:rsid w:val="00344326"/>
    <w:rsid w:val="00344C20"/>
    <w:rsid w:val="003459DC"/>
    <w:rsid w:val="00346927"/>
    <w:rsid w:val="00347019"/>
    <w:rsid w:val="003500F0"/>
    <w:rsid w:val="0035052C"/>
    <w:rsid w:val="00350BEC"/>
    <w:rsid w:val="00350E3D"/>
    <w:rsid w:val="003518DC"/>
    <w:rsid w:val="0035199A"/>
    <w:rsid w:val="003519D8"/>
    <w:rsid w:val="0035292C"/>
    <w:rsid w:val="00352A6A"/>
    <w:rsid w:val="00353E77"/>
    <w:rsid w:val="0035500E"/>
    <w:rsid w:val="00355168"/>
    <w:rsid w:val="003568C2"/>
    <w:rsid w:val="00361BBF"/>
    <w:rsid w:val="00361CCC"/>
    <w:rsid w:val="003628A1"/>
    <w:rsid w:val="0036354C"/>
    <w:rsid w:val="003644A6"/>
    <w:rsid w:val="003645D1"/>
    <w:rsid w:val="003648AB"/>
    <w:rsid w:val="003659D8"/>
    <w:rsid w:val="003672B9"/>
    <w:rsid w:val="00370FF1"/>
    <w:rsid w:val="00371176"/>
    <w:rsid w:val="0037135E"/>
    <w:rsid w:val="00371AC3"/>
    <w:rsid w:val="00371C69"/>
    <w:rsid w:val="00372FB2"/>
    <w:rsid w:val="00374588"/>
    <w:rsid w:val="003762F6"/>
    <w:rsid w:val="00376465"/>
    <w:rsid w:val="003772F2"/>
    <w:rsid w:val="003776C4"/>
    <w:rsid w:val="003777AA"/>
    <w:rsid w:val="0038001F"/>
    <w:rsid w:val="00380F4D"/>
    <w:rsid w:val="00381269"/>
    <w:rsid w:val="0038131F"/>
    <w:rsid w:val="0038174C"/>
    <w:rsid w:val="003817DE"/>
    <w:rsid w:val="00382487"/>
    <w:rsid w:val="003825E3"/>
    <w:rsid w:val="0038273B"/>
    <w:rsid w:val="00384259"/>
    <w:rsid w:val="00385550"/>
    <w:rsid w:val="00385DBE"/>
    <w:rsid w:val="003861BD"/>
    <w:rsid w:val="00386A49"/>
    <w:rsid w:val="00386FCF"/>
    <w:rsid w:val="003875B0"/>
    <w:rsid w:val="0038790A"/>
    <w:rsid w:val="0039061D"/>
    <w:rsid w:val="00390667"/>
    <w:rsid w:val="00390A7A"/>
    <w:rsid w:val="003915EA"/>
    <w:rsid w:val="003919DF"/>
    <w:rsid w:val="00391A39"/>
    <w:rsid w:val="00393006"/>
    <w:rsid w:val="0039329A"/>
    <w:rsid w:val="00394206"/>
    <w:rsid w:val="00394220"/>
    <w:rsid w:val="00394C1B"/>
    <w:rsid w:val="00395D00"/>
    <w:rsid w:val="00395F60"/>
    <w:rsid w:val="003960B8"/>
    <w:rsid w:val="003967BD"/>
    <w:rsid w:val="00396B4D"/>
    <w:rsid w:val="00396BCF"/>
    <w:rsid w:val="003976C9"/>
    <w:rsid w:val="003977CA"/>
    <w:rsid w:val="003A04C9"/>
    <w:rsid w:val="003A0B12"/>
    <w:rsid w:val="003A2B42"/>
    <w:rsid w:val="003A2B77"/>
    <w:rsid w:val="003A2E62"/>
    <w:rsid w:val="003A2F7B"/>
    <w:rsid w:val="003A33F6"/>
    <w:rsid w:val="003A39EB"/>
    <w:rsid w:val="003A4812"/>
    <w:rsid w:val="003A52F3"/>
    <w:rsid w:val="003A5A4D"/>
    <w:rsid w:val="003A5FF8"/>
    <w:rsid w:val="003A66B0"/>
    <w:rsid w:val="003A6DB5"/>
    <w:rsid w:val="003A7165"/>
    <w:rsid w:val="003A771B"/>
    <w:rsid w:val="003A788B"/>
    <w:rsid w:val="003A78A1"/>
    <w:rsid w:val="003A7AB2"/>
    <w:rsid w:val="003B04DE"/>
    <w:rsid w:val="003B052A"/>
    <w:rsid w:val="003B1A7B"/>
    <w:rsid w:val="003B1B7C"/>
    <w:rsid w:val="003B1C46"/>
    <w:rsid w:val="003B1F1F"/>
    <w:rsid w:val="003B2643"/>
    <w:rsid w:val="003B2E65"/>
    <w:rsid w:val="003B3404"/>
    <w:rsid w:val="003B49B0"/>
    <w:rsid w:val="003B5840"/>
    <w:rsid w:val="003B5BBD"/>
    <w:rsid w:val="003B5E25"/>
    <w:rsid w:val="003B76D2"/>
    <w:rsid w:val="003C1292"/>
    <w:rsid w:val="003C17C2"/>
    <w:rsid w:val="003C2AD8"/>
    <w:rsid w:val="003C418B"/>
    <w:rsid w:val="003C444F"/>
    <w:rsid w:val="003C44DA"/>
    <w:rsid w:val="003C4604"/>
    <w:rsid w:val="003C46AC"/>
    <w:rsid w:val="003C4847"/>
    <w:rsid w:val="003C4B09"/>
    <w:rsid w:val="003C569A"/>
    <w:rsid w:val="003C59D4"/>
    <w:rsid w:val="003C64BB"/>
    <w:rsid w:val="003C72D8"/>
    <w:rsid w:val="003C7625"/>
    <w:rsid w:val="003C7F24"/>
    <w:rsid w:val="003D100D"/>
    <w:rsid w:val="003D16A5"/>
    <w:rsid w:val="003D242E"/>
    <w:rsid w:val="003D524A"/>
    <w:rsid w:val="003D65C0"/>
    <w:rsid w:val="003D7A36"/>
    <w:rsid w:val="003E0DED"/>
    <w:rsid w:val="003E2826"/>
    <w:rsid w:val="003E3148"/>
    <w:rsid w:val="003E3402"/>
    <w:rsid w:val="003E3C73"/>
    <w:rsid w:val="003E3CE7"/>
    <w:rsid w:val="003E48C8"/>
    <w:rsid w:val="003E4E23"/>
    <w:rsid w:val="003E4EEB"/>
    <w:rsid w:val="003E52E7"/>
    <w:rsid w:val="003E6F9B"/>
    <w:rsid w:val="003F0480"/>
    <w:rsid w:val="003F0E15"/>
    <w:rsid w:val="003F245C"/>
    <w:rsid w:val="003F5652"/>
    <w:rsid w:val="003F587D"/>
    <w:rsid w:val="003F63DF"/>
    <w:rsid w:val="003F6C34"/>
    <w:rsid w:val="003F6DD2"/>
    <w:rsid w:val="003F77F5"/>
    <w:rsid w:val="003F781C"/>
    <w:rsid w:val="004002E4"/>
    <w:rsid w:val="00401A93"/>
    <w:rsid w:val="00401BE4"/>
    <w:rsid w:val="00401C78"/>
    <w:rsid w:val="00401EEE"/>
    <w:rsid w:val="004038F7"/>
    <w:rsid w:val="00403F2A"/>
    <w:rsid w:val="00403F68"/>
    <w:rsid w:val="004049D5"/>
    <w:rsid w:val="004058D4"/>
    <w:rsid w:val="004073B7"/>
    <w:rsid w:val="0040774A"/>
    <w:rsid w:val="00407AFC"/>
    <w:rsid w:val="00407D66"/>
    <w:rsid w:val="004108F0"/>
    <w:rsid w:val="00410C29"/>
    <w:rsid w:val="00410F0E"/>
    <w:rsid w:val="00411405"/>
    <w:rsid w:val="00412713"/>
    <w:rsid w:val="00412844"/>
    <w:rsid w:val="004128BF"/>
    <w:rsid w:val="00412ECF"/>
    <w:rsid w:val="00413EFE"/>
    <w:rsid w:val="00415062"/>
    <w:rsid w:val="00415CF5"/>
    <w:rsid w:val="00417029"/>
    <w:rsid w:val="00421AC0"/>
    <w:rsid w:val="00422BC5"/>
    <w:rsid w:val="00423234"/>
    <w:rsid w:val="00426732"/>
    <w:rsid w:val="00426884"/>
    <w:rsid w:val="004278C0"/>
    <w:rsid w:val="0043097E"/>
    <w:rsid w:val="00431240"/>
    <w:rsid w:val="00431BB8"/>
    <w:rsid w:val="004332DD"/>
    <w:rsid w:val="004341AD"/>
    <w:rsid w:val="0043528E"/>
    <w:rsid w:val="00436A84"/>
    <w:rsid w:val="00441310"/>
    <w:rsid w:val="004413B7"/>
    <w:rsid w:val="00441528"/>
    <w:rsid w:val="0044331D"/>
    <w:rsid w:val="00443682"/>
    <w:rsid w:val="0044474D"/>
    <w:rsid w:val="00444C99"/>
    <w:rsid w:val="00450B89"/>
    <w:rsid w:val="004510D7"/>
    <w:rsid w:val="00452703"/>
    <w:rsid w:val="004538CB"/>
    <w:rsid w:val="004559AF"/>
    <w:rsid w:val="00456796"/>
    <w:rsid w:val="004605BB"/>
    <w:rsid w:val="0046063C"/>
    <w:rsid w:val="004606A6"/>
    <w:rsid w:val="00460FCA"/>
    <w:rsid w:val="00461AD0"/>
    <w:rsid w:val="00461E0B"/>
    <w:rsid w:val="004652F2"/>
    <w:rsid w:val="00465A60"/>
    <w:rsid w:val="0046636F"/>
    <w:rsid w:val="00467560"/>
    <w:rsid w:val="00467828"/>
    <w:rsid w:val="0047060F"/>
    <w:rsid w:val="00470964"/>
    <w:rsid w:val="00470A9F"/>
    <w:rsid w:val="00471644"/>
    <w:rsid w:val="00471752"/>
    <w:rsid w:val="00471A91"/>
    <w:rsid w:val="004724E4"/>
    <w:rsid w:val="004725C3"/>
    <w:rsid w:val="00472F35"/>
    <w:rsid w:val="00473643"/>
    <w:rsid w:val="0047416D"/>
    <w:rsid w:val="00474D3B"/>
    <w:rsid w:val="00475066"/>
    <w:rsid w:val="0047528F"/>
    <w:rsid w:val="00477310"/>
    <w:rsid w:val="00477699"/>
    <w:rsid w:val="0047772D"/>
    <w:rsid w:val="00477762"/>
    <w:rsid w:val="00477A97"/>
    <w:rsid w:val="004803A2"/>
    <w:rsid w:val="00480FD4"/>
    <w:rsid w:val="004820BC"/>
    <w:rsid w:val="00482340"/>
    <w:rsid w:val="004826B8"/>
    <w:rsid w:val="00482A68"/>
    <w:rsid w:val="0048303D"/>
    <w:rsid w:val="00483092"/>
    <w:rsid w:val="004834A7"/>
    <w:rsid w:val="00485502"/>
    <w:rsid w:val="00485825"/>
    <w:rsid w:val="004871BC"/>
    <w:rsid w:val="00487727"/>
    <w:rsid w:val="004906AA"/>
    <w:rsid w:val="00490B00"/>
    <w:rsid w:val="00492B9D"/>
    <w:rsid w:val="00493B3C"/>
    <w:rsid w:val="00494025"/>
    <w:rsid w:val="00496210"/>
    <w:rsid w:val="004967EA"/>
    <w:rsid w:val="00496B9A"/>
    <w:rsid w:val="0049727E"/>
    <w:rsid w:val="00497B5B"/>
    <w:rsid w:val="004A02BD"/>
    <w:rsid w:val="004A1806"/>
    <w:rsid w:val="004A1EDD"/>
    <w:rsid w:val="004A202F"/>
    <w:rsid w:val="004A3812"/>
    <w:rsid w:val="004A47E7"/>
    <w:rsid w:val="004A66AD"/>
    <w:rsid w:val="004A6ED4"/>
    <w:rsid w:val="004A7138"/>
    <w:rsid w:val="004A7B6B"/>
    <w:rsid w:val="004A7E28"/>
    <w:rsid w:val="004B1A3E"/>
    <w:rsid w:val="004B1FA1"/>
    <w:rsid w:val="004B2818"/>
    <w:rsid w:val="004B30A1"/>
    <w:rsid w:val="004B3701"/>
    <w:rsid w:val="004B405F"/>
    <w:rsid w:val="004B5081"/>
    <w:rsid w:val="004B5598"/>
    <w:rsid w:val="004B595D"/>
    <w:rsid w:val="004B734E"/>
    <w:rsid w:val="004B7B63"/>
    <w:rsid w:val="004C145C"/>
    <w:rsid w:val="004C15AE"/>
    <w:rsid w:val="004C18C6"/>
    <w:rsid w:val="004C26A5"/>
    <w:rsid w:val="004C30F2"/>
    <w:rsid w:val="004C3551"/>
    <w:rsid w:val="004C37AC"/>
    <w:rsid w:val="004C3FB9"/>
    <w:rsid w:val="004C4CF3"/>
    <w:rsid w:val="004C72FD"/>
    <w:rsid w:val="004C7C90"/>
    <w:rsid w:val="004D03A1"/>
    <w:rsid w:val="004D0A78"/>
    <w:rsid w:val="004D0DF6"/>
    <w:rsid w:val="004D141D"/>
    <w:rsid w:val="004D281D"/>
    <w:rsid w:val="004D30A5"/>
    <w:rsid w:val="004D4999"/>
    <w:rsid w:val="004D4C40"/>
    <w:rsid w:val="004D4DF3"/>
    <w:rsid w:val="004D5159"/>
    <w:rsid w:val="004D5162"/>
    <w:rsid w:val="004D568E"/>
    <w:rsid w:val="004D5DBC"/>
    <w:rsid w:val="004D671F"/>
    <w:rsid w:val="004D678B"/>
    <w:rsid w:val="004D7073"/>
    <w:rsid w:val="004D70D6"/>
    <w:rsid w:val="004D783D"/>
    <w:rsid w:val="004D7A66"/>
    <w:rsid w:val="004E0A94"/>
    <w:rsid w:val="004E0AD3"/>
    <w:rsid w:val="004E109F"/>
    <w:rsid w:val="004E1E11"/>
    <w:rsid w:val="004E3BDE"/>
    <w:rsid w:val="004E3F9F"/>
    <w:rsid w:val="004E4218"/>
    <w:rsid w:val="004E4EF8"/>
    <w:rsid w:val="004E5A9F"/>
    <w:rsid w:val="004E7001"/>
    <w:rsid w:val="004E7078"/>
    <w:rsid w:val="004F02D6"/>
    <w:rsid w:val="004F0FFE"/>
    <w:rsid w:val="004F12CA"/>
    <w:rsid w:val="004F25F5"/>
    <w:rsid w:val="004F2A01"/>
    <w:rsid w:val="004F3D80"/>
    <w:rsid w:val="004F3E17"/>
    <w:rsid w:val="004F60A3"/>
    <w:rsid w:val="004F6803"/>
    <w:rsid w:val="00500979"/>
    <w:rsid w:val="00502E80"/>
    <w:rsid w:val="00502FEB"/>
    <w:rsid w:val="00503066"/>
    <w:rsid w:val="00503186"/>
    <w:rsid w:val="00504ABC"/>
    <w:rsid w:val="00505759"/>
    <w:rsid w:val="00507978"/>
    <w:rsid w:val="0051024E"/>
    <w:rsid w:val="005136BE"/>
    <w:rsid w:val="00514765"/>
    <w:rsid w:val="005149A3"/>
    <w:rsid w:val="0051529B"/>
    <w:rsid w:val="005152AA"/>
    <w:rsid w:val="00522C83"/>
    <w:rsid w:val="00522CF2"/>
    <w:rsid w:val="00525004"/>
    <w:rsid w:val="005253E2"/>
    <w:rsid w:val="005257F0"/>
    <w:rsid w:val="00525A71"/>
    <w:rsid w:val="00525EC0"/>
    <w:rsid w:val="00526FE2"/>
    <w:rsid w:val="005270B0"/>
    <w:rsid w:val="00527D89"/>
    <w:rsid w:val="00534053"/>
    <w:rsid w:val="005340B0"/>
    <w:rsid w:val="00535D25"/>
    <w:rsid w:val="005360C5"/>
    <w:rsid w:val="005362CB"/>
    <w:rsid w:val="005370CB"/>
    <w:rsid w:val="005401D3"/>
    <w:rsid w:val="00541897"/>
    <w:rsid w:val="00541FB6"/>
    <w:rsid w:val="00542818"/>
    <w:rsid w:val="00542FFD"/>
    <w:rsid w:val="00544801"/>
    <w:rsid w:val="005453B0"/>
    <w:rsid w:val="005477F9"/>
    <w:rsid w:val="005501FA"/>
    <w:rsid w:val="005503A8"/>
    <w:rsid w:val="00550539"/>
    <w:rsid w:val="00550A90"/>
    <w:rsid w:val="00550B48"/>
    <w:rsid w:val="00550EB8"/>
    <w:rsid w:val="005525A6"/>
    <w:rsid w:val="005548CB"/>
    <w:rsid w:val="00555607"/>
    <w:rsid w:val="005557DB"/>
    <w:rsid w:val="005558D1"/>
    <w:rsid w:val="005558FF"/>
    <w:rsid w:val="00556BE6"/>
    <w:rsid w:val="00561699"/>
    <w:rsid w:val="00561A8C"/>
    <w:rsid w:val="0056208B"/>
    <w:rsid w:val="0056288C"/>
    <w:rsid w:val="005641F9"/>
    <w:rsid w:val="0056461E"/>
    <w:rsid w:val="00564E88"/>
    <w:rsid w:val="0056659D"/>
    <w:rsid w:val="00567B00"/>
    <w:rsid w:val="00570CB8"/>
    <w:rsid w:val="00572B06"/>
    <w:rsid w:val="00572B1C"/>
    <w:rsid w:val="00572D5F"/>
    <w:rsid w:val="005730EC"/>
    <w:rsid w:val="00574180"/>
    <w:rsid w:val="0057438F"/>
    <w:rsid w:val="00574916"/>
    <w:rsid w:val="00576575"/>
    <w:rsid w:val="005767FC"/>
    <w:rsid w:val="00576C62"/>
    <w:rsid w:val="0057716E"/>
    <w:rsid w:val="00577276"/>
    <w:rsid w:val="00580C62"/>
    <w:rsid w:val="00583464"/>
    <w:rsid w:val="005837F9"/>
    <w:rsid w:val="005839DC"/>
    <w:rsid w:val="00583B55"/>
    <w:rsid w:val="005842C0"/>
    <w:rsid w:val="00585417"/>
    <w:rsid w:val="00591435"/>
    <w:rsid w:val="00595142"/>
    <w:rsid w:val="00595208"/>
    <w:rsid w:val="00595B4C"/>
    <w:rsid w:val="00596248"/>
    <w:rsid w:val="0059667E"/>
    <w:rsid w:val="0059670C"/>
    <w:rsid w:val="00596E8C"/>
    <w:rsid w:val="0059734F"/>
    <w:rsid w:val="00597777"/>
    <w:rsid w:val="005A09D3"/>
    <w:rsid w:val="005A0AD5"/>
    <w:rsid w:val="005A0E11"/>
    <w:rsid w:val="005A12A7"/>
    <w:rsid w:val="005A2212"/>
    <w:rsid w:val="005A2B77"/>
    <w:rsid w:val="005A2D39"/>
    <w:rsid w:val="005A2E8F"/>
    <w:rsid w:val="005A3274"/>
    <w:rsid w:val="005A4C09"/>
    <w:rsid w:val="005A50E6"/>
    <w:rsid w:val="005A6FA3"/>
    <w:rsid w:val="005A74ED"/>
    <w:rsid w:val="005A7D27"/>
    <w:rsid w:val="005B0EF8"/>
    <w:rsid w:val="005B26FC"/>
    <w:rsid w:val="005B27A6"/>
    <w:rsid w:val="005B2ACB"/>
    <w:rsid w:val="005B2FC4"/>
    <w:rsid w:val="005B4436"/>
    <w:rsid w:val="005B4960"/>
    <w:rsid w:val="005B5133"/>
    <w:rsid w:val="005B5138"/>
    <w:rsid w:val="005B67A4"/>
    <w:rsid w:val="005B6E8D"/>
    <w:rsid w:val="005B7295"/>
    <w:rsid w:val="005C0A7C"/>
    <w:rsid w:val="005C155E"/>
    <w:rsid w:val="005C1997"/>
    <w:rsid w:val="005C229B"/>
    <w:rsid w:val="005C2E66"/>
    <w:rsid w:val="005C37F0"/>
    <w:rsid w:val="005C3A40"/>
    <w:rsid w:val="005C4B30"/>
    <w:rsid w:val="005C6BAD"/>
    <w:rsid w:val="005C741B"/>
    <w:rsid w:val="005D0272"/>
    <w:rsid w:val="005D0C4C"/>
    <w:rsid w:val="005D118D"/>
    <w:rsid w:val="005D232B"/>
    <w:rsid w:val="005D28BD"/>
    <w:rsid w:val="005D2F69"/>
    <w:rsid w:val="005D52BC"/>
    <w:rsid w:val="005D5E97"/>
    <w:rsid w:val="005D5F9D"/>
    <w:rsid w:val="005D6079"/>
    <w:rsid w:val="005D6A62"/>
    <w:rsid w:val="005D6E81"/>
    <w:rsid w:val="005D7027"/>
    <w:rsid w:val="005D7137"/>
    <w:rsid w:val="005D7BC8"/>
    <w:rsid w:val="005E04CD"/>
    <w:rsid w:val="005E0C55"/>
    <w:rsid w:val="005E129E"/>
    <w:rsid w:val="005E1F00"/>
    <w:rsid w:val="005E224F"/>
    <w:rsid w:val="005E25A8"/>
    <w:rsid w:val="005E2CA0"/>
    <w:rsid w:val="005E4AB1"/>
    <w:rsid w:val="005E51E1"/>
    <w:rsid w:val="005E5872"/>
    <w:rsid w:val="005E5C92"/>
    <w:rsid w:val="005E70B4"/>
    <w:rsid w:val="005E75D2"/>
    <w:rsid w:val="005E7736"/>
    <w:rsid w:val="005F0879"/>
    <w:rsid w:val="005F234D"/>
    <w:rsid w:val="005F2460"/>
    <w:rsid w:val="005F3239"/>
    <w:rsid w:val="005F33C9"/>
    <w:rsid w:val="005F3729"/>
    <w:rsid w:val="005F43D6"/>
    <w:rsid w:val="005F4BEF"/>
    <w:rsid w:val="005F660D"/>
    <w:rsid w:val="005F6A4B"/>
    <w:rsid w:val="005F7CD9"/>
    <w:rsid w:val="005F7F8B"/>
    <w:rsid w:val="00600F3C"/>
    <w:rsid w:val="006013E5"/>
    <w:rsid w:val="00602F1B"/>
    <w:rsid w:val="0060369D"/>
    <w:rsid w:val="006062E0"/>
    <w:rsid w:val="00610208"/>
    <w:rsid w:val="00610710"/>
    <w:rsid w:val="0061268C"/>
    <w:rsid w:val="00612AD5"/>
    <w:rsid w:val="00613467"/>
    <w:rsid w:val="00614C5A"/>
    <w:rsid w:val="006159DD"/>
    <w:rsid w:val="0061621B"/>
    <w:rsid w:val="00617788"/>
    <w:rsid w:val="0062037E"/>
    <w:rsid w:val="00620644"/>
    <w:rsid w:val="0062076D"/>
    <w:rsid w:val="00622A69"/>
    <w:rsid w:val="00623BD4"/>
    <w:rsid w:val="00624215"/>
    <w:rsid w:val="0062463C"/>
    <w:rsid w:val="006246E4"/>
    <w:rsid w:val="00624FD2"/>
    <w:rsid w:val="006304BA"/>
    <w:rsid w:val="00630D6C"/>
    <w:rsid w:val="00630DF5"/>
    <w:rsid w:val="00630E7E"/>
    <w:rsid w:val="006316A2"/>
    <w:rsid w:val="006323A3"/>
    <w:rsid w:val="00633EA0"/>
    <w:rsid w:val="0063413D"/>
    <w:rsid w:val="006346C6"/>
    <w:rsid w:val="00634C16"/>
    <w:rsid w:val="00634D96"/>
    <w:rsid w:val="006350FE"/>
    <w:rsid w:val="00636579"/>
    <w:rsid w:val="00636F5D"/>
    <w:rsid w:val="006408C9"/>
    <w:rsid w:val="00640FFD"/>
    <w:rsid w:val="00641F8A"/>
    <w:rsid w:val="00642CBB"/>
    <w:rsid w:val="006435C0"/>
    <w:rsid w:val="0064490B"/>
    <w:rsid w:val="006449F4"/>
    <w:rsid w:val="006454C3"/>
    <w:rsid w:val="006457CF"/>
    <w:rsid w:val="00645ADB"/>
    <w:rsid w:val="00646D10"/>
    <w:rsid w:val="0065186D"/>
    <w:rsid w:val="0065327F"/>
    <w:rsid w:val="0065411A"/>
    <w:rsid w:val="00655198"/>
    <w:rsid w:val="006555A5"/>
    <w:rsid w:val="00655DD0"/>
    <w:rsid w:val="00655F5C"/>
    <w:rsid w:val="0065613C"/>
    <w:rsid w:val="00656304"/>
    <w:rsid w:val="0065655F"/>
    <w:rsid w:val="00656FB8"/>
    <w:rsid w:val="00660381"/>
    <w:rsid w:val="00661369"/>
    <w:rsid w:val="00661B84"/>
    <w:rsid w:val="00662346"/>
    <w:rsid w:val="006629A1"/>
    <w:rsid w:val="006629DB"/>
    <w:rsid w:val="00662B88"/>
    <w:rsid w:val="00663C47"/>
    <w:rsid w:val="00664B9F"/>
    <w:rsid w:val="00665EA1"/>
    <w:rsid w:val="0066622D"/>
    <w:rsid w:val="0066641C"/>
    <w:rsid w:val="0066657E"/>
    <w:rsid w:val="00667D7E"/>
    <w:rsid w:val="00670711"/>
    <w:rsid w:val="00670FF9"/>
    <w:rsid w:val="0067108C"/>
    <w:rsid w:val="006711E6"/>
    <w:rsid w:val="0067180B"/>
    <w:rsid w:val="00671D99"/>
    <w:rsid w:val="00672073"/>
    <w:rsid w:val="0067219D"/>
    <w:rsid w:val="00672567"/>
    <w:rsid w:val="00672679"/>
    <w:rsid w:val="006735F7"/>
    <w:rsid w:val="00673FE0"/>
    <w:rsid w:val="00674230"/>
    <w:rsid w:val="0067725D"/>
    <w:rsid w:val="0067734A"/>
    <w:rsid w:val="006776DB"/>
    <w:rsid w:val="006801DF"/>
    <w:rsid w:val="006829DF"/>
    <w:rsid w:val="006855FB"/>
    <w:rsid w:val="0068615D"/>
    <w:rsid w:val="00686B0C"/>
    <w:rsid w:val="00686D66"/>
    <w:rsid w:val="0068713A"/>
    <w:rsid w:val="006900EF"/>
    <w:rsid w:val="00690412"/>
    <w:rsid w:val="006912C6"/>
    <w:rsid w:val="006925A0"/>
    <w:rsid w:val="00692956"/>
    <w:rsid w:val="00692B74"/>
    <w:rsid w:val="0069563C"/>
    <w:rsid w:val="00695C4D"/>
    <w:rsid w:val="00695E7B"/>
    <w:rsid w:val="00697A91"/>
    <w:rsid w:val="00697B30"/>
    <w:rsid w:val="006A0CD1"/>
    <w:rsid w:val="006A109A"/>
    <w:rsid w:val="006A1B34"/>
    <w:rsid w:val="006A2044"/>
    <w:rsid w:val="006A3199"/>
    <w:rsid w:val="006A3BC3"/>
    <w:rsid w:val="006A400E"/>
    <w:rsid w:val="006A442F"/>
    <w:rsid w:val="006A5939"/>
    <w:rsid w:val="006A5A0C"/>
    <w:rsid w:val="006A6F0F"/>
    <w:rsid w:val="006B03C3"/>
    <w:rsid w:val="006B0A62"/>
    <w:rsid w:val="006B0F82"/>
    <w:rsid w:val="006B1FFA"/>
    <w:rsid w:val="006B2487"/>
    <w:rsid w:val="006B254B"/>
    <w:rsid w:val="006B43C3"/>
    <w:rsid w:val="006B4420"/>
    <w:rsid w:val="006B4BFD"/>
    <w:rsid w:val="006B570B"/>
    <w:rsid w:val="006B6C5C"/>
    <w:rsid w:val="006C097B"/>
    <w:rsid w:val="006C1BCE"/>
    <w:rsid w:val="006C33A1"/>
    <w:rsid w:val="006C39A8"/>
    <w:rsid w:val="006C3A58"/>
    <w:rsid w:val="006C44A7"/>
    <w:rsid w:val="006C4C8A"/>
    <w:rsid w:val="006C5F9F"/>
    <w:rsid w:val="006C6F48"/>
    <w:rsid w:val="006C75A7"/>
    <w:rsid w:val="006D0DB5"/>
    <w:rsid w:val="006D1CB0"/>
    <w:rsid w:val="006D435E"/>
    <w:rsid w:val="006D4642"/>
    <w:rsid w:val="006D4863"/>
    <w:rsid w:val="006D4F14"/>
    <w:rsid w:val="006D50DD"/>
    <w:rsid w:val="006D64FA"/>
    <w:rsid w:val="006D6EDD"/>
    <w:rsid w:val="006D782D"/>
    <w:rsid w:val="006D78C3"/>
    <w:rsid w:val="006D7A98"/>
    <w:rsid w:val="006DA510"/>
    <w:rsid w:val="006E0EDB"/>
    <w:rsid w:val="006E2E7E"/>
    <w:rsid w:val="006E2EC5"/>
    <w:rsid w:val="006E3F0B"/>
    <w:rsid w:val="006E44D6"/>
    <w:rsid w:val="006E51CE"/>
    <w:rsid w:val="006E55C9"/>
    <w:rsid w:val="006E5DAE"/>
    <w:rsid w:val="006E6833"/>
    <w:rsid w:val="006E767E"/>
    <w:rsid w:val="006F0056"/>
    <w:rsid w:val="006F0978"/>
    <w:rsid w:val="006F179B"/>
    <w:rsid w:val="006F2686"/>
    <w:rsid w:val="006F2EE1"/>
    <w:rsid w:val="006F3C39"/>
    <w:rsid w:val="006F3C68"/>
    <w:rsid w:val="006F4184"/>
    <w:rsid w:val="006F5437"/>
    <w:rsid w:val="006F662F"/>
    <w:rsid w:val="006F69C1"/>
    <w:rsid w:val="0070179D"/>
    <w:rsid w:val="007018BD"/>
    <w:rsid w:val="00701AA7"/>
    <w:rsid w:val="00702B08"/>
    <w:rsid w:val="00703915"/>
    <w:rsid w:val="007044BD"/>
    <w:rsid w:val="00704949"/>
    <w:rsid w:val="00704A43"/>
    <w:rsid w:val="00705BFB"/>
    <w:rsid w:val="00705EBC"/>
    <w:rsid w:val="0070638F"/>
    <w:rsid w:val="007076AD"/>
    <w:rsid w:val="00710381"/>
    <w:rsid w:val="0071041F"/>
    <w:rsid w:val="00710C6A"/>
    <w:rsid w:val="00711208"/>
    <w:rsid w:val="00712669"/>
    <w:rsid w:val="007133DC"/>
    <w:rsid w:val="007164FE"/>
    <w:rsid w:val="00716927"/>
    <w:rsid w:val="00717D05"/>
    <w:rsid w:val="0072179D"/>
    <w:rsid w:val="0072180B"/>
    <w:rsid w:val="00722A24"/>
    <w:rsid w:val="00722E55"/>
    <w:rsid w:val="00723B23"/>
    <w:rsid w:val="007241D5"/>
    <w:rsid w:val="007243D7"/>
    <w:rsid w:val="007245BE"/>
    <w:rsid w:val="00724BCF"/>
    <w:rsid w:val="0072579E"/>
    <w:rsid w:val="00726FC0"/>
    <w:rsid w:val="0072734D"/>
    <w:rsid w:val="00727E93"/>
    <w:rsid w:val="00731226"/>
    <w:rsid w:val="00732943"/>
    <w:rsid w:val="007329CF"/>
    <w:rsid w:val="00734660"/>
    <w:rsid w:val="007357A6"/>
    <w:rsid w:val="00736D89"/>
    <w:rsid w:val="00737A7E"/>
    <w:rsid w:val="007400D7"/>
    <w:rsid w:val="0074010E"/>
    <w:rsid w:val="0074119B"/>
    <w:rsid w:val="007411BE"/>
    <w:rsid w:val="007416FD"/>
    <w:rsid w:val="00741D6A"/>
    <w:rsid w:val="007429E9"/>
    <w:rsid w:val="00742FE3"/>
    <w:rsid w:val="00743080"/>
    <w:rsid w:val="007431F4"/>
    <w:rsid w:val="007436B1"/>
    <w:rsid w:val="007449D6"/>
    <w:rsid w:val="007449EF"/>
    <w:rsid w:val="00744BD2"/>
    <w:rsid w:val="007452E0"/>
    <w:rsid w:val="007453AE"/>
    <w:rsid w:val="00745A54"/>
    <w:rsid w:val="00746186"/>
    <w:rsid w:val="00747294"/>
    <w:rsid w:val="007513B6"/>
    <w:rsid w:val="00751464"/>
    <w:rsid w:val="00752ABF"/>
    <w:rsid w:val="007530D0"/>
    <w:rsid w:val="0075387A"/>
    <w:rsid w:val="00753F78"/>
    <w:rsid w:val="0075472E"/>
    <w:rsid w:val="00756257"/>
    <w:rsid w:val="007563C6"/>
    <w:rsid w:val="0075A42D"/>
    <w:rsid w:val="00760168"/>
    <w:rsid w:val="00760EB9"/>
    <w:rsid w:val="007610ED"/>
    <w:rsid w:val="0076143E"/>
    <w:rsid w:val="00761448"/>
    <w:rsid w:val="007625D0"/>
    <w:rsid w:val="00762824"/>
    <w:rsid w:val="00762DCD"/>
    <w:rsid w:val="00763377"/>
    <w:rsid w:val="0076418E"/>
    <w:rsid w:val="00764FD4"/>
    <w:rsid w:val="00765442"/>
    <w:rsid w:val="0076682C"/>
    <w:rsid w:val="007709C9"/>
    <w:rsid w:val="00770B38"/>
    <w:rsid w:val="00770DD4"/>
    <w:rsid w:val="00772014"/>
    <w:rsid w:val="00772143"/>
    <w:rsid w:val="00772478"/>
    <w:rsid w:val="00772E20"/>
    <w:rsid w:val="007756FF"/>
    <w:rsid w:val="00775826"/>
    <w:rsid w:val="00775F93"/>
    <w:rsid w:val="00776186"/>
    <w:rsid w:val="00777AAF"/>
    <w:rsid w:val="00777BEA"/>
    <w:rsid w:val="0078211D"/>
    <w:rsid w:val="0078345B"/>
    <w:rsid w:val="00783A4C"/>
    <w:rsid w:val="00783C98"/>
    <w:rsid w:val="0078450C"/>
    <w:rsid w:val="00790DB0"/>
    <w:rsid w:val="007928DC"/>
    <w:rsid w:val="00792940"/>
    <w:rsid w:val="00793358"/>
    <w:rsid w:val="00793651"/>
    <w:rsid w:val="00794334"/>
    <w:rsid w:val="00794990"/>
    <w:rsid w:val="0079709A"/>
    <w:rsid w:val="00797C4D"/>
    <w:rsid w:val="007A0014"/>
    <w:rsid w:val="007A0DC3"/>
    <w:rsid w:val="007A275B"/>
    <w:rsid w:val="007A2A79"/>
    <w:rsid w:val="007A2D3B"/>
    <w:rsid w:val="007A3201"/>
    <w:rsid w:val="007A3B3F"/>
    <w:rsid w:val="007A3CB0"/>
    <w:rsid w:val="007A4105"/>
    <w:rsid w:val="007A4A8D"/>
    <w:rsid w:val="007A4EDB"/>
    <w:rsid w:val="007A71E5"/>
    <w:rsid w:val="007A7378"/>
    <w:rsid w:val="007A7E8F"/>
    <w:rsid w:val="007B1762"/>
    <w:rsid w:val="007B1BAD"/>
    <w:rsid w:val="007B2C33"/>
    <w:rsid w:val="007B4666"/>
    <w:rsid w:val="007B7756"/>
    <w:rsid w:val="007C0141"/>
    <w:rsid w:val="007C01EE"/>
    <w:rsid w:val="007C2584"/>
    <w:rsid w:val="007C25FA"/>
    <w:rsid w:val="007C2BC5"/>
    <w:rsid w:val="007C3301"/>
    <w:rsid w:val="007C342A"/>
    <w:rsid w:val="007C36E0"/>
    <w:rsid w:val="007C3989"/>
    <w:rsid w:val="007C40AD"/>
    <w:rsid w:val="007C481A"/>
    <w:rsid w:val="007C58FF"/>
    <w:rsid w:val="007C6911"/>
    <w:rsid w:val="007C6AF1"/>
    <w:rsid w:val="007C743A"/>
    <w:rsid w:val="007D0384"/>
    <w:rsid w:val="007D0605"/>
    <w:rsid w:val="007D0E54"/>
    <w:rsid w:val="007D0E84"/>
    <w:rsid w:val="007D4809"/>
    <w:rsid w:val="007D480E"/>
    <w:rsid w:val="007D53D1"/>
    <w:rsid w:val="007D5655"/>
    <w:rsid w:val="007D5DE9"/>
    <w:rsid w:val="007D5FF7"/>
    <w:rsid w:val="007D66EF"/>
    <w:rsid w:val="007D6E92"/>
    <w:rsid w:val="007D7520"/>
    <w:rsid w:val="007E00D2"/>
    <w:rsid w:val="007E0293"/>
    <w:rsid w:val="007E0B24"/>
    <w:rsid w:val="007E156E"/>
    <w:rsid w:val="007E32D1"/>
    <w:rsid w:val="007E3CBC"/>
    <w:rsid w:val="007E4CFD"/>
    <w:rsid w:val="007E58A1"/>
    <w:rsid w:val="007E6779"/>
    <w:rsid w:val="007E71B6"/>
    <w:rsid w:val="007E7FC9"/>
    <w:rsid w:val="007EB1BA"/>
    <w:rsid w:val="007F034D"/>
    <w:rsid w:val="007F03DC"/>
    <w:rsid w:val="007F1044"/>
    <w:rsid w:val="007F1056"/>
    <w:rsid w:val="007F1262"/>
    <w:rsid w:val="007F1AAB"/>
    <w:rsid w:val="007F1F35"/>
    <w:rsid w:val="007F2C14"/>
    <w:rsid w:val="007F2DBD"/>
    <w:rsid w:val="007F30AC"/>
    <w:rsid w:val="007F370B"/>
    <w:rsid w:val="007F3CE8"/>
    <w:rsid w:val="007F5014"/>
    <w:rsid w:val="007F5357"/>
    <w:rsid w:val="007F79DD"/>
    <w:rsid w:val="008001A0"/>
    <w:rsid w:val="00800474"/>
    <w:rsid w:val="008004A1"/>
    <w:rsid w:val="00800926"/>
    <w:rsid w:val="00801C20"/>
    <w:rsid w:val="008022BB"/>
    <w:rsid w:val="00802327"/>
    <w:rsid w:val="00803605"/>
    <w:rsid w:val="0080485A"/>
    <w:rsid w:val="00804ADA"/>
    <w:rsid w:val="00805F75"/>
    <w:rsid w:val="00806676"/>
    <w:rsid w:val="00807B6B"/>
    <w:rsid w:val="00807D7C"/>
    <w:rsid w:val="00807D87"/>
    <w:rsid w:val="0081048D"/>
    <w:rsid w:val="00810EF6"/>
    <w:rsid w:val="00812995"/>
    <w:rsid w:val="00812F2A"/>
    <w:rsid w:val="00813F43"/>
    <w:rsid w:val="0081426B"/>
    <w:rsid w:val="00814FA9"/>
    <w:rsid w:val="00815060"/>
    <w:rsid w:val="008150F6"/>
    <w:rsid w:val="00815249"/>
    <w:rsid w:val="0081564F"/>
    <w:rsid w:val="0081591F"/>
    <w:rsid w:val="00817982"/>
    <w:rsid w:val="00820576"/>
    <w:rsid w:val="00821820"/>
    <w:rsid w:val="008224EA"/>
    <w:rsid w:val="00823359"/>
    <w:rsid w:val="00823692"/>
    <w:rsid w:val="00823885"/>
    <w:rsid w:val="008253C0"/>
    <w:rsid w:val="008258FC"/>
    <w:rsid w:val="00825905"/>
    <w:rsid w:val="00825B02"/>
    <w:rsid w:val="00826EC6"/>
    <w:rsid w:val="00827BA9"/>
    <w:rsid w:val="00831E3D"/>
    <w:rsid w:val="008322CF"/>
    <w:rsid w:val="008329AB"/>
    <w:rsid w:val="00833734"/>
    <w:rsid w:val="0083659A"/>
    <w:rsid w:val="0083708B"/>
    <w:rsid w:val="00837E94"/>
    <w:rsid w:val="00843982"/>
    <w:rsid w:val="00843D0A"/>
    <w:rsid w:val="008442F4"/>
    <w:rsid w:val="008448B5"/>
    <w:rsid w:val="008453D6"/>
    <w:rsid w:val="0084633D"/>
    <w:rsid w:val="00846A0A"/>
    <w:rsid w:val="0084750F"/>
    <w:rsid w:val="0084782E"/>
    <w:rsid w:val="00851816"/>
    <w:rsid w:val="00854550"/>
    <w:rsid w:val="00854E70"/>
    <w:rsid w:val="00855B99"/>
    <w:rsid w:val="00855BB7"/>
    <w:rsid w:val="00856219"/>
    <w:rsid w:val="008564DF"/>
    <w:rsid w:val="0086131A"/>
    <w:rsid w:val="00863602"/>
    <w:rsid w:val="0086456F"/>
    <w:rsid w:val="008649EA"/>
    <w:rsid w:val="00865886"/>
    <w:rsid w:val="008659AD"/>
    <w:rsid w:val="00865BFE"/>
    <w:rsid w:val="00865E5A"/>
    <w:rsid w:val="00866D48"/>
    <w:rsid w:val="00866F06"/>
    <w:rsid w:val="0086736A"/>
    <w:rsid w:val="00867421"/>
    <w:rsid w:val="008679D3"/>
    <w:rsid w:val="00867FE6"/>
    <w:rsid w:val="00870839"/>
    <w:rsid w:val="00871A6C"/>
    <w:rsid w:val="008720A0"/>
    <w:rsid w:val="00873E6C"/>
    <w:rsid w:val="00874220"/>
    <w:rsid w:val="0087468D"/>
    <w:rsid w:val="008746F5"/>
    <w:rsid w:val="00874F62"/>
    <w:rsid w:val="00881911"/>
    <w:rsid w:val="00882876"/>
    <w:rsid w:val="00882ECB"/>
    <w:rsid w:val="00883615"/>
    <w:rsid w:val="00883764"/>
    <w:rsid w:val="00883787"/>
    <w:rsid w:val="00884AC0"/>
    <w:rsid w:val="00885154"/>
    <w:rsid w:val="008855B9"/>
    <w:rsid w:val="0088584E"/>
    <w:rsid w:val="008863B0"/>
    <w:rsid w:val="0088677D"/>
    <w:rsid w:val="008869DA"/>
    <w:rsid w:val="0088787E"/>
    <w:rsid w:val="00891115"/>
    <w:rsid w:val="00891BEE"/>
    <w:rsid w:val="008946BA"/>
    <w:rsid w:val="00894C4F"/>
    <w:rsid w:val="00894EDA"/>
    <w:rsid w:val="00895348"/>
    <w:rsid w:val="008962AC"/>
    <w:rsid w:val="00896CF4"/>
    <w:rsid w:val="00897578"/>
    <w:rsid w:val="008979D6"/>
    <w:rsid w:val="00897E25"/>
    <w:rsid w:val="00897E92"/>
    <w:rsid w:val="008A0A84"/>
    <w:rsid w:val="008A0E8C"/>
    <w:rsid w:val="008A0F85"/>
    <w:rsid w:val="008A329A"/>
    <w:rsid w:val="008A353D"/>
    <w:rsid w:val="008A3C90"/>
    <w:rsid w:val="008A3D4D"/>
    <w:rsid w:val="008A3F38"/>
    <w:rsid w:val="008A539A"/>
    <w:rsid w:val="008A5B5C"/>
    <w:rsid w:val="008A63D1"/>
    <w:rsid w:val="008A7BDF"/>
    <w:rsid w:val="008B0960"/>
    <w:rsid w:val="008B12F9"/>
    <w:rsid w:val="008B1EE5"/>
    <w:rsid w:val="008B2135"/>
    <w:rsid w:val="008B2819"/>
    <w:rsid w:val="008B2B17"/>
    <w:rsid w:val="008B3349"/>
    <w:rsid w:val="008B364E"/>
    <w:rsid w:val="008B5264"/>
    <w:rsid w:val="008B5FB4"/>
    <w:rsid w:val="008B668C"/>
    <w:rsid w:val="008B6881"/>
    <w:rsid w:val="008B6E11"/>
    <w:rsid w:val="008B74AC"/>
    <w:rsid w:val="008B7A0E"/>
    <w:rsid w:val="008C1BBB"/>
    <w:rsid w:val="008C2966"/>
    <w:rsid w:val="008C452F"/>
    <w:rsid w:val="008C4FF5"/>
    <w:rsid w:val="008C57C7"/>
    <w:rsid w:val="008C5F44"/>
    <w:rsid w:val="008C773C"/>
    <w:rsid w:val="008C7B55"/>
    <w:rsid w:val="008C7DDA"/>
    <w:rsid w:val="008D164D"/>
    <w:rsid w:val="008D1985"/>
    <w:rsid w:val="008D2198"/>
    <w:rsid w:val="008D2B8D"/>
    <w:rsid w:val="008D329F"/>
    <w:rsid w:val="008D3DDE"/>
    <w:rsid w:val="008D413F"/>
    <w:rsid w:val="008D53F4"/>
    <w:rsid w:val="008D775D"/>
    <w:rsid w:val="008E0CED"/>
    <w:rsid w:val="008E0E3A"/>
    <w:rsid w:val="008E27A3"/>
    <w:rsid w:val="008E3962"/>
    <w:rsid w:val="008E48AE"/>
    <w:rsid w:val="008E505D"/>
    <w:rsid w:val="008E5090"/>
    <w:rsid w:val="008E5667"/>
    <w:rsid w:val="008E5734"/>
    <w:rsid w:val="008E573A"/>
    <w:rsid w:val="008E74D1"/>
    <w:rsid w:val="008F0CE8"/>
    <w:rsid w:val="008F0E00"/>
    <w:rsid w:val="008F1411"/>
    <w:rsid w:val="008F1E08"/>
    <w:rsid w:val="008F1E3E"/>
    <w:rsid w:val="008F2F61"/>
    <w:rsid w:val="008F33F2"/>
    <w:rsid w:val="008F42A9"/>
    <w:rsid w:val="008F5FD0"/>
    <w:rsid w:val="008F720D"/>
    <w:rsid w:val="008F7DC9"/>
    <w:rsid w:val="008FC6D1"/>
    <w:rsid w:val="00900890"/>
    <w:rsid w:val="009013F3"/>
    <w:rsid w:val="00902280"/>
    <w:rsid w:val="009022C2"/>
    <w:rsid w:val="009022DD"/>
    <w:rsid w:val="009041FE"/>
    <w:rsid w:val="00904444"/>
    <w:rsid w:val="00905428"/>
    <w:rsid w:val="00905D53"/>
    <w:rsid w:val="00906628"/>
    <w:rsid w:val="00906D7F"/>
    <w:rsid w:val="00907B37"/>
    <w:rsid w:val="00907FE8"/>
    <w:rsid w:val="009100E7"/>
    <w:rsid w:val="00911462"/>
    <w:rsid w:val="009114A4"/>
    <w:rsid w:val="009114AF"/>
    <w:rsid w:val="00912C78"/>
    <w:rsid w:val="00913D18"/>
    <w:rsid w:val="009141F7"/>
    <w:rsid w:val="00914E02"/>
    <w:rsid w:val="00914E6D"/>
    <w:rsid w:val="00915E0A"/>
    <w:rsid w:val="009164FC"/>
    <w:rsid w:val="00917531"/>
    <w:rsid w:val="00917DE4"/>
    <w:rsid w:val="00917EC9"/>
    <w:rsid w:val="00920EDF"/>
    <w:rsid w:val="00921DBC"/>
    <w:rsid w:val="009244B4"/>
    <w:rsid w:val="00924A3A"/>
    <w:rsid w:val="00924FA6"/>
    <w:rsid w:val="00925796"/>
    <w:rsid w:val="009260A7"/>
    <w:rsid w:val="00926994"/>
    <w:rsid w:val="00926DF5"/>
    <w:rsid w:val="00927904"/>
    <w:rsid w:val="00930CE9"/>
    <w:rsid w:val="00930DA7"/>
    <w:rsid w:val="009315E0"/>
    <w:rsid w:val="00931F84"/>
    <w:rsid w:val="009327ED"/>
    <w:rsid w:val="0093352F"/>
    <w:rsid w:val="009350AB"/>
    <w:rsid w:val="009352B0"/>
    <w:rsid w:val="0093610E"/>
    <w:rsid w:val="009361D6"/>
    <w:rsid w:val="0093745F"/>
    <w:rsid w:val="009376EA"/>
    <w:rsid w:val="009415D8"/>
    <w:rsid w:val="0094621E"/>
    <w:rsid w:val="00946353"/>
    <w:rsid w:val="0094676E"/>
    <w:rsid w:val="00946EFB"/>
    <w:rsid w:val="0094700D"/>
    <w:rsid w:val="0094702B"/>
    <w:rsid w:val="00947E3C"/>
    <w:rsid w:val="00950C2A"/>
    <w:rsid w:val="00952215"/>
    <w:rsid w:val="009537E0"/>
    <w:rsid w:val="009540BC"/>
    <w:rsid w:val="00954569"/>
    <w:rsid w:val="00954925"/>
    <w:rsid w:val="009555C4"/>
    <w:rsid w:val="00955ABC"/>
    <w:rsid w:val="00956630"/>
    <w:rsid w:val="00957925"/>
    <w:rsid w:val="00957B31"/>
    <w:rsid w:val="00960DF3"/>
    <w:rsid w:val="0096144A"/>
    <w:rsid w:val="009615AD"/>
    <w:rsid w:val="00961D3C"/>
    <w:rsid w:val="00962C79"/>
    <w:rsid w:val="00963BDC"/>
    <w:rsid w:val="0096619A"/>
    <w:rsid w:val="00966F1B"/>
    <w:rsid w:val="009674B3"/>
    <w:rsid w:val="0096760D"/>
    <w:rsid w:val="00970A76"/>
    <w:rsid w:val="00970A9F"/>
    <w:rsid w:val="00970C43"/>
    <w:rsid w:val="0097166A"/>
    <w:rsid w:val="00971D58"/>
    <w:rsid w:val="0097221B"/>
    <w:rsid w:val="00972AEA"/>
    <w:rsid w:val="00972D0A"/>
    <w:rsid w:val="00972DCA"/>
    <w:rsid w:val="0097335D"/>
    <w:rsid w:val="0097517F"/>
    <w:rsid w:val="009751AA"/>
    <w:rsid w:val="009757BC"/>
    <w:rsid w:val="0097612F"/>
    <w:rsid w:val="009779F5"/>
    <w:rsid w:val="00977EEC"/>
    <w:rsid w:val="0097CD3D"/>
    <w:rsid w:val="00980EFB"/>
    <w:rsid w:val="009823E3"/>
    <w:rsid w:val="009830AB"/>
    <w:rsid w:val="009850C8"/>
    <w:rsid w:val="0098599A"/>
    <w:rsid w:val="00986195"/>
    <w:rsid w:val="0098628F"/>
    <w:rsid w:val="00986473"/>
    <w:rsid w:val="009866DB"/>
    <w:rsid w:val="009867A6"/>
    <w:rsid w:val="0099056D"/>
    <w:rsid w:val="0099073D"/>
    <w:rsid w:val="0099174C"/>
    <w:rsid w:val="009918D6"/>
    <w:rsid w:val="0099239E"/>
    <w:rsid w:val="009939E9"/>
    <w:rsid w:val="00994F9E"/>
    <w:rsid w:val="009951A8"/>
    <w:rsid w:val="009958DF"/>
    <w:rsid w:val="00995C14"/>
    <w:rsid w:val="00995DE4"/>
    <w:rsid w:val="009A0440"/>
    <w:rsid w:val="009A185A"/>
    <w:rsid w:val="009A18DF"/>
    <w:rsid w:val="009A4D16"/>
    <w:rsid w:val="009A4E2C"/>
    <w:rsid w:val="009A546E"/>
    <w:rsid w:val="009A556E"/>
    <w:rsid w:val="009A5657"/>
    <w:rsid w:val="009A57F2"/>
    <w:rsid w:val="009A619D"/>
    <w:rsid w:val="009B0293"/>
    <w:rsid w:val="009B03A7"/>
    <w:rsid w:val="009B066C"/>
    <w:rsid w:val="009B08C7"/>
    <w:rsid w:val="009B1225"/>
    <w:rsid w:val="009B14E3"/>
    <w:rsid w:val="009B25A8"/>
    <w:rsid w:val="009B3B76"/>
    <w:rsid w:val="009B3F09"/>
    <w:rsid w:val="009B4E78"/>
    <w:rsid w:val="009B518B"/>
    <w:rsid w:val="009B57C7"/>
    <w:rsid w:val="009B5D2C"/>
    <w:rsid w:val="009B6DBB"/>
    <w:rsid w:val="009C0853"/>
    <w:rsid w:val="009C1A44"/>
    <w:rsid w:val="009C1E4C"/>
    <w:rsid w:val="009D0223"/>
    <w:rsid w:val="009D070D"/>
    <w:rsid w:val="009D1627"/>
    <w:rsid w:val="009D3E33"/>
    <w:rsid w:val="009D46EF"/>
    <w:rsid w:val="009D48B3"/>
    <w:rsid w:val="009D5080"/>
    <w:rsid w:val="009D56A2"/>
    <w:rsid w:val="009D5A0D"/>
    <w:rsid w:val="009D6E29"/>
    <w:rsid w:val="009D7B27"/>
    <w:rsid w:val="009E1902"/>
    <w:rsid w:val="009E35CD"/>
    <w:rsid w:val="009E3E5D"/>
    <w:rsid w:val="009E52B8"/>
    <w:rsid w:val="009E6607"/>
    <w:rsid w:val="009E696D"/>
    <w:rsid w:val="009E6E81"/>
    <w:rsid w:val="009E766D"/>
    <w:rsid w:val="009F0552"/>
    <w:rsid w:val="009F12CF"/>
    <w:rsid w:val="009F22E2"/>
    <w:rsid w:val="009F235B"/>
    <w:rsid w:val="009F2D27"/>
    <w:rsid w:val="009F3204"/>
    <w:rsid w:val="009F4E80"/>
    <w:rsid w:val="009F508B"/>
    <w:rsid w:val="009F60A6"/>
    <w:rsid w:val="009F7C42"/>
    <w:rsid w:val="00A00F79"/>
    <w:rsid w:val="00A01B5D"/>
    <w:rsid w:val="00A01CA2"/>
    <w:rsid w:val="00A02411"/>
    <w:rsid w:val="00A02EA9"/>
    <w:rsid w:val="00A03089"/>
    <w:rsid w:val="00A067C5"/>
    <w:rsid w:val="00A0691F"/>
    <w:rsid w:val="00A07140"/>
    <w:rsid w:val="00A073A5"/>
    <w:rsid w:val="00A074B2"/>
    <w:rsid w:val="00A078F3"/>
    <w:rsid w:val="00A07DBA"/>
    <w:rsid w:val="00A07FB5"/>
    <w:rsid w:val="00A11CD7"/>
    <w:rsid w:val="00A126E7"/>
    <w:rsid w:val="00A13486"/>
    <w:rsid w:val="00A13CDB"/>
    <w:rsid w:val="00A16325"/>
    <w:rsid w:val="00A167C3"/>
    <w:rsid w:val="00A168D1"/>
    <w:rsid w:val="00A209D0"/>
    <w:rsid w:val="00A21ED6"/>
    <w:rsid w:val="00A24C16"/>
    <w:rsid w:val="00A2600A"/>
    <w:rsid w:val="00A262F2"/>
    <w:rsid w:val="00A26A4B"/>
    <w:rsid w:val="00A26F89"/>
    <w:rsid w:val="00A308BA"/>
    <w:rsid w:val="00A31C26"/>
    <w:rsid w:val="00A32A44"/>
    <w:rsid w:val="00A333AB"/>
    <w:rsid w:val="00A34084"/>
    <w:rsid w:val="00A3435D"/>
    <w:rsid w:val="00A358D5"/>
    <w:rsid w:val="00A362D9"/>
    <w:rsid w:val="00A36901"/>
    <w:rsid w:val="00A36B63"/>
    <w:rsid w:val="00A409F6"/>
    <w:rsid w:val="00A40E37"/>
    <w:rsid w:val="00A422EE"/>
    <w:rsid w:val="00A425D6"/>
    <w:rsid w:val="00A443AA"/>
    <w:rsid w:val="00A45203"/>
    <w:rsid w:val="00A465DF"/>
    <w:rsid w:val="00A46D98"/>
    <w:rsid w:val="00A4706D"/>
    <w:rsid w:val="00A47322"/>
    <w:rsid w:val="00A47A28"/>
    <w:rsid w:val="00A50E3D"/>
    <w:rsid w:val="00A51A97"/>
    <w:rsid w:val="00A52130"/>
    <w:rsid w:val="00A542D5"/>
    <w:rsid w:val="00A54AA8"/>
    <w:rsid w:val="00A562B6"/>
    <w:rsid w:val="00A56854"/>
    <w:rsid w:val="00A56E28"/>
    <w:rsid w:val="00A5726F"/>
    <w:rsid w:val="00A57311"/>
    <w:rsid w:val="00A57F3C"/>
    <w:rsid w:val="00A6024B"/>
    <w:rsid w:val="00A61207"/>
    <w:rsid w:val="00A61678"/>
    <w:rsid w:val="00A62926"/>
    <w:rsid w:val="00A64035"/>
    <w:rsid w:val="00A641A5"/>
    <w:rsid w:val="00A64384"/>
    <w:rsid w:val="00A6565A"/>
    <w:rsid w:val="00A65777"/>
    <w:rsid w:val="00A662CD"/>
    <w:rsid w:val="00A66687"/>
    <w:rsid w:val="00A6690F"/>
    <w:rsid w:val="00A67B9C"/>
    <w:rsid w:val="00A67D41"/>
    <w:rsid w:val="00A7012D"/>
    <w:rsid w:val="00A70E54"/>
    <w:rsid w:val="00A71335"/>
    <w:rsid w:val="00A719EF"/>
    <w:rsid w:val="00A7277B"/>
    <w:rsid w:val="00A728BF"/>
    <w:rsid w:val="00A747AC"/>
    <w:rsid w:val="00A76C5D"/>
    <w:rsid w:val="00A76DB6"/>
    <w:rsid w:val="00A77B17"/>
    <w:rsid w:val="00A800A2"/>
    <w:rsid w:val="00A8077C"/>
    <w:rsid w:val="00A8097A"/>
    <w:rsid w:val="00A8159A"/>
    <w:rsid w:val="00A81BCB"/>
    <w:rsid w:val="00A81D1B"/>
    <w:rsid w:val="00A8410B"/>
    <w:rsid w:val="00A84F54"/>
    <w:rsid w:val="00A90E8C"/>
    <w:rsid w:val="00A913CA"/>
    <w:rsid w:val="00A91AAF"/>
    <w:rsid w:val="00A92DC7"/>
    <w:rsid w:val="00A931AD"/>
    <w:rsid w:val="00A93A32"/>
    <w:rsid w:val="00A94199"/>
    <w:rsid w:val="00A95380"/>
    <w:rsid w:val="00A95866"/>
    <w:rsid w:val="00A9608F"/>
    <w:rsid w:val="00A96108"/>
    <w:rsid w:val="00A972BC"/>
    <w:rsid w:val="00A9790C"/>
    <w:rsid w:val="00A97B24"/>
    <w:rsid w:val="00A97B32"/>
    <w:rsid w:val="00AA00B4"/>
    <w:rsid w:val="00AA1E4B"/>
    <w:rsid w:val="00AA27E2"/>
    <w:rsid w:val="00AA2B4D"/>
    <w:rsid w:val="00AA3BFF"/>
    <w:rsid w:val="00AA3E8D"/>
    <w:rsid w:val="00AA57BB"/>
    <w:rsid w:val="00AA60A7"/>
    <w:rsid w:val="00AA6BE3"/>
    <w:rsid w:val="00AB011A"/>
    <w:rsid w:val="00AB0492"/>
    <w:rsid w:val="00AB0AB5"/>
    <w:rsid w:val="00AB0E1B"/>
    <w:rsid w:val="00AB1F88"/>
    <w:rsid w:val="00AB2A07"/>
    <w:rsid w:val="00AB2B88"/>
    <w:rsid w:val="00AB2D4C"/>
    <w:rsid w:val="00AB342B"/>
    <w:rsid w:val="00AB4644"/>
    <w:rsid w:val="00AB4D0E"/>
    <w:rsid w:val="00AB6057"/>
    <w:rsid w:val="00AB6ED0"/>
    <w:rsid w:val="00AB7C1D"/>
    <w:rsid w:val="00AB7F79"/>
    <w:rsid w:val="00AC0622"/>
    <w:rsid w:val="00AC1856"/>
    <w:rsid w:val="00AC297B"/>
    <w:rsid w:val="00AC29D5"/>
    <w:rsid w:val="00AC3AA8"/>
    <w:rsid w:val="00AC4D61"/>
    <w:rsid w:val="00AC5058"/>
    <w:rsid w:val="00AC5C80"/>
    <w:rsid w:val="00AC6109"/>
    <w:rsid w:val="00AC6429"/>
    <w:rsid w:val="00AC6A96"/>
    <w:rsid w:val="00AD1191"/>
    <w:rsid w:val="00AD3BBC"/>
    <w:rsid w:val="00AD4811"/>
    <w:rsid w:val="00AD6422"/>
    <w:rsid w:val="00AD7499"/>
    <w:rsid w:val="00AD7B7D"/>
    <w:rsid w:val="00AE0128"/>
    <w:rsid w:val="00AE2EDD"/>
    <w:rsid w:val="00AE4740"/>
    <w:rsid w:val="00AE48F1"/>
    <w:rsid w:val="00AE4C34"/>
    <w:rsid w:val="00AE4EFA"/>
    <w:rsid w:val="00AE6C9B"/>
    <w:rsid w:val="00AE7003"/>
    <w:rsid w:val="00AE761B"/>
    <w:rsid w:val="00AE7D38"/>
    <w:rsid w:val="00AF09DB"/>
    <w:rsid w:val="00AF19D0"/>
    <w:rsid w:val="00AF22B5"/>
    <w:rsid w:val="00AF3809"/>
    <w:rsid w:val="00AF3EF5"/>
    <w:rsid w:val="00AF4489"/>
    <w:rsid w:val="00AF4611"/>
    <w:rsid w:val="00AF4D7B"/>
    <w:rsid w:val="00AF4EC3"/>
    <w:rsid w:val="00AF5FFD"/>
    <w:rsid w:val="00AF6386"/>
    <w:rsid w:val="00AF665B"/>
    <w:rsid w:val="00AF6879"/>
    <w:rsid w:val="00AF756E"/>
    <w:rsid w:val="00AF79BD"/>
    <w:rsid w:val="00B0035E"/>
    <w:rsid w:val="00B01334"/>
    <w:rsid w:val="00B01990"/>
    <w:rsid w:val="00B01B0F"/>
    <w:rsid w:val="00B02205"/>
    <w:rsid w:val="00B02836"/>
    <w:rsid w:val="00B02CB3"/>
    <w:rsid w:val="00B04351"/>
    <w:rsid w:val="00B04981"/>
    <w:rsid w:val="00B0500D"/>
    <w:rsid w:val="00B05AF3"/>
    <w:rsid w:val="00B065F8"/>
    <w:rsid w:val="00B06BA3"/>
    <w:rsid w:val="00B07E64"/>
    <w:rsid w:val="00B1118D"/>
    <w:rsid w:val="00B114CD"/>
    <w:rsid w:val="00B129FE"/>
    <w:rsid w:val="00B12F11"/>
    <w:rsid w:val="00B13162"/>
    <w:rsid w:val="00B137D7"/>
    <w:rsid w:val="00B13BB9"/>
    <w:rsid w:val="00B13DBF"/>
    <w:rsid w:val="00B14621"/>
    <w:rsid w:val="00B1496E"/>
    <w:rsid w:val="00B14D3A"/>
    <w:rsid w:val="00B15437"/>
    <w:rsid w:val="00B1562E"/>
    <w:rsid w:val="00B17143"/>
    <w:rsid w:val="00B17354"/>
    <w:rsid w:val="00B17DFD"/>
    <w:rsid w:val="00B2006F"/>
    <w:rsid w:val="00B2065B"/>
    <w:rsid w:val="00B23242"/>
    <w:rsid w:val="00B23F82"/>
    <w:rsid w:val="00B2668A"/>
    <w:rsid w:val="00B26C55"/>
    <w:rsid w:val="00B26F99"/>
    <w:rsid w:val="00B27861"/>
    <w:rsid w:val="00B279E5"/>
    <w:rsid w:val="00B320E6"/>
    <w:rsid w:val="00B327CF"/>
    <w:rsid w:val="00B33A76"/>
    <w:rsid w:val="00B34D50"/>
    <w:rsid w:val="00B35597"/>
    <w:rsid w:val="00B35973"/>
    <w:rsid w:val="00B36888"/>
    <w:rsid w:val="00B3726B"/>
    <w:rsid w:val="00B37315"/>
    <w:rsid w:val="00B400B7"/>
    <w:rsid w:val="00B40405"/>
    <w:rsid w:val="00B407B0"/>
    <w:rsid w:val="00B40CA2"/>
    <w:rsid w:val="00B40F08"/>
    <w:rsid w:val="00B415E7"/>
    <w:rsid w:val="00B4163A"/>
    <w:rsid w:val="00B422F7"/>
    <w:rsid w:val="00B428E7"/>
    <w:rsid w:val="00B434D7"/>
    <w:rsid w:val="00B4363C"/>
    <w:rsid w:val="00B44262"/>
    <w:rsid w:val="00B465C7"/>
    <w:rsid w:val="00B473F0"/>
    <w:rsid w:val="00B474CD"/>
    <w:rsid w:val="00B47620"/>
    <w:rsid w:val="00B47871"/>
    <w:rsid w:val="00B50B71"/>
    <w:rsid w:val="00B50BEF"/>
    <w:rsid w:val="00B51E38"/>
    <w:rsid w:val="00B52E2E"/>
    <w:rsid w:val="00B52E46"/>
    <w:rsid w:val="00B54915"/>
    <w:rsid w:val="00B56F6E"/>
    <w:rsid w:val="00B573C6"/>
    <w:rsid w:val="00B601BC"/>
    <w:rsid w:val="00B60A65"/>
    <w:rsid w:val="00B60C60"/>
    <w:rsid w:val="00B632C2"/>
    <w:rsid w:val="00B6343F"/>
    <w:rsid w:val="00B63C04"/>
    <w:rsid w:val="00B64BB3"/>
    <w:rsid w:val="00B655D9"/>
    <w:rsid w:val="00B676FD"/>
    <w:rsid w:val="00B71463"/>
    <w:rsid w:val="00B71E85"/>
    <w:rsid w:val="00B723E7"/>
    <w:rsid w:val="00B73936"/>
    <w:rsid w:val="00B73E12"/>
    <w:rsid w:val="00B7403C"/>
    <w:rsid w:val="00B74188"/>
    <w:rsid w:val="00B7474B"/>
    <w:rsid w:val="00B74C29"/>
    <w:rsid w:val="00B75DCF"/>
    <w:rsid w:val="00B75ECB"/>
    <w:rsid w:val="00B75FFC"/>
    <w:rsid w:val="00B76416"/>
    <w:rsid w:val="00B7678C"/>
    <w:rsid w:val="00B776D3"/>
    <w:rsid w:val="00B78311"/>
    <w:rsid w:val="00B8061F"/>
    <w:rsid w:val="00B812B1"/>
    <w:rsid w:val="00B8182C"/>
    <w:rsid w:val="00B81915"/>
    <w:rsid w:val="00B81E3D"/>
    <w:rsid w:val="00B82203"/>
    <w:rsid w:val="00B82EC4"/>
    <w:rsid w:val="00B83028"/>
    <w:rsid w:val="00B83185"/>
    <w:rsid w:val="00B837D5"/>
    <w:rsid w:val="00B8383B"/>
    <w:rsid w:val="00B8389D"/>
    <w:rsid w:val="00B83FA5"/>
    <w:rsid w:val="00B850A7"/>
    <w:rsid w:val="00B86447"/>
    <w:rsid w:val="00B869A6"/>
    <w:rsid w:val="00B8ACA8"/>
    <w:rsid w:val="00B90943"/>
    <w:rsid w:val="00B90A1C"/>
    <w:rsid w:val="00B91A46"/>
    <w:rsid w:val="00B92811"/>
    <w:rsid w:val="00B9357B"/>
    <w:rsid w:val="00B936C2"/>
    <w:rsid w:val="00B93D79"/>
    <w:rsid w:val="00B9405E"/>
    <w:rsid w:val="00B94199"/>
    <w:rsid w:val="00B949FF"/>
    <w:rsid w:val="00B96DBE"/>
    <w:rsid w:val="00BA0C4B"/>
    <w:rsid w:val="00BA191C"/>
    <w:rsid w:val="00BA2E90"/>
    <w:rsid w:val="00BA31E8"/>
    <w:rsid w:val="00BA3BE9"/>
    <w:rsid w:val="00BA4239"/>
    <w:rsid w:val="00BA4AC3"/>
    <w:rsid w:val="00BA4AF9"/>
    <w:rsid w:val="00BA4F9E"/>
    <w:rsid w:val="00BA51CA"/>
    <w:rsid w:val="00BA5357"/>
    <w:rsid w:val="00BA53D8"/>
    <w:rsid w:val="00BA5D2A"/>
    <w:rsid w:val="00BA6329"/>
    <w:rsid w:val="00BA6A6A"/>
    <w:rsid w:val="00BA7391"/>
    <w:rsid w:val="00BB00A9"/>
    <w:rsid w:val="00BB14B7"/>
    <w:rsid w:val="00BB181B"/>
    <w:rsid w:val="00BB26A4"/>
    <w:rsid w:val="00BB2B3E"/>
    <w:rsid w:val="00BB35EA"/>
    <w:rsid w:val="00BB4229"/>
    <w:rsid w:val="00BB77C0"/>
    <w:rsid w:val="00BB7E09"/>
    <w:rsid w:val="00BBB357"/>
    <w:rsid w:val="00BC0A30"/>
    <w:rsid w:val="00BC1681"/>
    <w:rsid w:val="00BC16F4"/>
    <w:rsid w:val="00BC2485"/>
    <w:rsid w:val="00BC2DC6"/>
    <w:rsid w:val="00BC3735"/>
    <w:rsid w:val="00BC4C92"/>
    <w:rsid w:val="00BC50DE"/>
    <w:rsid w:val="00BC6BBB"/>
    <w:rsid w:val="00BC7050"/>
    <w:rsid w:val="00BC72A3"/>
    <w:rsid w:val="00BD0279"/>
    <w:rsid w:val="00BD0433"/>
    <w:rsid w:val="00BD10EC"/>
    <w:rsid w:val="00BD15DD"/>
    <w:rsid w:val="00BD22EC"/>
    <w:rsid w:val="00BD259E"/>
    <w:rsid w:val="00BD33E0"/>
    <w:rsid w:val="00BD3480"/>
    <w:rsid w:val="00BD460F"/>
    <w:rsid w:val="00BD4BFB"/>
    <w:rsid w:val="00BD4C00"/>
    <w:rsid w:val="00BD5903"/>
    <w:rsid w:val="00BD5B21"/>
    <w:rsid w:val="00BD662A"/>
    <w:rsid w:val="00BD670A"/>
    <w:rsid w:val="00BE0237"/>
    <w:rsid w:val="00BE08A3"/>
    <w:rsid w:val="00BE11BE"/>
    <w:rsid w:val="00BE13D8"/>
    <w:rsid w:val="00BE18CC"/>
    <w:rsid w:val="00BE2554"/>
    <w:rsid w:val="00BE2A56"/>
    <w:rsid w:val="00BE366A"/>
    <w:rsid w:val="00BE5FCC"/>
    <w:rsid w:val="00BE5FD0"/>
    <w:rsid w:val="00BE6216"/>
    <w:rsid w:val="00BE6FE4"/>
    <w:rsid w:val="00BF0398"/>
    <w:rsid w:val="00BF03C7"/>
    <w:rsid w:val="00BF071C"/>
    <w:rsid w:val="00BF136E"/>
    <w:rsid w:val="00BF1CAA"/>
    <w:rsid w:val="00BF214E"/>
    <w:rsid w:val="00BF2EFC"/>
    <w:rsid w:val="00BF399A"/>
    <w:rsid w:val="00BF6C2E"/>
    <w:rsid w:val="00BF7D7C"/>
    <w:rsid w:val="00C010A1"/>
    <w:rsid w:val="00C06BCC"/>
    <w:rsid w:val="00C106CA"/>
    <w:rsid w:val="00C10F44"/>
    <w:rsid w:val="00C10F65"/>
    <w:rsid w:val="00C115E7"/>
    <w:rsid w:val="00C11AE0"/>
    <w:rsid w:val="00C120D4"/>
    <w:rsid w:val="00C14826"/>
    <w:rsid w:val="00C14B7D"/>
    <w:rsid w:val="00C1528B"/>
    <w:rsid w:val="00C16333"/>
    <w:rsid w:val="00C1693B"/>
    <w:rsid w:val="00C20182"/>
    <w:rsid w:val="00C20CFC"/>
    <w:rsid w:val="00C21269"/>
    <w:rsid w:val="00C2129B"/>
    <w:rsid w:val="00C225ED"/>
    <w:rsid w:val="00C31196"/>
    <w:rsid w:val="00C31296"/>
    <w:rsid w:val="00C313EA"/>
    <w:rsid w:val="00C31AA4"/>
    <w:rsid w:val="00C327A1"/>
    <w:rsid w:val="00C337E2"/>
    <w:rsid w:val="00C3416A"/>
    <w:rsid w:val="00C34841"/>
    <w:rsid w:val="00C35299"/>
    <w:rsid w:val="00C357D0"/>
    <w:rsid w:val="00C35DE3"/>
    <w:rsid w:val="00C36096"/>
    <w:rsid w:val="00C362F3"/>
    <w:rsid w:val="00C3642C"/>
    <w:rsid w:val="00C36581"/>
    <w:rsid w:val="00C37029"/>
    <w:rsid w:val="00C37CAA"/>
    <w:rsid w:val="00C4038A"/>
    <w:rsid w:val="00C423E1"/>
    <w:rsid w:val="00C440B4"/>
    <w:rsid w:val="00C44364"/>
    <w:rsid w:val="00C447A7"/>
    <w:rsid w:val="00C4494A"/>
    <w:rsid w:val="00C458D2"/>
    <w:rsid w:val="00C4619C"/>
    <w:rsid w:val="00C47DAF"/>
    <w:rsid w:val="00C47EE6"/>
    <w:rsid w:val="00C50B98"/>
    <w:rsid w:val="00C50D6B"/>
    <w:rsid w:val="00C518ED"/>
    <w:rsid w:val="00C51FE1"/>
    <w:rsid w:val="00C52A5F"/>
    <w:rsid w:val="00C52FBD"/>
    <w:rsid w:val="00C5383E"/>
    <w:rsid w:val="00C53A53"/>
    <w:rsid w:val="00C53ECE"/>
    <w:rsid w:val="00C54157"/>
    <w:rsid w:val="00C54C1B"/>
    <w:rsid w:val="00C551B1"/>
    <w:rsid w:val="00C5649D"/>
    <w:rsid w:val="00C570C8"/>
    <w:rsid w:val="00C60CEF"/>
    <w:rsid w:val="00C60F95"/>
    <w:rsid w:val="00C62005"/>
    <w:rsid w:val="00C6224F"/>
    <w:rsid w:val="00C63F0D"/>
    <w:rsid w:val="00C63FDF"/>
    <w:rsid w:val="00C64ECE"/>
    <w:rsid w:val="00C70CF4"/>
    <w:rsid w:val="00C723B0"/>
    <w:rsid w:val="00C730F4"/>
    <w:rsid w:val="00C739CA"/>
    <w:rsid w:val="00C74A18"/>
    <w:rsid w:val="00C7507E"/>
    <w:rsid w:val="00C759E9"/>
    <w:rsid w:val="00C76127"/>
    <w:rsid w:val="00C8158A"/>
    <w:rsid w:val="00C82A30"/>
    <w:rsid w:val="00C83931"/>
    <w:rsid w:val="00C84226"/>
    <w:rsid w:val="00C8439E"/>
    <w:rsid w:val="00C84A84"/>
    <w:rsid w:val="00C84ED0"/>
    <w:rsid w:val="00C868D8"/>
    <w:rsid w:val="00C871DB"/>
    <w:rsid w:val="00C90563"/>
    <w:rsid w:val="00C909C1"/>
    <w:rsid w:val="00C91ED1"/>
    <w:rsid w:val="00C91F61"/>
    <w:rsid w:val="00C92D52"/>
    <w:rsid w:val="00C9448C"/>
    <w:rsid w:val="00C94D7D"/>
    <w:rsid w:val="00C95BA7"/>
    <w:rsid w:val="00C96085"/>
    <w:rsid w:val="00C963D1"/>
    <w:rsid w:val="00C96EF9"/>
    <w:rsid w:val="00C9726F"/>
    <w:rsid w:val="00C9775A"/>
    <w:rsid w:val="00C9E732"/>
    <w:rsid w:val="00CA083F"/>
    <w:rsid w:val="00CA1EF5"/>
    <w:rsid w:val="00CA3158"/>
    <w:rsid w:val="00CA3393"/>
    <w:rsid w:val="00CA3BA4"/>
    <w:rsid w:val="00CA3D62"/>
    <w:rsid w:val="00CA4101"/>
    <w:rsid w:val="00CA4216"/>
    <w:rsid w:val="00CA7319"/>
    <w:rsid w:val="00CA77CB"/>
    <w:rsid w:val="00CA78F7"/>
    <w:rsid w:val="00CA7A64"/>
    <w:rsid w:val="00CB08F3"/>
    <w:rsid w:val="00CB1975"/>
    <w:rsid w:val="00CB3973"/>
    <w:rsid w:val="00CB3A5A"/>
    <w:rsid w:val="00CB416F"/>
    <w:rsid w:val="00CB4867"/>
    <w:rsid w:val="00CB4B2D"/>
    <w:rsid w:val="00CB4B78"/>
    <w:rsid w:val="00CB4CDD"/>
    <w:rsid w:val="00CB4F5A"/>
    <w:rsid w:val="00CB509C"/>
    <w:rsid w:val="00CB6B13"/>
    <w:rsid w:val="00CC05FD"/>
    <w:rsid w:val="00CC1CE0"/>
    <w:rsid w:val="00CC4404"/>
    <w:rsid w:val="00CC4443"/>
    <w:rsid w:val="00CC62B6"/>
    <w:rsid w:val="00CC62FF"/>
    <w:rsid w:val="00CC6851"/>
    <w:rsid w:val="00CC689C"/>
    <w:rsid w:val="00CC9D55"/>
    <w:rsid w:val="00CD111C"/>
    <w:rsid w:val="00CD3301"/>
    <w:rsid w:val="00CD5D2E"/>
    <w:rsid w:val="00CD6CB9"/>
    <w:rsid w:val="00CD74BC"/>
    <w:rsid w:val="00CE0E2D"/>
    <w:rsid w:val="00CE1769"/>
    <w:rsid w:val="00CE1E74"/>
    <w:rsid w:val="00CE213D"/>
    <w:rsid w:val="00CE270A"/>
    <w:rsid w:val="00CE3181"/>
    <w:rsid w:val="00CE45C2"/>
    <w:rsid w:val="00CE4908"/>
    <w:rsid w:val="00CE539B"/>
    <w:rsid w:val="00CE5A40"/>
    <w:rsid w:val="00CE6BCF"/>
    <w:rsid w:val="00CE7736"/>
    <w:rsid w:val="00CF0304"/>
    <w:rsid w:val="00CF23A2"/>
    <w:rsid w:val="00CF273A"/>
    <w:rsid w:val="00CF3070"/>
    <w:rsid w:val="00CF3176"/>
    <w:rsid w:val="00CF3F43"/>
    <w:rsid w:val="00CF5C47"/>
    <w:rsid w:val="00CF67B3"/>
    <w:rsid w:val="00CF6DE3"/>
    <w:rsid w:val="00CF71FE"/>
    <w:rsid w:val="00CF7BB6"/>
    <w:rsid w:val="00CF7D75"/>
    <w:rsid w:val="00CF7FA7"/>
    <w:rsid w:val="00D012ED"/>
    <w:rsid w:val="00D01AE0"/>
    <w:rsid w:val="00D02CEA"/>
    <w:rsid w:val="00D040F7"/>
    <w:rsid w:val="00D043D3"/>
    <w:rsid w:val="00D05781"/>
    <w:rsid w:val="00D0582E"/>
    <w:rsid w:val="00D06162"/>
    <w:rsid w:val="00D0740E"/>
    <w:rsid w:val="00D07DBE"/>
    <w:rsid w:val="00D10FC1"/>
    <w:rsid w:val="00D11533"/>
    <w:rsid w:val="00D123D6"/>
    <w:rsid w:val="00D12FE1"/>
    <w:rsid w:val="00D13999"/>
    <w:rsid w:val="00D141C9"/>
    <w:rsid w:val="00D14B96"/>
    <w:rsid w:val="00D14D67"/>
    <w:rsid w:val="00D16358"/>
    <w:rsid w:val="00D17C46"/>
    <w:rsid w:val="00D17CDE"/>
    <w:rsid w:val="00D17E99"/>
    <w:rsid w:val="00D20A79"/>
    <w:rsid w:val="00D21988"/>
    <w:rsid w:val="00D224DA"/>
    <w:rsid w:val="00D22622"/>
    <w:rsid w:val="00D2368B"/>
    <w:rsid w:val="00D23E53"/>
    <w:rsid w:val="00D2455B"/>
    <w:rsid w:val="00D24AD4"/>
    <w:rsid w:val="00D25880"/>
    <w:rsid w:val="00D26842"/>
    <w:rsid w:val="00D279A5"/>
    <w:rsid w:val="00D27B53"/>
    <w:rsid w:val="00D27D2C"/>
    <w:rsid w:val="00D27EFA"/>
    <w:rsid w:val="00D31225"/>
    <w:rsid w:val="00D32106"/>
    <w:rsid w:val="00D32807"/>
    <w:rsid w:val="00D32820"/>
    <w:rsid w:val="00D329D8"/>
    <w:rsid w:val="00D32DD1"/>
    <w:rsid w:val="00D32ED0"/>
    <w:rsid w:val="00D32F51"/>
    <w:rsid w:val="00D3547E"/>
    <w:rsid w:val="00D35CB7"/>
    <w:rsid w:val="00D35DB2"/>
    <w:rsid w:val="00D361B3"/>
    <w:rsid w:val="00D37238"/>
    <w:rsid w:val="00D37F4C"/>
    <w:rsid w:val="00D40BFA"/>
    <w:rsid w:val="00D424FE"/>
    <w:rsid w:val="00D42B82"/>
    <w:rsid w:val="00D44721"/>
    <w:rsid w:val="00D44D81"/>
    <w:rsid w:val="00D45079"/>
    <w:rsid w:val="00D450F2"/>
    <w:rsid w:val="00D46653"/>
    <w:rsid w:val="00D470F9"/>
    <w:rsid w:val="00D5032F"/>
    <w:rsid w:val="00D51D5B"/>
    <w:rsid w:val="00D52914"/>
    <w:rsid w:val="00D536CA"/>
    <w:rsid w:val="00D53EDB"/>
    <w:rsid w:val="00D54414"/>
    <w:rsid w:val="00D546B2"/>
    <w:rsid w:val="00D557B8"/>
    <w:rsid w:val="00D57785"/>
    <w:rsid w:val="00D60813"/>
    <w:rsid w:val="00D628BF"/>
    <w:rsid w:val="00D629EC"/>
    <w:rsid w:val="00D63741"/>
    <w:rsid w:val="00D6388C"/>
    <w:rsid w:val="00D647DE"/>
    <w:rsid w:val="00D64CEE"/>
    <w:rsid w:val="00D65C88"/>
    <w:rsid w:val="00D66723"/>
    <w:rsid w:val="00D670DE"/>
    <w:rsid w:val="00D67AB0"/>
    <w:rsid w:val="00D70AA9"/>
    <w:rsid w:val="00D70DD7"/>
    <w:rsid w:val="00D70EAB"/>
    <w:rsid w:val="00D714A1"/>
    <w:rsid w:val="00D71ECD"/>
    <w:rsid w:val="00D72EC4"/>
    <w:rsid w:val="00D7314D"/>
    <w:rsid w:val="00D735CF"/>
    <w:rsid w:val="00D73986"/>
    <w:rsid w:val="00D7431B"/>
    <w:rsid w:val="00D74CD3"/>
    <w:rsid w:val="00D761D9"/>
    <w:rsid w:val="00D7627A"/>
    <w:rsid w:val="00D76794"/>
    <w:rsid w:val="00D76AE4"/>
    <w:rsid w:val="00D8181E"/>
    <w:rsid w:val="00D82CD6"/>
    <w:rsid w:val="00D837C6"/>
    <w:rsid w:val="00D8428A"/>
    <w:rsid w:val="00D84412"/>
    <w:rsid w:val="00D84B0E"/>
    <w:rsid w:val="00D84F2E"/>
    <w:rsid w:val="00D86ED9"/>
    <w:rsid w:val="00D86F51"/>
    <w:rsid w:val="00D877E1"/>
    <w:rsid w:val="00D87AAD"/>
    <w:rsid w:val="00D90469"/>
    <w:rsid w:val="00D913CA"/>
    <w:rsid w:val="00D92527"/>
    <w:rsid w:val="00D92AA3"/>
    <w:rsid w:val="00D93B18"/>
    <w:rsid w:val="00D95FB9"/>
    <w:rsid w:val="00D960EE"/>
    <w:rsid w:val="00D96DB4"/>
    <w:rsid w:val="00D97668"/>
    <w:rsid w:val="00D97772"/>
    <w:rsid w:val="00D97CEA"/>
    <w:rsid w:val="00DA0B95"/>
    <w:rsid w:val="00DA1249"/>
    <w:rsid w:val="00DA131C"/>
    <w:rsid w:val="00DA19D7"/>
    <w:rsid w:val="00DA1AD2"/>
    <w:rsid w:val="00DA2178"/>
    <w:rsid w:val="00DA23FA"/>
    <w:rsid w:val="00DA24F2"/>
    <w:rsid w:val="00DA36D4"/>
    <w:rsid w:val="00DA3CE2"/>
    <w:rsid w:val="00DA48BF"/>
    <w:rsid w:val="00DA5025"/>
    <w:rsid w:val="00DA534D"/>
    <w:rsid w:val="00DA56A6"/>
    <w:rsid w:val="00DA5B44"/>
    <w:rsid w:val="00DA6122"/>
    <w:rsid w:val="00DA64BC"/>
    <w:rsid w:val="00DA6AD9"/>
    <w:rsid w:val="00DA736B"/>
    <w:rsid w:val="00DA7433"/>
    <w:rsid w:val="00DA7468"/>
    <w:rsid w:val="00DB0131"/>
    <w:rsid w:val="00DB2881"/>
    <w:rsid w:val="00DB3497"/>
    <w:rsid w:val="00DB3832"/>
    <w:rsid w:val="00DB5A2F"/>
    <w:rsid w:val="00DB5FEB"/>
    <w:rsid w:val="00DB7000"/>
    <w:rsid w:val="00DC020C"/>
    <w:rsid w:val="00DC0605"/>
    <w:rsid w:val="00DC0764"/>
    <w:rsid w:val="00DC0D50"/>
    <w:rsid w:val="00DC117C"/>
    <w:rsid w:val="00DC1181"/>
    <w:rsid w:val="00DC181E"/>
    <w:rsid w:val="00DC27A9"/>
    <w:rsid w:val="00DC2953"/>
    <w:rsid w:val="00DC2968"/>
    <w:rsid w:val="00DC454A"/>
    <w:rsid w:val="00DC4701"/>
    <w:rsid w:val="00DC4A4D"/>
    <w:rsid w:val="00DC4E13"/>
    <w:rsid w:val="00DC5205"/>
    <w:rsid w:val="00DC584A"/>
    <w:rsid w:val="00DC73DE"/>
    <w:rsid w:val="00DC74AB"/>
    <w:rsid w:val="00DC7781"/>
    <w:rsid w:val="00DC7C3B"/>
    <w:rsid w:val="00DD0851"/>
    <w:rsid w:val="00DD109B"/>
    <w:rsid w:val="00DD2305"/>
    <w:rsid w:val="00DD3283"/>
    <w:rsid w:val="00DD4607"/>
    <w:rsid w:val="00DD4766"/>
    <w:rsid w:val="00DD4DD6"/>
    <w:rsid w:val="00DD5101"/>
    <w:rsid w:val="00DD5B0F"/>
    <w:rsid w:val="00DD5DA8"/>
    <w:rsid w:val="00DD69EC"/>
    <w:rsid w:val="00DD77CF"/>
    <w:rsid w:val="00DD7F53"/>
    <w:rsid w:val="00DE268F"/>
    <w:rsid w:val="00DE29AA"/>
    <w:rsid w:val="00DE2C2E"/>
    <w:rsid w:val="00DE2D0F"/>
    <w:rsid w:val="00DE3403"/>
    <w:rsid w:val="00DE4918"/>
    <w:rsid w:val="00DE506F"/>
    <w:rsid w:val="00DE52AD"/>
    <w:rsid w:val="00DE6BBF"/>
    <w:rsid w:val="00DE6DBD"/>
    <w:rsid w:val="00DE75DA"/>
    <w:rsid w:val="00DE7A5F"/>
    <w:rsid w:val="00DF0423"/>
    <w:rsid w:val="00DF0A52"/>
    <w:rsid w:val="00DF1467"/>
    <w:rsid w:val="00DF1C0F"/>
    <w:rsid w:val="00DF2A4A"/>
    <w:rsid w:val="00DF3BAB"/>
    <w:rsid w:val="00DF4E5B"/>
    <w:rsid w:val="00DF5887"/>
    <w:rsid w:val="00DF6AE1"/>
    <w:rsid w:val="00DF7BAE"/>
    <w:rsid w:val="00E00021"/>
    <w:rsid w:val="00E00D6C"/>
    <w:rsid w:val="00E01080"/>
    <w:rsid w:val="00E01ABE"/>
    <w:rsid w:val="00E03844"/>
    <w:rsid w:val="00E05018"/>
    <w:rsid w:val="00E06B13"/>
    <w:rsid w:val="00E102FC"/>
    <w:rsid w:val="00E1038F"/>
    <w:rsid w:val="00E110A3"/>
    <w:rsid w:val="00E1132A"/>
    <w:rsid w:val="00E116D3"/>
    <w:rsid w:val="00E1307D"/>
    <w:rsid w:val="00E140C8"/>
    <w:rsid w:val="00E1459A"/>
    <w:rsid w:val="00E14BFF"/>
    <w:rsid w:val="00E1675A"/>
    <w:rsid w:val="00E201E8"/>
    <w:rsid w:val="00E2020A"/>
    <w:rsid w:val="00E20A21"/>
    <w:rsid w:val="00E21383"/>
    <w:rsid w:val="00E22910"/>
    <w:rsid w:val="00E22C92"/>
    <w:rsid w:val="00E22DDA"/>
    <w:rsid w:val="00E24359"/>
    <w:rsid w:val="00E244BD"/>
    <w:rsid w:val="00E25201"/>
    <w:rsid w:val="00E2568D"/>
    <w:rsid w:val="00E25B4B"/>
    <w:rsid w:val="00E25CB0"/>
    <w:rsid w:val="00E31330"/>
    <w:rsid w:val="00E31840"/>
    <w:rsid w:val="00E31C58"/>
    <w:rsid w:val="00E31DD6"/>
    <w:rsid w:val="00E32740"/>
    <w:rsid w:val="00E338A2"/>
    <w:rsid w:val="00E340BC"/>
    <w:rsid w:val="00E34A62"/>
    <w:rsid w:val="00E35663"/>
    <w:rsid w:val="00E35A20"/>
    <w:rsid w:val="00E369F7"/>
    <w:rsid w:val="00E36EC3"/>
    <w:rsid w:val="00E3739C"/>
    <w:rsid w:val="00E374A5"/>
    <w:rsid w:val="00E376F4"/>
    <w:rsid w:val="00E37C0A"/>
    <w:rsid w:val="00E37F35"/>
    <w:rsid w:val="00E40182"/>
    <w:rsid w:val="00E413C9"/>
    <w:rsid w:val="00E42CB2"/>
    <w:rsid w:val="00E4333A"/>
    <w:rsid w:val="00E45572"/>
    <w:rsid w:val="00E47006"/>
    <w:rsid w:val="00E4713B"/>
    <w:rsid w:val="00E5071C"/>
    <w:rsid w:val="00E50F67"/>
    <w:rsid w:val="00E5104A"/>
    <w:rsid w:val="00E51EA9"/>
    <w:rsid w:val="00E52C54"/>
    <w:rsid w:val="00E53A57"/>
    <w:rsid w:val="00E54C55"/>
    <w:rsid w:val="00E54D93"/>
    <w:rsid w:val="00E55B09"/>
    <w:rsid w:val="00E55D8C"/>
    <w:rsid w:val="00E55DEE"/>
    <w:rsid w:val="00E562B9"/>
    <w:rsid w:val="00E56767"/>
    <w:rsid w:val="00E57695"/>
    <w:rsid w:val="00E57BBD"/>
    <w:rsid w:val="00E616CB"/>
    <w:rsid w:val="00E616FF"/>
    <w:rsid w:val="00E621EA"/>
    <w:rsid w:val="00E62FE5"/>
    <w:rsid w:val="00E63830"/>
    <w:rsid w:val="00E63CEF"/>
    <w:rsid w:val="00E6497B"/>
    <w:rsid w:val="00E64BF3"/>
    <w:rsid w:val="00E6614B"/>
    <w:rsid w:val="00E66711"/>
    <w:rsid w:val="00E67A1F"/>
    <w:rsid w:val="00E70493"/>
    <w:rsid w:val="00E70AD1"/>
    <w:rsid w:val="00E712FD"/>
    <w:rsid w:val="00E71989"/>
    <w:rsid w:val="00E72700"/>
    <w:rsid w:val="00E7341A"/>
    <w:rsid w:val="00E73EF7"/>
    <w:rsid w:val="00E75F4B"/>
    <w:rsid w:val="00E75F86"/>
    <w:rsid w:val="00E760E3"/>
    <w:rsid w:val="00E76103"/>
    <w:rsid w:val="00E80334"/>
    <w:rsid w:val="00E807B3"/>
    <w:rsid w:val="00E81058"/>
    <w:rsid w:val="00E81069"/>
    <w:rsid w:val="00E820C3"/>
    <w:rsid w:val="00E82998"/>
    <w:rsid w:val="00E834CC"/>
    <w:rsid w:val="00E83EEB"/>
    <w:rsid w:val="00E84944"/>
    <w:rsid w:val="00E84C9E"/>
    <w:rsid w:val="00E84DC7"/>
    <w:rsid w:val="00E8513A"/>
    <w:rsid w:val="00E86943"/>
    <w:rsid w:val="00E86D6C"/>
    <w:rsid w:val="00E871E1"/>
    <w:rsid w:val="00E90DFE"/>
    <w:rsid w:val="00E91E59"/>
    <w:rsid w:val="00E92798"/>
    <w:rsid w:val="00E93120"/>
    <w:rsid w:val="00E94446"/>
    <w:rsid w:val="00E94D95"/>
    <w:rsid w:val="00E97039"/>
    <w:rsid w:val="00E971D9"/>
    <w:rsid w:val="00E972CD"/>
    <w:rsid w:val="00E97469"/>
    <w:rsid w:val="00E97B54"/>
    <w:rsid w:val="00EA3786"/>
    <w:rsid w:val="00EA3DE2"/>
    <w:rsid w:val="00EA56F0"/>
    <w:rsid w:val="00EA5973"/>
    <w:rsid w:val="00EA5FA8"/>
    <w:rsid w:val="00EB010A"/>
    <w:rsid w:val="00EB0E6D"/>
    <w:rsid w:val="00EB2767"/>
    <w:rsid w:val="00EB30F2"/>
    <w:rsid w:val="00EB35AC"/>
    <w:rsid w:val="00EB3CD6"/>
    <w:rsid w:val="00EB4526"/>
    <w:rsid w:val="00EB476D"/>
    <w:rsid w:val="00EB4D70"/>
    <w:rsid w:val="00EB518C"/>
    <w:rsid w:val="00EB5F52"/>
    <w:rsid w:val="00EB6083"/>
    <w:rsid w:val="00EB6566"/>
    <w:rsid w:val="00EB67B6"/>
    <w:rsid w:val="00EB7DAD"/>
    <w:rsid w:val="00EB7F0D"/>
    <w:rsid w:val="00EC1E37"/>
    <w:rsid w:val="00EC39DE"/>
    <w:rsid w:val="00EC3A82"/>
    <w:rsid w:val="00EC3BAC"/>
    <w:rsid w:val="00EC3D96"/>
    <w:rsid w:val="00EC428B"/>
    <w:rsid w:val="00EC48A0"/>
    <w:rsid w:val="00EC4B91"/>
    <w:rsid w:val="00EC4C18"/>
    <w:rsid w:val="00EC4F95"/>
    <w:rsid w:val="00ED0A80"/>
    <w:rsid w:val="00ED12CF"/>
    <w:rsid w:val="00ED31D5"/>
    <w:rsid w:val="00ED3D19"/>
    <w:rsid w:val="00ED4510"/>
    <w:rsid w:val="00ED485B"/>
    <w:rsid w:val="00ED59E2"/>
    <w:rsid w:val="00ED607E"/>
    <w:rsid w:val="00ED6816"/>
    <w:rsid w:val="00EE0860"/>
    <w:rsid w:val="00EE0C0C"/>
    <w:rsid w:val="00EE138C"/>
    <w:rsid w:val="00EE19FA"/>
    <w:rsid w:val="00EE1A8A"/>
    <w:rsid w:val="00EE1B5D"/>
    <w:rsid w:val="00EE1BF1"/>
    <w:rsid w:val="00EE223E"/>
    <w:rsid w:val="00EE23DB"/>
    <w:rsid w:val="00EE2964"/>
    <w:rsid w:val="00EE2BB6"/>
    <w:rsid w:val="00EE3320"/>
    <w:rsid w:val="00EE4A06"/>
    <w:rsid w:val="00EE4B22"/>
    <w:rsid w:val="00EE55B2"/>
    <w:rsid w:val="00EE5652"/>
    <w:rsid w:val="00EE5B1D"/>
    <w:rsid w:val="00EE6542"/>
    <w:rsid w:val="00EE6BE9"/>
    <w:rsid w:val="00EE788F"/>
    <w:rsid w:val="00EF0A73"/>
    <w:rsid w:val="00EF0BE1"/>
    <w:rsid w:val="00EF1033"/>
    <w:rsid w:val="00EF17AF"/>
    <w:rsid w:val="00EF3642"/>
    <w:rsid w:val="00EF5B3B"/>
    <w:rsid w:val="00EF5D85"/>
    <w:rsid w:val="00EF6348"/>
    <w:rsid w:val="00EF6C64"/>
    <w:rsid w:val="00EF7B32"/>
    <w:rsid w:val="00F029B2"/>
    <w:rsid w:val="00F02C76"/>
    <w:rsid w:val="00F02F3E"/>
    <w:rsid w:val="00F0346A"/>
    <w:rsid w:val="00F03ABC"/>
    <w:rsid w:val="00F03FCA"/>
    <w:rsid w:val="00F04E1E"/>
    <w:rsid w:val="00F054D1"/>
    <w:rsid w:val="00F05AC2"/>
    <w:rsid w:val="00F0795E"/>
    <w:rsid w:val="00F07AB5"/>
    <w:rsid w:val="00F100D5"/>
    <w:rsid w:val="00F118FB"/>
    <w:rsid w:val="00F127BB"/>
    <w:rsid w:val="00F12BD7"/>
    <w:rsid w:val="00F12F42"/>
    <w:rsid w:val="00F13467"/>
    <w:rsid w:val="00F1445D"/>
    <w:rsid w:val="00F14D41"/>
    <w:rsid w:val="00F150B1"/>
    <w:rsid w:val="00F157B8"/>
    <w:rsid w:val="00F17371"/>
    <w:rsid w:val="00F20316"/>
    <w:rsid w:val="00F233CE"/>
    <w:rsid w:val="00F237D5"/>
    <w:rsid w:val="00F249C1"/>
    <w:rsid w:val="00F24CD3"/>
    <w:rsid w:val="00F25D6C"/>
    <w:rsid w:val="00F26367"/>
    <w:rsid w:val="00F26C07"/>
    <w:rsid w:val="00F30935"/>
    <w:rsid w:val="00F32104"/>
    <w:rsid w:val="00F322CB"/>
    <w:rsid w:val="00F322CE"/>
    <w:rsid w:val="00F3255D"/>
    <w:rsid w:val="00F33E4F"/>
    <w:rsid w:val="00F341BD"/>
    <w:rsid w:val="00F34E6F"/>
    <w:rsid w:val="00F352BA"/>
    <w:rsid w:val="00F35710"/>
    <w:rsid w:val="00F357F4"/>
    <w:rsid w:val="00F36C55"/>
    <w:rsid w:val="00F36E46"/>
    <w:rsid w:val="00F37132"/>
    <w:rsid w:val="00F372F9"/>
    <w:rsid w:val="00F37D42"/>
    <w:rsid w:val="00F42EE8"/>
    <w:rsid w:val="00F43221"/>
    <w:rsid w:val="00F43510"/>
    <w:rsid w:val="00F44635"/>
    <w:rsid w:val="00F45149"/>
    <w:rsid w:val="00F458F9"/>
    <w:rsid w:val="00F465B3"/>
    <w:rsid w:val="00F46796"/>
    <w:rsid w:val="00F46F39"/>
    <w:rsid w:val="00F47AC7"/>
    <w:rsid w:val="00F5187B"/>
    <w:rsid w:val="00F51A3E"/>
    <w:rsid w:val="00F52452"/>
    <w:rsid w:val="00F53092"/>
    <w:rsid w:val="00F53DF3"/>
    <w:rsid w:val="00F562BF"/>
    <w:rsid w:val="00F57F19"/>
    <w:rsid w:val="00F6020B"/>
    <w:rsid w:val="00F6044D"/>
    <w:rsid w:val="00F6050E"/>
    <w:rsid w:val="00F613F5"/>
    <w:rsid w:val="00F62DFF"/>
    <w:rsid w:val="00F63B41"/>
    <w:rsid w:val="00F63CF2"/>
    <w:rsid w:val="00F64221"/>
    <w:rsid w:val="00F661DA"/>
    <w:rsid w:val="00F66666"/>
    <w:rsid w:val="00F67182"/>
    <w:rsid w:val="00F67C01"/>
    <w:rsid w:val="00F740C0"/>
    <w:rsid w:val="00F75A00"/>
    <w:rsid w:val="00F76065"/>
    <w:rsid w:val="00F7766E"/>
    <w:rsid w:val="00F776F4"/>
    <w:rsid w:val="00F8017F"/>
    <w:rsid w:val="00F801C0"/>
    <w:rsid w:val="00F80930"/>
    <w:rsid w:val="00F81C71"/>
    <w:rsid w:val="00F83199"/>
    <w:rsid w:val="00F83340"/>
    <w:rsid w:val="00F83933"/>
    <w:rsid w:val="00F84539"/>
    <w:rsid w:val="00F85523"/>
    <w:rsid w:val="00F87B1C"/>
    <w:rsid w:val="00F87D37"/>
    <w:rsid w:val="00F87DF7"/>
    <w:rsid w:val="00F87DFE"/>
    <w:rsid w:val="00F913D3"/>
    <w:rsid w:val="00F91503"/>
    <w:rsid w:val="00F946B5"/>
    <w:rsid w:val="00F95417"/>
    <w:rsid w:val="00F97631"/>
    <w:rsid w:val="00F97ED7"/>
    <w:rsid w:val="00FA0B18"/>
    <w:rsid w:val="00FA15A0"/>
    <w:rsid w:val="00FA177E"/>
    <w:rsid w:val="00FA1F0B"/>
    <w:rsid w:val="00FA2419"/>
    <w:rsid w:val="00FA3BAD"/>
    <w:rsid w:val="00FA3BDD"/>
    <w:rsid w:val="00FA53A8"/>
    <w:rsid w:val="00FA5BE1"/>
    <w:rsid w:val="00FA6502"/>
    <w:rsid w:val="00FA6EF1"/>
    <w:rsid w:val="00FA7E04"/>
    <w:rsid w:val="00FB0296"/>
    <w:rsid w:val="00FB1DAD"/>
    <w:rsid w:val="00FB1E84"/>
    <w:rsid w:val="00FB265B"/>
    <w:rsid w:val="00FB4F21"/>
    <w:rsid w:val="00FB5724"/>
    <w:rsid w:val="00FC1B9F"/>
    <w:rsid w:val="00FC325E"/>
    <w:rsid w:val="00FC4194"/>
    <w:rsid w:val="00FC41E6"/>
    <w:rsid w:val="00FC44A2"/>
    <w:rsid w:val="00FC4A1F"/>
    <w:rsid w:val="00FC586E"/>
    <w:rsid w:val="00FC5F6B"/>
    <w:rsid w:val="00FC6474"/>
    <w:rsid w:val="00FC6A17"/>
    <w:rsid w:val="00FC79C5"/>
    <w:rsid w:val="00FC79D8"/>
    <w:rsid w:val="00FD0626"/>
    <w:rsid w:val="00FD2E99"/>
    <w:rsid w:val="00FD37BF"/>
    <w:rsid w:val="00FD41D5"/>
    <w:rsid w:val="00FD57CC"/>
    <w:rsid w:val="00FD6319"/>
    <w:rsid w:val="00FD729C"/>
    <w:rsid w:val="00FE07B7"/>
    <w:rsid w:val="00FE0C90"/>
    <w:rsid w:val="00FE2589"/>
    <w:rsid w:val="00FE263F"/>
    <w:rsid w:val="00FE291B"/>
    <w:rsid w:val="00FE30FF"/>
    <w:rsid w:val="00FE44C7"/>
    <w:rsid w:val="00FE46CC"/>
    <w:rsid w:val="00FE526E"/>
    <w:rsid w:val="00FE5E88"/>
    <w:rsid w:val="00FE6848"/>
    <w:rsid w:val="00FE6D90"/>
    <w:rsid w:val="00FE79C1"/>
    <w:rsid w:val="00FE7EC0"/>
    <w:rsid w:val="00FF05E2"/>
    <w:rsid w:val="00FF157B"/>
    <w:rsid w:val="00FF161F"/>
    <w:rsid w:val="00FF26DA"/>
    <w:rsid w:val="00FF27B1"/>
    <w:rsid w:val="00FF4024"/>
    <w:rsid w:val="00FF51D5"/>
    <w:rsid w:val="00FF57B6"/>
    <w:rsid w:val="00FF69F3"/>
    <w:rsid w:val="00FF75B7"/>
    <w:rsid w:val="012E23A9"/>
    <w:rsid w:val="0133A632"/>
    <w:rsid w:val="013D521E"/>
    <w:rsid w:val="01473382"/>
    <w:rsid w:val="014A70BD"/>
    <w:rsid w:val="01628217"/>
    <w:rsid w:val="01695722"/>
    <w:rsid w:val="016BEB30"/>
    <w:rsid w:val="0171574E"/>
    <w:rsid w:val="018D9F66"/>
    <w:rsid w:val="01A34481"/>
    <w:rsid w:val="01A8EB1C"/>
    <w:rsid w:val="01BC1AAC"/>
    <w:rsid w:val="01C151BA"/>
    <w:rsid w:val="01D802D4"/>
    <w:rsid w:val="01DF0768"/>
    <w:rsid w:val="01F8370E"/>
    <w:rsid w:val="01F8FDDD"/>
    <w:rsid w:val="020877E1"/>
    <w:rsid w:val="020B83E8"/>
    <w:rsid w:val="020FD07C"/>
    <w:rsid w:val="02122154"/>
    <w:rsid w:val="0224EC26"/>
    <w:rsid w:val="023159AB"/>
    <w:rsid w:val="0242874D"/>
    <w:rsid w:val="02467ABB"/>
    <w:rsid w:val="024BE22F"/>
    <w:rsid w:val="0272F4EB"/>
    <w:rsid w:val="027CBCF2"/>
    <w:rsid w:val="028F4287"/>
    <w:rsid w:val="02952898"/>
    <w:rsid w:val="029946C0"/>
    <w:rsid w:val="02994920"/>
    <w:rsid w:val="02B2575E"/>
    <w:rsid w:val="02D216E5"/>
    <w:rsid w:val="02D82795"/>
    <w:rsid w:val="02E1D70B"/>
    <w:rsid w:val="02E63DCA"/>
    <w:rsid w:val="030A872A"/>
    <w:rsid w:val="0325F04F"/>
    <w:rsid w:val="032C1F1B"/>
    <w:rsid w:val="0336AE69"/>
    <w:rsid w:val="0337648D"/>
    <w:rsid w:val="034A514F"/>
    <w:rsid w:val="03551591"/>
    <w:rsid w:val="03608B3F"/>
    <w:rsid w:val="03665782"/>
    <w:rsid w:val="0369ECCF"/>
    <w:rsid w:val="036DB7F5"/>
    <w:rsid w:val="037CE427"/>
    <w:rsid w:val="038680BA"/>
    <w:rsid w:val="03906D90"/>
    <w:rsid w:val="039AE149"/>
    <w:rsid w:val="03ACFA94"/>
    <w:rsid w:val="03ADC95B"/>
    <w:rsid w:val="03BC0C7D"/>
    <w:rsid w:val="03C81204"/>
    <w:rsid w:val="03D31237"/>
    <w:rsid w:val="03F4D882"/>
    <w:rsid w:val="03FE5E4F"/>
    <w:rsid w:val="041EADC8"/>
    <w:rsid w:val="041F0D93"/>
    <w:rsid w:val="041F7C40"/>
    <w:rsid w:val="04271905"/>
    <w:rsid w:val="0444A662"/>
    <w:rsid w:val="04506924"/>
    <w:rsid w:val="0451EBEF"/>
    <w:rsid w:val="045B34E0"/>
    <w:rsid w:val="04637379"/>
    <w:rsid w:val="0470BD32"/>
    <w:rsid w:val="047A23FA"/>
    <w:rsid w:val="049CEEA5"/>
    <w:rsid w:val="049EBFB4"/>
    <w:rsid w:val="04B1844F"/>
    <w:rsid w:val="04B1DBD9"/>
    <w:rsid w:val="04B62258"/>
    <w:rsid w:val="04B9A9CE"/>
    <w:rsid w:val="04BB5582"/>
    <w:rsid w:val="04C01798"/>
    <w:rsid w:val="04C30F20"/>
    <w:rsid w:val="04D9B86F"/>
    <w:rsid w:val="04DB4EF7"/>
    <w:rsid w:val="04F24C32"/>
    <w:rsid w:val="04F6404E"/>
    <w:rsid w:val="04F68998"/>
    <w:rsid w:val="04F88760"/>
    <w:rsid w:val="0506DAED"/>
    <w:rsid w:val="05074B2E"/>
    <w:rsid w:val="0513F050"/>
    <w:rsid w:val="0514B4C4"/>
    <w:rsid w:val="0519894A"/>
    <w:rsid w:val="05248CA9"/>
    <w:rsid w:val="0547DEA7"/>
    <w:rsid w:val="055D321B"/>
    <w:rsid w:val="05635460"/>
    <w:rsid w:val="057893F5"/>
    <w:rsid w:val="057A4974"/>
    <w:rsid w:val="057C9C4C"/>
    <w:rsid w:val="059F6AE2"/>
    <w:rsid w:val="05AB9B23"/>
    <w:rsid w:val="05B1523F"/>
    <w:rsid w:val="05B42DDA"/>
    <w:rsid w:val="05D64617"/>
    <w:rsid w:val="05D88046"/>
    <w:rsid w:val="05EA5653"/>
    <w:rsid w:val="060B5110"/>
    <w:rsid w:val="062365D6"/>
    <w:rsid w:val="0623C282"/>
    <w:rsid w:val="06273FE5"/>
    <w:rsid w:val="062BF986"/>
    <w:rsid w:val="063903A6"/>
    <w:rsid w:val="064C75B5"/>
    <w:rsid w:val="064CF476"/>
    <w:rsid w:val="0655C62A"/>
    <w:rsid w:val="06596A29"/>
    <w:rsid w:val="065F8CEC"/>
    <w:rsid w:val="0687E4CE"/>
    <w:rsid w:val="068A4D6F"/>
    <w:rsid w:val="0690A74F"/>
    <w:rsid w:val="069250A6"/>
    <w:rsid w:val="0698F5DB"/>
    <w:rsid w:val="069AE077"/>
    <w:rsid w:val="06B0B23E"/>
    <w:rsid w:val="06B5097C"/>
    <w:rsid w:val="06D8AE78"/>
    <w:rsid w:val="06DC3F24"/>
    <w:rsid w:val="06E460D3"/>
    <w:rsid w:val="06F610E0"/>
    <w:rsid w:val="072634D3"/>
    <w:rsid w:val="0736E966"/>
    <w:rsid w:val="07436A4A"/>
    <w:rsid w:val="075C9343"/>
    <w:rsid w:val="07666283"/>
    <w:rsid w:val="0768B320"/>
    <w:rsid w:val="0772765A"/>
    <w:rsid w:val="07757FBD"/>
    <w:rsid w:val="0779BB01"/>
    <w:rsid w:val="0781A99C"/>
    <w:rsid w:val="079CEF47"/>
    <w:rsid w:val="07A2EC1F"/>
    <w:rsid w:val="07A6BACF"/>
    <w:rsid w:val="07B25BF9"/>
    <w:rsid w:val="07B415F2"/>
    <w:rsid w:val="07C76662"/>
    <w:rsid w:val="07D28865"/>
    <w:rsid w:val="07E8E7BC"/>
    <w:rsid w:val="07F237E2"/>
    <w:rsid w:val="08011ABF"/>
    <w:rsid w:val="080A151F"/>
    <w:rsid w:val="080AD2D0"/>
    <w:rsid w:val="08138B37"/>
    <w:rsid w:val="08153CA5"/>
    <w:rsid w:val="082B281D"/>
    <w:rsid w:val="082C9ECE"/>
    <w:rsid w:val="084028FD"/>
    <w:rsid w:val="08454155"/>
    <w:rsid w:val="0848939B"/>
    <w:rsid w:val="0850B785"/>
    <w:rsid w:val="085F2CFE"/>
    <w:rsid w:val="08618087"/>
    <w:rsid w:val="0867EE8C"/>
    <w:rsid w:val="0867F6C1"/>
    <w:rsid w:val="086EBA3E"/>
    <w:rsid w:val="08798E80"/>
    <w:rsid w:val="087B460A"/>
    <w:rsid w:val="087F6788"/>
    <w:rsid w:val="0885CE36"/>
    <w:rsid w:val="088CF816"/>
    <w:rsid w:val="0894C745"/>
    <w:rsid w:val="08A1573E"/>
    <w:rsid w:val="08A20D14"/>
    <w:rsid w:val="08A4C375"/>
    <w:rsid w:val="08B0A4FF"/>
    <w:rsid w:val="08B6A920"/>
    <w:rsid w:val="08C4D237"/>
    <w:rsid w:val="08E5E395"/>
    <w:rsid w:val="08EB53AA"/>
    <w:rsid w:val="08FB6BBD"/>
    <w:rsid w:val="0901DFFA"/>
    <w:rsid w:val="091C1E3D"/>
    <w:rsid w:val="0923102D"/>
    <w:rsid w:val="092385EA"/>
    <w:rsid w:val="092FDB85"/>
    <w:rsid w:val="0938AB51"/>
    <w:rsid w:val="095E258F"/>
    <w:rsid w:val="09628ABE"/>
    <w:rsid w:val="0964C282"/>
    <w:rsid w:val="09662F2B"/>
    <w:rsid w:val="096896BC"/>
    <w:rsid w:val="096C49E4"/>
    <w:rsid w:val="0976E635"/>
    <w:rsid w:val="099A243A"/>
    <w:rsid w:val="09A25E4F"/>
    <w:rsid w:val="09A64100"/>
    <w:rsid w:val="09B6F879"/>
    <w:rsid w:val="09BBDA8F"/>
    <w:rsid w:val="09BCC3A2"/>
    <w:rsid w:val="09C485E6"/>
    <w:rsid w:val="09C57014"/>
    <w:rsid w:val="09FA233C"/>
    <w:rsid w:val="0A15D4A7"/>
    <w:rsid w:val="0A23D34B"/>
    <w:rsid w:val="0A29AA6C"/>
    <w:rsid w:val="0A421EFB"/>
    <w:rsid w:val="0A44F291"/>
    <w:rsid w:val="0A477A4B"/>
    <w:rsid w:val="0A7FBBE8"/>
    <w:rsid w:val="0A906E6A"/>
    <w:rsid w:val="0A97C886"/>
    <w:rsid w:val="0A9F3238"/>
    <w:rsid w:val="0AAC45FF"/>
    <w:rsid w:val="0ABDE076"/>
    <w:rsid w:val="0AC558F8"/>
    <w:rsid w:val="0AD47FDE"/>
    <w:rsid w:val="0AD818B2"/>
    <w:rsid w:val="0ADCDD37"/>
    <w:rsid w:val="0AEB5EC4"/>
    <w:rsid w:val="0AED3161"/>
    <w:rsid w:val="0AFDF700"/>
    <w:rsid w:val="0B031D58"/>
    <w:rsid w:val="0B1FA6DC"/>
    <w:rsid w:val="0B2BBD95"/>
    <w:rsid w:val="0B2DA7D3"/>
    <w:rsid w:val="0B2FF500"/>
    <w:rsid w:val="0B427653"/>
    <w:rsid w:val="0B521BEF"/>
    <w:rsid w:val="0B527BCE"/>
    <w:rsid w:val="0B55FD43"/>
    <w:rsid w:val="0B7ACDD7"/>
    <w:rsid w:val="0B8AA679"/>
    <w:rsid w:val="0B98D61D"/>
    <w:rsid w:val="0BA5C02F"/>
    <w:rsid w:val="0BA87D38"/>
    <w:rsid w:val="0BB4BC86"/>
    <w:rsid w:val="0BCDF32A"/>
    <w:rsid w:val="0BCDFF2A"/>
    <w:rsid w:val="0BD2B15B"/>
    <w:rsid w:val="0BDC6F40"/>
    <w:rsid w:val="0BE53007"/>
    <w:rsid w:val="0BE86736"/>
    <w:rsid w:val="0BFA2181"/>
    <w:rsid w:val="0BFFB556"/>
    <w:rsid w:val="0C073926"/>
    <w:rsid w:val="0C0F6A83"/>
    <w:rsid w:val="0C140A0D"/>
    <w:rsid w:val="0C263998"/>
    <w:rsid w:val="0C2ECFE1"/>
    <w:rsid w:val="0C43E1F3"/>
    <w:rsid w:val="0C51E2CD"/>
    <w:rsid w:val="0C6F16E5"/>
    <w:rsid w:val="0C885D39"/>
    <w:rsid w:val="0C8D3929"/>
    <w:rsid w:val="0C9DFC14"/>
    <w:rsid w:val="0CA75590"/>
    <w:rsid w:val="0CAEAC39"/>
    <w:rsid w:val="0CBC980B"/>
    <w:rsid w:val="0CBF58DB"/>
    <w:rsid w:val="0CC1748A"/>
    <w:rsid w:val="0CC3E8D0"/>
    <w:rsid w:val="0CC55278"/>
    <w:rsid w:val="0CCFA7D1"/>
    <w:rsid w:val="0CD2DBE6"/>
    <w:rsid w:val="0CD62AE0"/>
    <w:rsid w:val="0CDDB13D"/>
    <w:rsid w:val="0CE988B2"/>
    <w:rsid w:val="0D1F2C7B"/>
    <w:rsid w:val="0D398597"/>
    <w:rsid w:val="0D55839C"/>
    <w:rsid w:val="0D5F51D1"/>
    <w:rsid w:val="0D6497C5"/>
    <w:rsid w:val="0D7AA68C"/>
    <w:rsid w:val="0D7B1EFC"/>
    <w:rsid w:val="0D8D7AE2"/>
    <w:rsid w:val="0D98BBAE"/>
    <w:rsid w:val="0D9A8C72"/>
    <w:rsid w:val="0D9C0426"/>
    <w:rsid w:val="0DADB8E9"/>
    <w:rsid w:val="0DB5DCCE"/>
    <w:rsid w:val="0DB68998"/>
    <w:rsid w:val="0DB90BC5"/>
    <w:rsid w:val="0DBEBCC6"/>
    <w:rsid w:val="0DC3EB95"/>
    <w:rsid w:val="0DCC433F"/>
    <w:rsid w:val="0DED010B"/>
    <w:rsid w:val="0E0CC91F"/>
    <w:rsid w:val="0E0E2429"/>
    <w:rsid w:val="0E115964"/>
    <w:rsid w:val="0E116243"/>
    <w:rsid w:val="0E1BDF33"/>
    <w:rsid w:val="0E20A2BB"/>
    <w:rsid w:val="0E30B9E8"/>
    <w:rsid w:val="0E3A123B"/>
    <w:rsid w:val="0E48F01A"/>
    <w:rsid w:val="0E50DCA6"/>
    <w:rsid w:val="0E5118B5"/>
    <w:rsid w:val="0E58BA6A"/>
    <w:rsid w:val="0E5D0DDC"/>
    <w:rsid w:val="0E6738FD"/>
    <w:rsid w:val="0E74D8A5"/>
    <w:rsid w:val="0E7945DB"/>
    <w:rsid w:val="0E7A0461"/>
    <w:rsid w:val="0E84B1DD"/>
    <w:rsid w:val="0EA7DECC"/>
    <w:rsid w:val="0ECB3489"/>
    <w:rsid w:val="0ED40F3E"/>
    <w:rsid w:val="0EF6AF39"/>
    <w:rsid w:val="0F15A322"/>
    <w:rsid w:val="0F17D7C9"/>
    <w:rsid w:val="0F18502B"/>
    <w:rsid w:val="0F1D4B3C"/>
    <w:rsid w:val="0F233CDD"/>
    <w:rsid w:val="0F24806B"/>
    <w:rsid w:val="0F280320"/>
    <w:rsid w:val="0F34089E"/>
    <w:rsid w:val="0F35AE08"/>
    <w:rsid w:val="0F3CE981"/>
    <w:rsid w:val="0F4FBE3E"/>
    <w:rsid w:val="0F62E8E4"/>
    <w:rsid w:val="0F6B65E8"/>
    <w:rsid w:val="0F71C45B"/>
    <w:rsid w:val="0F7505C0"/>
    <w:rsid w:val="0FA218A4"/>
    <w:rsid w:val="0FA8A14E"/>
    <w:rsid w:val="0FB1D90C"/>
    <w:rsid w:val="0FBF2318"/>
    <w:rsid w:val="0FC39B34"/>
    <w:rsid w:val="0FC5A252"/>
    <w:rsid w:val="0FE674B5"/>
    <w:rsid w:val="0FF5C35F"/>
    <w:rsid w:val="0FFC6CB3"/>
    <w:rsid w:val="101090CE"/>
    <w:rsid w:val="1023A412"/>
    <w:rsid w:val="1037643F"/>
    <w:rsid w:val="104172A1"/>
    <w:rsid w:val="104B5504"/>
    <w:rsid w:val="1057C436"/>
    <w:rsid w:val="106124AD"/>
    <w:rsid w:val="106B8D2C"/>
    <w:rsid w:val="10770C4D"/>
    <w:rsid w:val="1077BD15"/>
    <w:rsid w:val="10827438"/>
    <w:rsid w:val="108C8C69"/>
    <w:rsid w:val="109111F7"/>
    <w:rsid w:val="10A09B9D"/>
    <w:rsid w:val="10A99C6B"/>
    <w:rsid w:val="10AF3D90"/>
    <w:rsid w:val="10B259AA"/>
    <w:rsid w:val="10B33709"/>
    <w:rsid w:val="10C56972"/>
    <w:rsid w:val="10C6564D"/>
    <w:rsid w:val="10D204F2"/>
    <w:rsid w:val="10D2BC1B"/>
    <w:rsid w:val="10DDEA2B"/>
    <w:rsid w:val="10DE5189"/>
    <w:rsid w:val="10E75227"/>
    <w:rsid w:val="10F1FF88"/>
    <w:rsid w:val="111709AA"/>
    <w:rsid w:val="11292550"/>
    <w:rsid w:val="112A8A29"/>
    <w:rsid w:val="113AED8E"/>
    <w:rsid w:val="113B4299"/>
    <w:rsid w:val="11619DCF"/>
    <w:rsid w:val="1161AD6D"/>
    <w:rsid w:val="117049D1"/>
    <w:rsid w:val="117B4076"/>
    <w:rsid w:val="117CC0F7"/>
    <w:rsid w:val="117ECF57"/>
    <w:rsid w:val="1183D838"/>
    <w:rsid w:val="11884787"/>
    <w:rsid w:val="1189510E"/>
    <w:rsid w:val="11A3D491"/>
    <w:rsid w:val="11CECDFE"/>
    <w:rsid w:val="11D11879"/>
    <w:rsid w:val="11D1F93D"/>
    <w:rsid w:val="11E6B57C"/>
    <w:rsid w:val="11F6FCA5"/>
    <w:rsid w:val="11FF8A8B"/>
    <w:rsid w:val="1203864F"/>
    <w:rsid w:val="120DE6C2"/>
    <w:rsid w:val="121B8F48"/>
    <w:rsid w:val="12376914"/>
    <w:rsid w:val="1240E636"/>
    <w:rsid w:val="124AA42E"/>
    <w:rsid w:val="1258E741"/>
    <w:rsid w:val="125FEE0E"/>
    <w:rsid w:val="127644DE"/>
    <w:rsid w:val="129EA775"/>
    <w:rsid w:val="12C76D40"/>
    <w:rsid w:val="12FA0117"/>
    <w:rsid w:val="12FDD27F"/>
    <w:rsid w:val="133ABD3B"/>
    <w:rsid w:val="13443066"/>
    <w:rsid w:val="13492DE3"/>
    <w:rsid w:val="135277E8"/>
    <w:rsid w:val="13568B2E"/>
    <w:rsid w:val="135771C1"/>
    <w:rsid w:val="136BFBFF"/>
    <w:rsid w:val="1371C322"/>
    <w:rsid w:val="139D740E"/>
    <w:rsid w:val="13AFDB56"/>
    <w:rsid w:val="13BB5388"/>
    <w:rsid w:val="13BF24FD"/>
    <w:rsid w:val="13BF7EE5"/>
    <w:rsid w:val="13C8EB77"/>
    <w:rsid w:val="13CAEE94"/>
    <w:rsid w:val="13D09F48"/>
    <w:rsid w:val="13E6191B"/>
    <w:rsid w:val="13EC9D84"/>
    <w:rsid w:val="13FD1253"/>
    <w:rsid w:val="141DC348"/>
    <w:rsid w:val="1425BE72"/>
    <w:rsid w:val="14281485"/>
    <w:rsid w:val="1435BC35"/>
    <w:rsid w:val="1437DFBC"/>
    <w:rsid w:val="1451E899"/>
    <w:rsid w:val="146031ED"/>
    <w:rsid w:val="146F4892"/>
    <w:rsid w:val="14782394"/>
    <w:rsid w:val="147CDBA0"/>
    <w:rsid w:val="1487DD98"/>
    <w:rsid w:val="14881685"/>
    <w:rsid w:val="1499B266"/>
    <w:rsid w:val="149BB457"/>
    <w:rsid w:val="14A3DEE3"/>
    <w:rsid w:val="14AC10D5"/>
    <w:rsid w:val="14BB3CB5"/>
    <w:rsid w:val="14BDE0F0"/>
    <w:rsid w:val="14CE1DAF"/>
    <w:rsid w:val="14CEAE2E"/>
    <w:rsid w:val="14D328DD"/>
    <w:rsid w:val="14F3D647"/>
    <w:rsid w:val="14F42143"/>
    <w:rsid w:val="1514D1EE"/>
    <w:rsid w:val="1519085B"/>
    <w:rsid w:val="152042DA"/>
    <w:rsid w:val="15346267"/>
    <w:rsid w:val="1536C886"/>
    <w:rsid w:val="153B0C0A"/>
    <w:rsid w:val="153EACAC"/>
    <w:rsid w:val="1540FA8C"/>
    <w:rsid w:val="15452602"/>
    <w:rsid w:val="154B17E6"/>
    <w:rsid w:val="15600555"/>
    <w:rsid w:val="1568B11F"/>
    <w:rsid w:val="15857CAD"/>
    <w:rsid w:val="1592C8FB"/>
    <w:rsid w:val="1596A015"/>
    <w:rsid w:val="159C043C"/>
    <w:rsid w:val="15A7AF0C"/>
    <w:rsid w:val="15ABE705"/>
    <w:rsid w:val="15AC84B7"/>
    <w:rsid w:val="15AE5095"/>
    <w:rsid w:val="15BBA878"/>
    <w:rsid w:val="15BE5247"/>
    <w:rsid w:val="15CDDD1B"/>
    <w:rsid w:val="15CEF5FB"/>
    <w:rsid w:val="15EB9A61"/>
    <w:rsid w:val="1610C876"/>
    <w:rsid w:val="1617CED1"/>
    <w:rsid w:val="161D6406"/>
    <w:rsid w:val="1620530C"/>
    <w:rsid w:val="1620DA63"/>
    <w:rsid w:val="1622B1C0"/>
    <w:rsid w:val="1627C3B0"/>
    <w:rsid w:val="162E6D2B"/>
    <w:rsid w:val="1634D01B"/>
    <w:rsid w:val="16417AC2"/>
    <w:rsid w:val="1645A021"/>
    <w:rsid w:val="167E1D75"/>
    <w:rsid w:val="168088E8"/>
    <w:rsid w:val="1689C20C"/>
    <w:rsid w:val="168A2D2E"/>
    <w:rsid w:val="168EEFE2"/>
    <w:rsid w:val="16904BEA"/>
    <w:rsid w:val="1693577D"/>
    <w:rsid w:val="16950CDD"/>
    <w:rsid w:val="16980A81"/>
    <w:rsid w:val="169DC592"/>
    <w:rsid w:val="16ACD39A"/>
    <w:rsid w:val="16AD68AC"/>
    <w:rsid w:val="16AE52B3"/>
    <w:rsid w:val="16AFB5E4"/>
    <w:rsid w:val="16B0D907"/>
    <w:rsid w:val="16BE0385"/>
    <w:rsid w:val="16BE479A"/>
    <w:rsid w:val="16BFDEFB"/>
    <w:rsid w:val="16C31EB3"/>
    <w:rsid w:val="16E95C3F"/>
    <w:rsid w:val="17076843"/>
    <w:rsid w:val="170A5671"/>
    <w:rsid w:val="17164167"/>
    <w:rsid w:val="174716BF"/>
    <w:rsid w:val="174F6CFA"/>
    <w:rsid w:val="175B211C"/>
    <w:rsid w:val="175BA4BF"/>
    <w:rsid w:val="177D2EB5"/>
    <w:rsid w:val="177D98F2"/>
    <w:rsid w:val="1780AE36"/>
    <w:rsid w:val="179680EA"/>
    <w:rsid w:val="179C1C4C"/>
    <w:rsid w:val="17A7768B"/>
    <w:rsid w:val="17A83EA6"/>
    <w:rsid w:val="17AA7BAC"/>
    <w:rsid w:val="17AAE5CE"/>
    <w:rsid w:val="17AEA15D"/>
    <w:rsid w:val="17B6582B"/>
    <w:rsid w:val="17BB50CC"/>
    <w:rsid w:val="17CDB3B7"/>
    <w:rsid w:val="17DA613C"/>
    <w:rsid w:val="17FE8403"/>
    <w:rsid w:val="17FF091C"/>
    <w:rsid w:val="181B75E6"/>
    <w:rsid w:val="181F33FB"/>
    <w:rsid w:val="182565C9"/>
    <w:rsid w:val="1825D2A7"/>
    <w:rsid w:val="1829A15F"/>
    <w:rsid w:val="183F45DD"/>
    <w:rsid w:val="184315C5"/>
    <w:rsid w:val="1846C71A"/>
    <w:rsid w:val="184C7AE4"/>
    <w:rsid w:val="1855B2E6"/>
    <w:rsid w:val="1857F828"/>
    <w:rsid w:val="185AD16D"/>
    <w:rsid w:val="18640AAB"/>
    <w:rsid w:val="1881F48F"/>
    <w:rsid w:val="1884C03F"/>
    <w:rsid w:val="1891940D"/>
    <w:rsid w:val="1891EFB5"/>
    <w:rsid w:val="18A7406C"/>
    <w:rsid w:val="18AAD74A"/>
    <w:rsid w:val="18AF6D74"/>
    <w:rsid w:val="18B109E3"/>
    <w:rsid w:val="18C0D4F0"/>
    <w:rsid w:val="18C52DB9"/>
    <w:rsid w:val="18CE78B0"/>
    <w:rsid w:val="18D42F25"/>
    <w:rsid w:val="18D64282"/>
    <w:rsid w:val="18EBE796"/>
    <w:rsid w:val="18FF5AF3"/>
    <w:rsid w:val="191ABAA8"/>
    <w:rsid w:val="1931E9A9"/>
    <w:rsid w:val="1935FF07"/>
    <w:rsid w:val="193F7916"/>
    <w:rsid w:val="1954C1CF"/>
    <w:rsid w:val="19574DBA"/>
    <w:rsid w:val="1959F05F"/>
    <w:rsid w:val="19680C40"/>
    <w:rsid w:val="196D5C4D"/>
    <w:rsid w:val="197B3DE0"/>
    <w:rsid w:val="198BA350"/>
    <w:rsid w:val="199A697A"/>
    <w:rsid w:val="19AA7D97"/>
    <w:rsid w:val="19B57E45"/>
    <w:rsid w:val="19C1FD22"/>
    <w:rsid w:val="19C4E152"/>
    <w:rsid w:val="19C91A07"/>
    <w:rsid w:val="19EC43F1"/>
    <w:rsid w:val="19F4BEBD"/>
    <w:rsid w:val="19FF1278"/>
    <w:rsid w:val="1A0E228E"/>
    <w:rsid w:val="1A2A9E51"/>
    <w:rsid w:val="1A31BE22"/>
    <w:rsid w:val="1A3400A9"/>
    <w:rsid w:val="1A363031"/>
    <w:rsid w:val="1A40B8B6"/>
    <w:rsid w:val="1A42D0E3"/>
    <w:rsid w:val="1A53D9EE"/>
    <w:rsid w:val="1A5B56FF"/>
    <w:rsid w:val="1A74B2ED"/>
    <w:rsid w:val="1AA394A6"/>
    <w:rsid w:val="1AA98E7A"/>
    <w:rsid w:val="1AA9E085"/>
    <w:rsid w:val="1AAB5D6E"/>
    <w:rsid w:val="1AAE4B5A"/>
    <w:rsid w:val="1ABE66D8"/>
    <w:rsid w:val="1ACC039C"/>
    <w:rsid w:val="1AE05171"/>
    <w:rsid w:val="1AE308CD"/>
    <w:rsid w:val="1AE5A552"/>
    <w:rsid w:val="1AED9A1C"/>
    <w:rsid w:val="1AFDD00C"/>
    <w:rsid w:val="1B0CAEB5"/>
    <w:rsid w:val="1B14507A"/>
    <w:rsid w:val="1B1584EA"/>
    <w:rsid w:val="1B201A07"/>
    <w:rsid w:val="1B25F451"/>
    <w:rsid w:val="1B2F6A79"/>
    <w:rsid w:val="1B3A3A8B"/>
    <w:rsid w:val="1B4B1486"/>
    <w:rsid w:val="1B66B195"/>
    <w:rsid w:val="1B6CE8D7"/>
    <w:rsid w:val="1B6D2C54"/>
    <w:rsid w:val="1B6D35AB"/>
    <w:rsid w:val="1B72CD61"/>
    <w:rsid w:val="1B76971A"/>
    <w:rsid w:val="1B7E8956"/>
    <w:rsid w:val="1B8FB955"/>
    <w:rsid w:val="1B93814C"/>
    <w:rsid w:val="1BA27122"/>
    <w:rsid w:val="1BAEEEF2"/>
    <w:rsid w:val="1BCE3AD5"/>
    <w:rsid w:val="1BD10DFB"/>
    <w:rsid w:val="1BDAEE1F"/>
    <w:rsid w:val="1BF93E85"/>
    <w:rsid w:val="1C018B09"/>
    <w:rsid w:val="1C054F41"/>
    <w:rsid w:val="1C0573E1"/>
    <w:rsid w:val="1C0BACD1"/>
    <w:rsid w:val="1C0E83B6"/>
    <w:rsid w:val="1C30627E"/>
    <w:rsid w:val="1C36CDA4"/>
    <w:rsid w:val="1C3794AA"/>
    <w:rsid w:val="1C4758F3"/>
    <w:rsid w:val="1C4F59EC"/>
    <w:rsid w:val="1C55FE0F"/>
    <w:rsid w:val="1C595DEF"/>
    <w:rsid w:val="1C5E9FCB"/>
    <w:rsid w:val="1C5EFF50"/>
    <w:rsid w:val="1C6F9E90"/>
    <w:rsid w:val="1C6FE7BE"/>
    <w:rsid w:val="1C767796"/>
    <w:rsid w:val="1C7B3C80"/>
    <w:rsid w:val="1C858C49"/>
    <w:rsid w:val="1C86281D"/>
    <w:rsid w:val="1C91C9B2"/>
    <w:rsid w:val="1C97F56D"/>
    <w:rsid w:val="1CA3653D"/>
    <w:rsid w:val="1CA5F4E8"/>
    <w:rsid w:val="1CC95342"/>
    <w:rsid w:val="1CCAD208"/>
    <w:rsid w:val="1CEF3534"/>
    <w:rsid w:val="1CF42205"/>
    <w:rsid w:val="1D11AE8B"/>
    <w:rsid w:val="1D1BF31F"/>
    <w:rsid w:val="1D1C2EB9"/>
    <w:rsid w:val="1D2A3643"/>
    <w:rsid w:val="1D3E7587"/>
    <w:rsid w:val="1D4BA349"/>
    <w:rsid w:val="1D512EE2"/>
    <w:rsid w:val="1D5C9631"/>
    <w:rsid w:val="1D5E89EF"/>
    <w:rsid w:val="1D6DFABB"/>
    <w:rsid w:val="1D727035"/>
    <w:rsid w:val="1D755B94"/>
    <w:rsid w:val="1D75B6DF"/>
    <w:rsid w:val="1D83A0D2"/>
    <w:rsid w:val="1D905E5D"/>
    <w:rsid w:val="1D976C6F"/>
    <w:rsid w:val="1DA03EBE"/>
    <w:rsid w:val="1DA38293"/>
    <w:rsid w:val="1DB9407E"/>
    <w:rsid w:val="1DBE51D6"/>
    <w:rsid w:val="1DCB0840"/>
    <w:rsid w:val="1DDBABAE"/>
    <w:rsid w:val="1DE739EE"/>
    <w:rsid w:val="1E00EFDA"/>
    <w:rsid w:val="1E08D6F4"/>
    <w:rsid w:val="1E16D764"/>
    <w:rsid w:val="1E23E644"/>
    <w:rsid w:val="1E3F8FAC"/>
    <w:rsid w:val="1E45AFF6"/>
    <w:rsid w:val="1E6488E6"/>
    <w:rsid w:val="1E786CB5"/>
    <w:rsid w:val="1E908D34"/>
    <w:rsid w:val="1E94EC17"/>
    <w:rsid w:val="1EB402FC"/>
    <w:rsid w:val="1EBA3164"/>
    <w:rsid w:val="1EBEFF44"/>
    <w:rsid w:val="1EC0286B"/>
    <w:rsid w:val="1EE0ECBA"/>
    <w:rsid w:val="1EFACCAB"/>
    <w:rsid w:val="1EFDFBD3"/>
    <w:rsid w:val="1F020675"/>
    <w:rsid w:val="1F114FBF"/>
    <w:rsid w:val="1F29ACCA"/>
    <w:rsid w:val="1F2D67C0"/>
    <w:rsid w:val="1F2E3630"/>
    <w:rsid w:val="1F37777C"/>
    <w:rsid w:val="1F3F8661"/>
    <w:rsid w:val="1F7292AA"/>
    <w:rsid w:val="1F7D9E7F"/>
    <w:rsid w:val="1F811F35"/>
    <w:rsid w:val="1F8163BF"/>
    <w:rsid w:val="1F8B0B7E"/>
    <w:rsid w:val="1F96E946"/>
    <w:rsid w:val="1FB19B82"/>
    <w:rsid w:val="1FB89663"/>
    <w:rsid w:val="1FC38186"/>
    <w:rsid w:val="1FC8D88F"/>
    <w:rsid w:val="1FCCF7BC"/>
    <w:rsid w:val="1FCDCBE7"/>
    <w:rsid w:val="1FE20867"/>
    <w:rsid w:val="1FE7D140"/>
    <w:rsid w:val="1FEA8DCC"/>
    <w:rsid w:val="1FF42035"/>
    <w:rsid w:val="2008CDDB"/>
    <w:rsid w:val="200C3EF7"/>
    <w:rsid w:val="200C90EA"/>
    <w:rsid w:val="20142006"/>
    <w:rsid w:val="20168A18"/>
    <w:rsid w:val="201A19D2"/>
    <w:rsid w:val="201CFB9F"/>
    <w:rsid w:val="201FA43D"/>
    <w:rsid w:val="2022C409"/>
    <w:rsid w:val="20255177"/>
    <w:rsid w:val="2028775D"/>
    <w:rsid w:val="202CD72D"/>
    <w:rsid w:val="2030F6CC"/>
    <w:rsid w:val="2041D28B"/>
    <w:rsid w:val="204246FE"/>
    <w:rsid w:val="204430B8"/>
    <w:rsid w:val="204BD776"/>
    <w:rsid w:val="2081B475"/>
    <w:rsid w:val="208D8F95"/>
    <w:rsid w:val="208E96C3"/>
    <w:rsid w:val="2090A3E8"/>
    <w:rsid w:val="20968BB3"/>
    <w:rsid w:val="2099D242"/>
    <w:rsid w:val="209DDA6E"/>
    <w:rsid w:val="20A0DE73"/>
    <w:rsid w:val="20BD2C18"/>
    <w:rsid w:val="20C4AA87"/>
    <w:rsid w:val="20F34B57"/>
    <w:rsid w:val="20F4E1A1"/>
    <w:rsid w:val="21050D94"/>
    <w:rsid w:val="210AF832"/>
    <w:rsid w:val="2110E301"/>
    <w:rsid w:val="2120B2D7"/>
    <w:rsid w:val="2123B353"/>
    <w:rsid w:val="2127336D"/>
    <w:rsid w:val="212C585A"/>
    <w:rsid w:val="21343481"/>
    <w:rsid w:val="213D7D49"/>
    <w:rsid w:val="213E11E6"/>
    <w:rsid w:val="215052BD"/>
    <w:rsid w:val="216A508A"/>
    <w:rsid w:val="216F2818"/>
    <w:rsid w:val="21723978"/>
    <w:rsid w:val="21755A3C"/>
    <w:rsid w:val="217E87E7"/>
    <w:rsid w:val="218B7315"/>
    <w:rsid w:val="218C01B4"/>
    <w:rsid w:val="21901B28"/>
    <w:rsid w:val="2194D9E3"/>
    <w:rsid w:val="2194DC7F"/>
    <w:rsid w:val="2195AE68"/>
    <w:rsid w:val="21B2AC6C"/>
    <w:rsid w:val="21BC9569"/>
    <w:rsid w:val="21C3DE86"/>
    <w:rsid w:val="21C6FA25"/>
    <w:rsid w:val="21C70490"/>
    <w:rsid w:val="21D42554"/>
    <w:rsid w:val="21D47B23"/>
    <w:rsid w:val="21D4CF95"/>
    <w:rsid w:val="21DA9D20"/>
    <w:rsid w:val="21DAF290"/>
    <w:rsid w:val="21E083C7"/>
    <w:rsid w:val="21E5741F"/>
    <w:rsid w:val="21EEA3A8"/>
    <w:rsid w:val="21F20223"/>
    <w:rsid w:val="221A1F4F"/>
    <w:rsid w:val="221E5C79"/>
    <w:rsid w:val="222F5B29"/>
    <w:rsid w:val="2235F780"/>
    <w:rsid w:val="22419E0A"/>
    <w:rsid w:val="22498CA6"/>
    <w:rsid w:val="225275DF"/>
    <w:rsid w:val="2253FA3E"/>
    <w:rsid w:val="225536CC"/>
    <w:rsid w:val="2257B6FA"/>
    <w:rsid w:val="225A1D93"/>
    <w:rsid w:val="225B4337"/>
    <w:rsid w:val="225EB69E"/>
    <w:rsid w:val="2269AD4F"/>
    <w:rsid w:val="2273BBCE"/>
    <w:rsid w:val="227D1B91"/>
    <w:rsid w:val="228068DD"/>
    <w:rsid w:val="228DD86B"/>
    <w:rsid w:val="22A48436"/>
    <w:rsid w:val="22CA0E37"/>
    <w:rsid w:val="22D490DE"/>
    <w:rsid w:val="22D65E30"/>
    <w:rsid w:val="22D88E6D"/>
    <w:rsid w:val="22DCF49C"/>
    <w:rsid w:val="22E904B6"/>
    <w:rsid w:val="22EFB4D7"/>
    <w:rsid w:val="22F501F1"/>
    <w:rsid w:val="2300AAED"/>
    <w:rsid w:val="2307E47D"/>
    <w:rsid w:val="231C6474"/>
    <w:rsid w:val="23217FD0"/>
    <w:rsid w:val="2330730E"/>
    <w:rsid w:val="2351D991"/>
    <w:rsid w:val="235B4CC0"/>
    <w:rsid w:val="2378BE51"/>
    <w:rsid w:val="237BC8AA"/>
    <w:rsid w:val="238EBEF6"/>
    <w:rsid w:val="23B46761"/>
    <w:rsid w:val="23B9301F"/>
    <w:rsid w:val="23BFF904"/>
    <w:rsid w:val="23C32894"/>
    <w:rsid w:val="23C4AC45"/>
    <w:rsid w:val="23C7B8F6"/>
    <w:rsid w:val="23CF3D6D"/>
    <w:rsid w:val="23D1BD0D"/>
    <w:rsid w:val="23D8E596"/>
    <w:rsid w:val="23E478A9"/>
    <w:rsid w:val="24135627"/>
    <w:rsid w:val="24147245"/>
    <w:rsid w:val="24224D60"/>
    <w:rsid w:val="24290D15"/>
    <w:rsid w:val="2432C12B"/>
    <w:rsid w:val="2434A15E"/>
    <w:rsid w:val="243E4D8F"/>
    <w:rsid w:val="24400D29"/>
    <w:rsid w:val="24463D84"/>
    <w:rsid w:val="2459B808"/>
    <w:rsid w:val="245A8FA7"/>
    <w:rsid w:val="24623F8D"/>
    <w:rsid w:val="2462B036"/>
    <w:rsid w:val="24657620"/>
    <w:rsid w:val="246F751A"/>
    <w:rsid w:val="2481AB5F"/>
    <w:rsid w:val="2482193A"/>
    <w:rsid w:val="24925D41"/>
    <w:rsid w:val="249DA5BB"/>
    <w:rsid w:val="24AE4CB1"/>
    <w:rsid w:val="24BCE145"/>
    <w:rsid w:val="24C15BFA"/>
    <w:rsid w:val="24CAAB7D"/>
    <w:rsid w:val="24E59FB8"/>
    <w:rsid w:val="24EEB7FD"/>
    <w:rsid w:val="24F196AF"/>
    <w:rsid w:val="24F52098"/>
    <w:rsid w:val="25048AA4"/>
    <w:rsid w:val="2505E900"/>
    <w:rsid w:val="2509596C"/>
    <w:rsid w:val="2511604C"/>
    <w:rsid w:val="25267DE9"/>
    <w:rsid w:val="252F375C"/>
    <w:rsid w:val="253D5A7C"/>
    <w:rsid w:val="253E309C"/>
    <w:rsid w:val="255C19C9"/>
    <w:rsid w:val="2560F682"/>
    <w:rsid w:val="25639764"/>
    <w:rsid w:val="257DC8DA"/>
    <w:rsid w:val="25A293F0"/>
    <w:rsid w:val="25BD7599"/>
    <w:rsid w:val="25D40C42"/>
    <w:rsid w:val="25DF1AA5"/>
    <w:rsid w:val="25EA5E08"/>
    <w:rsid w:val="25FEC5EC"/>
    <w:rsid w:val="26019D47"/>
    <w:rsid w:val="2602FD14"/>
    <w:rsid w:val="2606FB64"/>
    <w:rsid w:val="260FBE39"/>
    <w:rsid w:val="2610FF9B"/>
    <w:rsid w:val="26177691"/>
    <w:rsid w:val="262055DF"/>
    <w:rsid w:val="26205F79"/>
    <w:rsid w:val="2630E848"/>
    <w:rsid w:val="263247E2"/>
    <w:rsid w:val="263C867C"/>
    <w:rsid w:val="2646484C"/>
    <w:rsid w:val="2647332F"/>
    <w:rsid w:val="264CFD78"/>
    <w:rsid w:val="26722ED7"/>
    <w:rsid w:val="2678124B"/>
    <w:rsid w:val="2678C7DF"/>
    <w:rsid w:val="26A3EE71"/>
    <w:rsid w:val="26A76F59"/>
    <w:rsid w:val="26B292C3"/>
    <w:rsid w:val="26B44E48"/>
    <w:rsid w:val="26B73C30"/>
    <w:rsid w:val="26CE6E6D"/>
    <w:rsid w:val="26D73992"/>
    <w:rsid w:val="26DBD0A2"/>
    <w:rsid w:val="26E0E1D1"/>
    <w:rsid w:val="26E1495C"/>
    <w:rsid w:val="26E3EDF3"/>
    <w:rsid w:val="26F26495"/>
    <w:rsid w:val="2708F3CE"/>
    <w:rsid w:val="270DEFC9"/>
    <w:rsid w:val="2710049B"/>
    <w:rsid w:val="2715E0A7"/>
    <w:rsid w:val="2722BBD0"/>
    <w:rsid w:val="272EC901"/>
    <w:rsid w:val="2736A016"/>
    <w:rsid w:val="273EB110"/>
    <w:rsid w:val="27424932"/>
    <w:rsid w:val="274AD412"/>
    <w:rsid w:val="276017C7"/>
    <w:rsid w:val="27643039"/>
    <w:rsid w:val="276796D3"/>
    <w:rsid w:val="276F823E"/>
    <w:rsid w:val="2774592E"/>
    <w:rsid w:val="27764223"/>
    <w:rsid w:val="278156DB"/>
    <w:rsid w:val="278D9255"/>
    <w:rsid w:val="278E0116"/>
    <w:rsid w:val="278E5C22"/>
    <w:rsid w:val="27A6657B"/>
    <w:rsid w:val="27A7F838"/>
    <w:rsid w:val="27CDD6FE"/>
    <w:rsid w:val="27D82EAC"/>
    <w:rsid w:val="27DA348F"/>
    <w:rsid w:val="27E4C310"/>
    <w:rsid w:val="27F12852"/>
    <w:rsid w:val="2800B5E6"/>
    <w:rsid w:val="2808F082"/>
    <w:rsid w:val="280CD155"/>
    <w:rsid w:val="2810D294"/>
    <w:rsid w:val="282445F7"/>
    <w:rsid w:val="2827E451"/>
    <w:rsid w:val="282CBCE3"/>
    <w:rsid w:val="283BC468"/>
    <w:rsid w:val="284085A2"/>
    <w:rsid w:val="284141AA"/>
    <w:rsid w:val="2845BE89"/>
    <w:rsid w:val="2857EA1F"/>
    <w:rsid w:val="286E13A0"/>
    <w:rsid w:val="2874A84A"/>
    <w:rsid w:val="28776D22"/>
    <w:rsid w:val="2880C634"/>
    <w:rsid w:val="288E49BB"/>
    <w:rsid w:val="2896A3EF"/>
    <w:rsid w:val="28976075"/>
    <w:rsid w:val="289B31FA"/>
    <w:rsid w:val="289DB06A"/>
    <w:rsid w:val="28A6458B"/>
    <w:rsid w:val="28A6560B"/>
    <w:rsid w:val="28A9B8D4"/>
    <w:rsid w:val="28AADB81"/>
    <w:rsid w:val="28C6C028"/>
    <w:rsid w:val="28C81BEC"/>
    <w:rsid w:val="28DE2E33"/>
    <w:rsid w:val="2902CB12"/>
    <w:rsid w:val="295BB221"/>
    <w:rsid w:val="2966A6C3"/>
    <w:rsid w:val="297A40D1"/>
    <w:rsid w:val="297D05D7"/>
    <w:rsid w:val="2991B9BB"/>
    <w:rsid w:val="2991F782"/>
    <w:rsid w:val="29A3B013"/>
    <w:rsid w:val="29A4D669"/>
    <w:rsid w:val="29AD608F"/>
    <w:rsid w:val="29AEEF18"/>
    <w:rsid w:val="29B14566"/>
    <w:rsid w:val="29B2B52C"/>
    <w:rsid w:val="29BBB9A2"/>
    <w:rsid w:val="29C02F19"/>
    <w:rsid w:val="29C2016C"/>
    <w:rsid w:val="29C319DE"/>
    <w:rsid w:val="29C77C17"/>
    <w:rsid w:val="29C8C8ED"/>
    <w:rsid w:val="29F54CA2"/>
    <w:rsid w:val="2A00B421"/>
    <w:rsid w:val="2A223988"/>
    <w:rsid w:val="2A36BEFB"/>
    <w:rsid w:val="2A4F40CC"/>
    <w:rsid w:val="2A4F4F7E"/>
    <w:rsid w:val="2A5C5FCA"/>
    <w:rsid w:val="2A623D26"/>
    <w:rsid w:val="2A79D893"/>
    <w:rsid w:val="2A920B9E"/>
    <w:rsid w:val="2AA0F8B3"/>
    <w:rsid w:val="2AB55B6A"/>
    <w:rsid w:val="2ABA1E98"/>
    <w:rsid w:val="2ABB35E7"/>
    <w:rsid w:val="2AC04613"/>
    <w:rsid w:val="2ACC026A"/>
    <w:rsid w:val="2ACF990D"/>
    <w:rsid w:val="2AD1C34C"/>
    <w:rsid w:val="2ADE5B1B"/>
    <w:rsid w:val="2B41EB6B"/>
    <w:rsid w:val="2B5DC73C"/>
    <w:rsid w:val="2B665048"/>
    <w:rsid w:val="2B8014DE"/>
    <w:rsid w:val="2B8E031E"/>
    <w:rsid w:val="2B8F84F1"/>
    <w:rsid w:val="2B914ACA"/>
    <w:rsid w:val="2B9EE77B"/>
    <w:rsid w:val="2BAA89F9"/>
    <w:rsid w:val="2BACC680"/>
    <w:rsid w:val="2BB53821"/>
    <w:rsid w:val="2BC05F8B"/>
    <w:rsid w:val="2BD88829"/>
    <w:rsid w:val="2BF513FD"/>
    <w:rsid w:val="2BF5C198"/>
    <w:rsid w:val="2BF752B2"/>
    <w:rsid w:val="2BFBCCE0"/>
    <w:rsid w:val="2C455DD5"/>
    <w:rsid w:val="2C599305"/>
    <w:rsid w:val="2C5DE2A8"/>
    <w:rsid w:val="2C638D7A"/>
    <w:rsid w:val="2C730D43"/>
    <w:rsid w:val="2C77152C"/>
    <w:rsid w:val="2C808BE1"/>
    <w:rsid w:val="2C82ABAA"/>
    <w:rsid w:val="2C87938B"/>
    <w:rsid w:val="2C88BA24"/>
    <w:rsid w:val="2C8C61DE"/>
    <w:rsid w:val="2C91AA57"/>
    <w:rsid w:val="2CA908FE"/>
    <w:rsid w:val="2CB3371D"/>
    <w:rsid w:val="2CB59E94"/>
    <w:rsid w:val="2CC10616"/>
    <w:rsid w:val="2CDB7A80"/>
    <w:rsid w:val="2CE095D2"/>
    <w:rsid w:val="2CE39467"/>
    <w:rsid w:val="2CFA4BE9"/>
    <w:rsid w:val="2CFB084C"/>
    <w:rsid w:val="2CFE0959"/>
    <w:rsid w:val="2D0B47BB"/>
    <w:rsid w:val="2D1C28DA"/>
    <w:rsid w:val="2D3316AD"/>
    <w:rsid w:val="2D348574"/>
    <w:rsid w:val="2D37261B"/>
    <w:rsid w:val="2D43876F"/>
    <w:rsid w:val="2D6620F6"/>
    <w:rsid w:val="2D68A551"/>
    <w:rsid w:val="2D6CD1E6"/>
    <w:rsid w:val="2D75567E"/>
    <w:rsid w:val="2D777F8D"/>
    <w:rsid w:val="2D8D9737"/>
    <w:rsid w:val="2D9C3CD0"/>
    <w:rsid w:val="2DA22440"/>
    <w:rsid w:val="2DA8C723"/>
    <w:rsid w:val="2DC2F640"/>
    <w:rsid w:val="2DC46511"/>
    <w:rsid w:val="2DD94C7B"/>
    <w:rsid w:val="2DEF386E"/>
    <w:rsid w:val="2DF6B1C6"/>
    <w:rsid w:val="2E088D6D"/>
    <w:rsid w:val="2E117E8B"/>
    <w:rsid w:val="2E15A909"/>
    <w:rsid w:val="2E22A09D"/>
    <w:rsid w:val="2E22D597"/>
    <w:rsid w:val="2E290604"/>
    <w:rsid w:val="2E333129"/>
    <w:rsid w:val="2E72C30A"/>
    <w:rsid w:val="2E75759F"/>
    <w:rsid w:val="2E95E17A"/>
    <w:rsid w:val="2E98509D"/>
    <w:rsid w:val="2E986BE9"/>
    <w:rsid w:val="2EA17E91"/>
    <w:rsid w:val="2EBC8B88"/>
    <w:rsid w:val="2EC0FE6B"/>
    <w:rsid w:val="2EC94615"/>
    <w:rsid w:val="2ECAB901"/>
    <w:rsid w:val="2ECBE984"/>
    <w:rsid w:val="2ED82F6E"/>
    <w:rsid w:val="2EDC8DD5"/>
    <w:rsid w:val="2EDEB46D"/>
    <w:rsid w:val="2EDEE9E8"/>
    <w:rsid w:val="2EE700C9"/>
    <w:rsid w:val="2F169278"/>
    <w:rsid w:val="2F31D85D"/>
    <w:rsid w:val="2F363CC9"/>
    <w:rsid w:val="2F4C8F3F"/>
    <w:rsid w:val="2F4D68AB"/>
    <w:rsid w:val="2F4F9E0D"/>
    <w:rsid w:val="2F5AF0DF"/>
    <w:rsid w:val="2F7048D5"/>
    <w:rsid w:val="2F72C6AC"/>
    <w:rsid w:val="2F863E11"/>
    <w:rsid w:val="2F9BBDA3"/>
    <w:rsid w:val="2FA2607E"/>
    <w:rsid w:val="2FB1DCFE"/>
    <w:rsid w:val="2FB872E2"/>
    <w:rsid w:val="2FC6276C"/>
    <w:rsid w:val="2FDFA8AC"/>
    <w:rsid w:val="2FE2339A"/>
    <w:rsid w:val="2FF14042"/>
    <w:rsid w:val="2FF35BC7"/>
    <w:rsid w:val="3016A0F2"/>
    <w:rsid w:val="301BD3BF"/>
    <w:rsid w:val="301FC423"/>
    <w:rsid w:val="3021F62B"/>
    <w:rsid w:val="302C195E"/>
    <w:rsid w:val="3037C543"/>
    <w:rsid w:val="303907F8"/>
    <w:rsid w:val="3039952E"/>
    <w:rsid w:val="3039E3E6"/>
    <w:rsid w:val="3043EFCD"/>
    <w:rsid w:val="305704DF"/>
    <w:rsid w:val="305B4934"/>
    <w:rsid w:val="306BACB6"/>
    <w:rsid w:val="307588F5"/>
    <w:rsid w:val="30776E20"/>
    <w:rsid w:val="3096B889"/>
    <w:rsid w:val="30C12A79"/>
    <w:rsid w:val="30D119F6"/>
    <w:rsid w:val="30D4D280"/>
    <w:rsid w:val="30E10DE8"/>
    <w:rsid w:val="30EEAFA2"/>
    <w:rsid w:val="30EECF70"/>
    <w:rsid w:val="30FD6269"/>
    <w:rsid w:val="30FE31B8"/>
    <w:rsid w:val="310123B3"/>
    <w:rsid w:val="310C12BD"/>
    <w:rsid w:val="3121ADC4"/>
    <w:rsid w:val="312A428A"/>
    <w:rsid w:val="312AEFBA"/>
    <w:rsid w:val="313A0D32"/>
    <w:rsid w:val="3142C681"/>
    <w:rsid w:val="3148249A"/>
    <w:rsid w:val="314EEFB2"/>
    <w:rsid w:val="314FAB2A"/>
    <w:rsid w:val="3152E39A"/>
    <w:rsid w:val="3163D905"/>
    <w:rsid w:val="31641D05"/>
    <w:rsid w:val="316A6EDD"/>
    <w:rsid w:val="316D9BDE"/>
    <w:rsid w:val="318DC6D1"/>
    <w:rsid w:val="318F21D3"/>
    <w:rsid w:val="319B8901"/>
    <w:rsid w:val="31A30C20"/>
    <w:rsid w:val="31A8E23A"/>
    <w:rsid w:val="31B1AA39"/>
    <w:rsid w:val="31B72677"/>
    <w:rsid w:val="31C9CE56"/>
    <w:rsid w:val="31D07F20"/>
    <w:rsid w:val="31F21C08"/>
    <w:rsid w:val="32063D79"/>
    <w:rsid w:val="3228DDEB"/>
    <w:rsid w:val="32618A8D"/>
    <w:rsid w:val="326BD2CD"/>
    <w:rsid w:val="327250B0"/>
    <w:rsid w:val="3275A124"/>
    <w:rsid w:val="3282FEC6"/>
    <w:rsid w:val="328850FE"/>
    <w:rsid w:val="329DB2E8"/>
    <w:rsid w:val="329F4616"/>
    <w:rsid w:val="32A24A0C"/>
    <w:rsid w:val="32B0B16B"/>
    <w:rsid w:val="32C714AC"/>
    <w:rsid w:val="32C73D08"/>
    <w:rsid w:val="32D1AD25"/>
    <w:rsid w:val="32F20B08"/>
    <w:rsid w:val="330231D2"/>
    <w:rsid w:val="331C985A"/>
    <w:rsid w:val="332493B3"/>
    <w:rsid w:val="3325F8F2"/>
    <w:rsid w:val="332B91B0"/>
    <w:rsid w:val="332F5A8D"/>
    <w:rsid w:val="33483AC2"/>
    <w:rsid w:val="3367E651"/>
    <w:rsid w:val="338651EF"/>
    <w:rsid w:val="33914AF3"/>
    <w:rsid w:val="339C4F66"/>
    <w:rsid w:val="33A48B10"/>
    <w:rsid w:val="33A9491B"/>
    <w:rsid w:val="33BD243D"/>
    <w:rsid w:val="33BDCE8B"/>
    <w:rsid w:val="33BF776E"/>
    <w:rsid w:val="33DCA59D"/>
    <w:rsid w:val="33E9D400"/>
    <w:rsid w:val="33EFEDF4"/>
    <w:rsid w:val="340C5BA1"/>
    <w:rsid w:val="340E550A"/>
    <w:rsid w:val="3410F7CD"/>
    <w:rsid w:val="341CA3EB"/>
    <w:rsid w:val="341D2D42"/>
    <w:rsid w:val="341E66AC"/>
    <w:rsid w:val="342D9155"/>
    <w:rsid w:val="343D91DA"/>
    <w:rsid w:val="343FA419"/>
    <w:rsid w:val="3440DC34"/>
    <w:rsid w:val="344EABD9"/>
    <w:rsid w:val="345A6632"/>
    <w:rsid w:val="345EF4AE"/>
    <w:rsid w:val="347A3E12"/>
    <w:rsid w:val="348DF023"/>
    <w:rsid w:val="34A01D29"/>
    <w:rsid w:val="34A5B61E"/>
    <w:rsid w:val="34AB58C8"/>
    <w:rsid w:val="34AB9501"/>
    <w:rsid w:val="34ADA1EF"/>
    <w:rsid w:val="34B2E926"/>
    <w:rsid w:val="34BD228B"/>
    <w:rsid w:val="34C04539"/>
    <w:rsid w:val="34C06D42"/>
    <w:rsid w:val="34C81D42"/>
    <w:rsid w:val="34CA87B0"/>
    <w:rsid w:val="34E50C72"/>
    <w:rsid w:val="34E74C91"/>
    <w:rsid w:val="350D6A57"/>
    <w:rsid w:val="35171FD4"/>
    <w:rsid w:val="352E8397"/>
    <w:rsid w:val="3533E0B1"/>
    <w:rsid w:val="353C86A8"/>
    <w:rsid w:val="3541A853"/>
    <w:rsid w:val="35523632"/>
    <w:rsid w:val="35535F18"/>
    <w:rsid w:val="355846E4"/>
    <w:rsid w:val="355C2192"/>
    <w:rsid w:val="35624EA6"/>
    <w:rsid w:val="3577CD6F"/>
    <w:rsid w:val="35806B34"/>
    <w:rsid w:val="35A3ECE2"/>
    <w:rsid w:val="35A85683"/>
    <w:rsid w:val="35B8212A"/>
    <w:rsid w:val="35C69A41"/>
    <w:rsid w:val="35C7E691"/>
    <w:rsid w:val="35DA2783"/>
    <w:rsid w:val="35E22431"/>
    <w:rsid w:val="35E85EC4"/>
    <w:rsid w:val="35F7A5F9"/>
    <w:rsid w:val="35F9FA04"/>
    <w:rsid w:val="360C1A1D"/>
    <w:rsid w:val="360C8C18"/>
    <w:rsid w:val="36104B30"/>
    <w:rsid w:val="36285451"/>
    <w:rsid w:val="3638373A"/>
    <w:rsid w:val="3647C47D"/>
    <w:rsid w:val="36546BD9"/>
    <w:rsid w:val="365E10D0"/>
    <w:rsid w:val="366C3753"/>
    <w:rsid w:val="367C53C3"/>
    <w:rsid w:val="368F282C"/>
    <w:rsid w:val="3694BEB8"/>
    <w:rsid w:val="3696AC8C"/>
    <w:rsid w:val="369ADC26"/>
    <w:rsid w:val="36A2A3FB"/>
    <w:rsid w:val="36A60B83"/>
    <w:rsid w:val="36A9B68D"/>
    <w:rsid w:val="36BB2364"/>
    <w:rsid w:val="36C743BB"/>
    <w:rsid w:val="36C912B8"/>
    <w:rsid w:val="36C95A3C"/>
    <w:rsid w:val="36E38FC4"/>
    <w:rsid w:val="36F3388A"/>
    <w:rsid w:val="36F643ED"/>
    <w:rsid w:val="36FA1F0E"/>
    <w:rsid w:val="371E0056"/>
    <w:rsid w:val="3735ECCD"/>
    <w:rsid w:val="37364362"/>
    <w:rsid w:val="373D6BB5"/>
    <w:rsid w:val="3747F5FE"/>
    <w:rsid w:val="375A12FE"/>
    <w:rsid w:val="3783D0A0"/>
    <w:rsid w:val="37895E26"/>
    <w:rsid w:val="37907705"/>
    <w:rsid w:val="37A244DA"/>
    <w:rsid w:val="37BA9C40"/>
    <w:rsid w:val="37BA9D20"/>
    <w:rsid w:val="37C0A511"/>
    <w:rsid w:val="37C8E1C8"/>
    <w:rsid w:val="37D7A5B5"/>
    <w:rsid w:val="37E31F4F"/>
    <w:rsid w:val="37E8458B"/>
    <w:rsid w:val="37EB35C2"/>
    <w:rsid w:val="37FB6F46"/>
    <w:rsid w:val="3833CEA0"/>
    <w:rsid w:val="38447F11"/>
    <w:rsid w:val="3848DC1F"/>
    <w:rsid w:val="384BAF6A"/>
    <w:rsid w:val="386EE115"/>
    <w:rsid w:val="38844B3F"/>
    <w:rsid w:val="3888FB14"/>
    <w:rsid w:val="38AEE58B"/>
    <w:rsid w:val="38B08CEC"/>
    <w:rsid w:val="38B17DD8"/>
    <w:rsid w:val="38C4B2B3"/>
    <w:rsid w:val="38CFBBF2"/>
    <w:rsid w:val="38D1E0AD"/>
    <w:rsid w:val="38D3F26B"/>
    <w:rsid w:val="38D829E7"/>
    <w:rsid w:val="38E6A383"/>
    <w:rsid w:val="38E6E4E4"/>
    <w:rsid w:val="38E9CF54"/>
    <w:rsid w:val="38EC1437"/>
    <w:rsid w:val="38F9123D"/>
    <w:rsid w:val="38FD2C3F"/>
    <w:rsid w:val="39024998"/>
    <w:rsid w:val="390784B4"/>
    <w:rsid w:val="3915AD57"/>
    <w:rsid w:val="392C2005"/>
    <w:rsid w:val="392F60CD"/>
    <w:rsid w:val="393B5CAD"/>
    <w:rsid w:val="394F1CED"/>
    <w:rsid w:val="395CCA02"/>
    <w:rsid w:val="39665128"/>
    <w:rsid w:val="396681FA"/>
    <w:rsid w:val="396AF247"/>
    <w:rsid w:val="396B7D28"/>
    <w:rsid w:val="39707EA5"/>
    <w:rsid w:val="39733A8A"/>
    <w:rsid w:val="3984F7CD"/>
    <w:rsid w:val="398BA1CE"/>
    <w:rsid w:val="398BE36F"/>
    <w:rsid w:val="39C56A2F"/>
    <w:rsid w:val="39E633E7"/>
    <w:rsid w:val="39EF45D0"/>
    <w:rsid w:val="3A0DE121"/>
    <w:rsid w:val="3A2808EF"/>
    <w:rsid w:val="3A28CB13"/>
    <w:rsid w:val="3A3C97CF"/>
    <w:rsid w:val="3A4ACAE5"/>
    <w:rsid w:val="3A5170AE"/>
    <w:rsid w:val="3A51B7CD"/>
    <w:rsid w:val="3A57E272"/>
    <w:rsid w:val="3A58EB3D"/>
    <w:rsid w:val="3A5D15CD"/>
    <w:rsid w:val="3A5FA9FD"/>
    <w:rsid w:val="3A785B75"/>
    <w:rsid w:val="3A8FE2D4"/>
    <w:rsid w:val="3AC4D42B"/>
    <w:rsid w:val="3AC80303"/>
    <w:rsid w:val="3ACB61F6"/>
    <w:rsid w:val="3AD2A335"/>
    <w:rsid w:val="3AE40297"/>
    <w:rsid w:val="3AEC1D05"/>
    <w:rsid w:val="3AEE33A6"/>
    <w:rsid w:val="3AF69FEC"/>
    <w:rsid w:val="3AFA6129"/>
    <w:rsid w:val="3B0F25C0"/>
    <w:rsid w:val="3B1D17BE"/>
    <w:rsid w:val="3B1E9EBE"/>
    <w:rsid w:val="3B46FC08"/>
    <w:rsid w:val="3B4AB5F8"/>
    <w:rsid w:val="3B4F1A1D"/>
    <w:rsid w:val="3B653499"/>
    <w:rsid w:val="3B76F160"/>
    <w:rsid w:val="3B7E1BB3"/>
    <w:rsid w:val="3BA490E1"/>
    <w:rsid w:val="3BA824B1"/>
    <w:rsid w:val="3BB5DB15"/>
    <w:rsid w:val="3BD7A203"/>
    <w:rsid w:val="3BF22E9E"/>
    <w:rsid w:val="3BFE5DDF"/>
    <w:rsid w:val="3C01CA1B"/>
    <w:rsid w:val="3C0BADF0"/>
    <w:rsid w:val="3C0C7125"/>
    <w:rsid w:val="3C14D7C6"/>
    <w:rsid w:val="3C1A3C06"/>
    <w:rsid w:val="3C1FF8ED"/>
    <w:rsid w:val="3C244092"/>
    <w:rsid w:val="3C2445C3"/>
    <w:rsid w:val="3C3420EA"/>
    <w:rsid w:val="3C384E61"/>
    <w:rsid w:val="3C4030F0"/>
    <w:rsid w:val="3C51DAD1"/>
    <w:rsid w:val="3C52FFA8"/>
    <w:rsid w:val="3C5442CC"/>
    <w:rsid w:val="3C5487D1"/>
    <w:rsid w:val="3C59D019"/>
    <w:rsid w:val="3C618ED0"/>
    <w:rsid w:val="3C6300DB"/>
    <w:rsid w:val="3C828DFA"/>
    <w:rsid w:val="3C99BB54"/>
    <w:rsid w:val="3C9CB8FE"/>
    <w:rsid w:val="3CA2CEE1"/>
    <w:rsid w:val="3CA480B0"/>
    <w:rsid w:val="3CAD633A"/>
    <w:rsid w:val="3CAF7695"/>
    <w:rsid w:val="3CC801AE"/>
    <w:rsid w:val="3CDF610E"/>
    <w:rsid w:val="3D021652"/>
    <w:rsid w:val="3D110764"/>
    <w:rsid w:val="3D4C30CE"/>
    <w:rsid w:val="3D508EC8"/>
    <w:rsid w:val="3D514555"/>
    <w:rsid w:val="3D52A344"/>
    <w:rsid w:val="3D5977C2"/>
    <w:rsid w:val="3D5A5BF3"/>
    <w:rsid w:val="3D651EB9"/>
    <w:rsid w:val="3D66E151"/>
    <w:rsid w:val="3D6E4E41"/>
    <w:rsid w:val="3D887242"/>
    <w:rsid w:val="3D91160F"/>
    <w:rsid w:val="3D9262C1"/>
    <w:rsid w:val="3DB7F290"/>
    <w:rsid w:val="3DD3CC41"/>
    <w:rsid w:val="3DE5320E"/>
    <w:rsid w:val="3DE695D6"/>
    <w:rsid w:val="3DFB772D"/>
    <w:rsid w:val="3DFCEF07"/>
    <w:rsid w:val="3E1AFA6C"/>
    <w:rsid w:val="3E290C2C"/>
    <w:rsid w:val="3E2C05C2"/>
    <w:rsid w:val="3E31A6E0"/>
    <w:rsid w:val="3E405B63"/>
    <w:rsid w:val="3E51E6BC"/>
    <w:rsid w:val="3E5B21F4"/>
    <w:rsid w:val="3E61BB2B"/>
    <w:rsid w:val="3E6B0E9A"/>
    <w:rsid w:val="3E8680D1"/>
    <w:rsid w:val="3E9C7E8E"/>
    <w:rsid w:val="3EA05D24"/>
    <w:rsid w:val="3EA24D89"/>
    <w:rsid w:val="3EB80EA3"/>
    <w:rsid w:val="3EBA2B13"/>
    <w:rsid w:val="3EBB4243"/>
    <w:rsid w:val="3ED32D57"/>
    <w:rsid w:val="3EE0EF15"/>
    <w:rsid w:val="3EE44D6A"/>
    <w:rsid w:val="3EF71300"/>
    <w:rsid w:val="3EF9E258"/>
    <w:rsid w:val="3F0DCC4B"/>
    <w:rsid w:val="3F1838A3"/>
    <w:rsid w:val="3F1ECC3B"/>
    <w:rsid w:val="3F1F4093"/>
    <w:rsid w:val="3F22E2D9"/>
    <w:rsid w:val="3F2350E0"/>
    <w:rsid w:val="3F255D91"/>
    <w:rsid w:val="3F28ED72"/>
    <w:rsid w:val="3F4601BD"/>
    <w:rsid w:val="3F5B793A"/>
    <w:rsid w:val="3F60E229"/>
    <w:rsid w:val="3F65D11C"/>
    <w:rsid w:val="3F7B261A"/>
    <w:rsid w:val="3F7B9A26"/>
    <w:rsid w:val="3F90FAB4"/>
    <w:rsid w:val="3F9CC94F"/>
    <w:rsid w:val="3FA47E31"/>
    <w:rsid w:val="3FA86F16"/>
    <w:rsid w:val="3FAECFA5"/>
    <w:rsid w:val="3FBAA1EC"/>
    <w:rsid w:val="3FDAAAEB"/>
    <w:rsid w:val="3FDDEC99"/>
    <w:rsid w:val="3FFEB46E"/>
    <w:rsid w:val="4011216E"/>
    <w:rsid w:val="4011F8B3"/>
    <w:rsid w:val="403EA3E5"/>
    <w:rsid w:val="404E01C6"/>
    <w:rsid w:val="4069CB53"/>
    <w:rsid w:val="40700D2D"/>
    <w:rsid w:val="407F8454"/>
    <w:rsid w:val="40A4FEE2"/>
    <w:rsid w:val="40A6FDFC"/>
    <w:rsid w:val="40C0C967"/>
    <w:rsid w:val="40CD7FD2"/>
    <w:rsid w:val="40E5BEC7"/>
    <w:rsid w:val="40EC9896"/>
    <w:rsid w:val="40ED5A3A"/>
    <w:rsid w:val="40EFB0FA"/>
    <w:rsid w:val="4100FA7C"/>
    <w:rsid w:val="41166662"/>
    <w:rsid w:val="411EDCBD"/>
    <w:rsid w:val="41226A61"/>
    <w:rsid w:val="412B5638"/>
    <w:rsid w:val="4131A667"/>
    <w:rsid w:val="4137B285"/>
    <w:rsid w:val="4137DF79"/>
    <w:rsid w:val="413C8B3A"/>
    <w:rsid w:val="414F21BF"/>
    <w:rsid w:val="41587D9D"/>
    <w:rsid w:val="4158A372"/>
    <w:rsid w:val="4165318E"/>
    <w:rsid w:val="416F45C3"/>
    <w:rsid w:val="41903A01"/>
    <w:rsid w:val="41950D8C"/>
    <w:rsid w:val="4196774C"/>
    <w:rsid w:val="4197EC95"/>
    <w:rsid w:val="419C8241"/>
    <w:rsid w:val="41BC1697"/>
    <w:rsid w:val="41BDDBC1"/>
    <w:rsid w:val="41C3DBA9"/>
    <w:rsid w:val="41CB1432"/>
    <w:rsid w:val="41F4A6DB"/>
    <w:rsid w:val="4206A6CD"/>
    <w:rsid w:val="420C93C8"/>
    <w:rsid w:val="4228255A"/>
    <w:rsid w:val="422C8063"/>
    <w:rsid w:val="422F6D08"/>
    <w:rsid w:val="4247B940"/>
    <w:rsid w:val="42708E18"/>
    <w:rsid w:val="42735EE1"/>
    <w:rsid w:val="428AA2FF"/>
    <w:rsid w:val="42972001"/>
    <w:rsid w:val="42AA36B5"/>
    <w:rsid w:val="42B3750A"/>
    <w:rsid w:val="42BB8A82"/>
    <w:rsid w:val="42C4BE61"/>
    <w:rsid w:val="42C5F8FC"/>
    <w:rsid w:val="42D7A031"/>
    <w:rsid w:val="42FD254F"/>
    <w:rsid w:val="430747FF"/>
    <w:rsid w:val="430A579A"/>
    <w:rsid w:val="4312E16C"/>
    <w:rsid w:val="431604C0"/>
    <w:rsid w:val="432FFD5C"/>
    <w:rsid w:val="43507065"/>
    <w:rsid w:val="4352E605"/>
    <w:rsid w:val="43578706"/>
    <w:rsid w:val="43692EF1"/>
    <w:rsid w:val="4371918C"/>
    <w:rsid w:val="4380A334"/>
    <w:rsid w:val="438282FD"/>
    <w:rsid w:val="4397C8B6"/>
    <w:rsid w:val="43A71CB0"/>
    <w:rsid w:val="43C11060"/>
    <w:rsid w:val="43C7623E"/>
    <w:rsid w:val="43D996F1"/>
    <w:rsid w:val="43E0666E"/>
    <w:rsid w:val="43E43C87"/>
    <w:rsid w:val="43EB78B6"/>
    <w:rsid w:val="43ECB154"/>
    <w:rsid w:val="43F33424"/>
    <w:rsid w:val="4400B3F8"/>
    <w:rsid w:val="4401780F"/>
    <w:rsid w:val="440E0B2A"/>
    <w:rsid w:val="441165C2"/>
    <w:rsid w:val="442E020C"/>
    <w:rsid w:val="44390F29"/>
    <w:rsid w:val="4441528B"/>
    <w:rsid w:val="444D6241"/>
    <w:rsid w:val="4458260D"/>
    <w:rsid w:val="4471B352"/>
    <w:rsid w:val="44762E78"/>
    <w:rsid w:val="447735E2"/>
    <w:rsid w:val="44791D02"/>
    <w:rsid w:val="447F3EA9"/>
    <w:rsid w:val="4487CF4E"/>
    <w:rsid w:val="448A31B2"/>
    <w:rsid w:val="44957877"/>
    <w:rsid w:val="44958788"/>
    <w:rsid w:val="449D5614"/>
    <w:rsid w:val="44AC8713"/>
    <w:rsid w:val="44C2ED95"/>
    <w:rsid w:val="44D6D0EB"/>
    <w:rsid w:val="44DE8BEE"/>
    <w:rsid w:val="44E1FF35"/>
    <w:rsid w:val="44F37DD5"/>
    <w:rsid w:val="44F76B23"/>
    <w:rsid w:val="44F8B633"/>
    <w:rsid w:val="45058E95"/>
    <w:rsid w:val="450614FE"/>
    <w:rsid w:val="453D76AC"/>
    <w:rsid w:val="4543AAE6"/>
    <w:rsid w:val="45777782"/>
    <w:rsid w:val="457DAAE4"/>
    <w:rsid w:val="458D4612"/>
    <w:rsid w:val="459AEF3C"/>
    <w:rsid w:val="459BF542"/>
    <w:rsid w:val="45A09B10"/>
    <w:rsid w:val="45AB3F95"/>
    <w:rsid w:val="45BCA917"/>
    <w:rsid w:val="45C0126D"/>
    <w:rsid w:val="45D90E15"/>
    <w:rsid w:val="45E4BA5C"/>
    <w:rsid w:val="45EC8D81"/>
    <w:rsid w:val="45F907FD"/>
    <w:rsid w:val="460B8415"/>
    <w:rsid w:val="461C053C"/>
    <w:rsid w:val="462E3216"/>
    <w:rsid w:val="463169C9"/>
    <w:rsid w:val="465D43F5"/>
    <w:rsid w:val="467C3232"/>
    <w:rsid w:val="468914F9"/>
    <w:rsid w:val="469931A2"/>
    <w:rsid w:val="46A6D86A"/>
    <w:rsid w:val="46B1ECF7"/>
    <w:rsid w:val="46B30216"/>
    <w:rsid w:val="46BBB561"/>
    <w:rsid w:val="46BDFB1E"/>
    <w:rsid w:val="46C968AE"/>
    <w:rsid w:val="46CE5D9D"/>
    <w:rsid w:val="46D929C6"/>
    <w:rsid w:val="46DABB78"/>
    <w:rsid w:val="46DE678F"/>
    <w:rsid w:val="46EAF6B4"/>
    <w:rsid w:val="46EC2757"/>
    <w:rsid w:val="47149E98"/>
    <w:rsid w:val="4722E3AB"/>
    <w:rsid w:val="47322B11"/>
    <w:rsid w:val="473E16F0"/>
    <w:rsid w:val="473F03E7"/>
    <w:rsid w:val="47402917"/>
    <w:rsid w:val="4751F488"/>
    <w:rsid w:val="4764EFEA"/>
    <w:rsid w:val="4765FD10"/>
    <w:rsid w:val="476BF82B"/>
    <w:rsid w:val="477B3760"/>
    <w:rsid w:val="47800F2C"/>
    <w:rsid w:val="47889711"/>
    <w:rsid w:val="479B407C"/>
    <w:rsid w:val="47A0AEFC"/>
    <w:rsid w:val="47A8C10B"/>
    <w:rsid w:val="47ACBEC3"/>
    <w:rsid w:val="47B45112"/>
    <w:rsid w:val="47B4F2B5"/>
    <w:rsid w:val="47B58085"/>
    <w:rsid w:val="47B71ED7"/>
    <w:rsid w:val="47C1294A"/>
    <w:rsid w:val="47C864A5"/>
    <w:rsid w:val="47D9ED39"/>
    <w:rsid w:val="47E12340"/>
    <w:rsid w:val="47F1D72D"/>
    <w:rsid w:val="4804615B"/>
    <w:rsid w:val="480552C3"/>
    <w:rsid w:val="481E722B"/>
    <w:rsid w:val="481E7E06"/>
    <w:rsid w:val="4829E17B"/>
    <w:rsid w:val="482D411A"/>
    <w:rsid w:val="4843356C"/>
    <w:rsid w:val="48528C6E"/>
    <w:rsid w:val="4861E62B"/>
    <w:rsid w:val="4864F4B1"/>
    <w:rsid w:val="4868CD73"/>
    <w:rsid w:val="486F32E5"/>
    <w:rsid w:val="48753857"/>
    <w:rsid w:val="489A52BD"/>
    <w:rsid w:val="48A23895"/>
    <w:rsid w:val="48ACED3D"/>
    <w:rsid w:val="48AD37CA"/>
    <w:rsid w:val="48AF55FB"/>
    <w:rsid w:val="48B26B46"/>
    <w:rsid w:val="48BB5FA0"/>
    <w:rsid w:val="48BCA7F0"/>
    <w:rsid w:val="48CCB5DA"/>
    <w:rsid w:val="48D3DCE7"/>
    <w:rsid w:val="48D76F91"/>
    <w:rsid w:val="48ED8759"/>
    <w:rsid w:val="48FFD56A"/>
    <w:rsid w:val="4901ED74"/>
    <w:rsid w:val="49197F50"/>
    <w:rsid w:val="4923CC48"/>
    <w:rsid w:val="49382E8C"/>
    <w:rsid w:val="4939B367"/>
    <w:rsid w:val="494A3D60"/>
    <w:rsid w:val="4952A49C"/>
    <w:rsid w:val="497367DF"/>
    <w:rsid w:val="4977AD5A"/>
    <w:rsid w:val="49859FF7"/>
    <w:rsid w:val="4995BB02"/>
    <w:rsid w:val="499AF41B"/>
    <w:rsid w:val="499BB0D7"/>
    <w:rsid w:val="49A19598"/>
    <w:rsid w:val="49A22CA0"/>
    <w:rsid w:val="49A3DCD9"/>
    <w:rsid w:val="49BB4E80"/>
    <w:rsid w:val="49D17A09"/>
    <w:rsid w:val="49E0E3DA"/>
    <w:rsid w:val="49E20495"/>
    <w:rsid w:val="49E3D159"/>
    <w:rsid w:val="49F72228"/>
    <w:rsid w:val="4A0C9366"/>
    <w:rsid w:val="4A10CCEB"/>
    <w:rsid w:val="4A18181A"/>
    <w:rsid w:val="4A23B50A"/>
    <w:rsid w:val="4A2451ED"/>
    <w:rsid w:val="4A352DBA"/>
    <w:rsid w:val="4A404177"/>
    <w:rsid w:val="4A40CC4F"/>
    <w:rsid w:val="4A417DCB"/>
    <w:rsid w:val="4A483F01"/>
    <w:rsid w:val="4A4B2376"/>
    <w:rsid w:val="4A6C71A3"/>
    <w:rsid w:val="4A79502C"/>
    <w:rsid w:val="4A7ADB40"/>
    <w:rsid w:val="4AB162DE"/>
    <w:rsid w:val="4AB55D1A"/>
    <w:rsid w:val="4AD138F3"/>
    <w:rsid w:val="4ADD9686"/>
    <w:rsid w:val="4AE2F7FC"/>
    <w:rsid w:val="4AE9AC70"/>
    <w:rsid w:val="4AFA4043"/>
    <w:rsid w:val="4AFC3095"/>
    <w:rsid w:val="4B065594"/>
    <w:rsid w:val="4B0CE249"/>
    <w:rsid w:val="4B0F362F"/>
    <w:rsid w:val="4B183C46"/>
    <w:rsid w:val="4B225992"/>
    <w:rsid w:val="4B2B58A3"/>
    <w:rsid w:val="4B3DECDA"/>
    <w:rsid w:val="4B400308"/>
    <w:rsid w:val="4B4F1F64"/>
    <w:rsid w:val="4B55B61E"/>
    <w:rsid w:val="4B5D3AD3"/>
    <w:rsid w:val="4B694F32"/>
    <w:rsid w:val="4B879704"/>
    <w:rsid w:val="4B8CB36E"/>
    <w:rsid w:val="4BA91743"/>
    <w:rsid w:val="4BB51D23"/>
    <w:rsid w:val="4BC8677A"/>
    <w:rsid w:val="4BD90E4C"/>
    <w:rsid w:val="4BDB4180"/>
    <w:rsid w:val="4BDBF161"/>
    <w:rsid w:val="4BE90FC3"/>
    <w:rsid w:val="4BF7F980"/>
    <w:rsid w:val="4C1ADB18"/>
    <w:rsid w:val="4C2C8540"/>
    <w:rsid w:val="4C5560C9"/>
    <w:rsid w:val="4C621D7D"/>
    <w:rsid w:val="4C63EE8F"/>
    <w:rsid w:val="4C8097F3"/>
    <w:rsid w:val="4C898B0C"/>
    <w:rsid w:val="4C9A9F9F"/>
    <w:rsid w:val="4C9DE560"/>
    <w:rsid w:val="4CA6EE42"/>
    <w:rsid w:val="4CA7D3BE"/>
    <w:rsid w:val="4CAB479E"/>
    <w:rsid w:val="4CAD7CCD"/>
    <w:rsid w:val="4CB137A5"/>
    <w:rsid w:val="4CCC0EED"/>
    <w:rsid w:val="4CE4CFDB"/>
    <w:rsid w:val="4CE7DA9C"/>
    <w:rsid w:val="4CE8679A"/>
    <w:rsid w:val="4CE9E24D"/>
    <w:rsid w:val="4CF0D095"/>
    <w:rsid w:val="4CF44F76"/>
    <w:rsid w:val="4CF8256B"/>
    <w:rsid w:val="4D025683"/>
    <w:rsid w:val="4D04892D"/>
    <w:rsid w:val="4D2DA1E9"/>
    <w:rsid w:val="4D58F3EA"/>
    <w:rsid w:val="4D6997FA"/>
    <w:rsid w:val="4D7FC61C"/>
    <w:rsid w:val="4D86C066"/>
    <w:rsid w:val="4DA4025A"/>
    <w:rsid w:val="4DB32EEE"/>
    <w:rsid w:val="4DC3610E"/>
    <w:rsid w:val="4DCB388F"/>
    <w:rsid w:val="4DD3AA25"/>
    <w:rsid w:val="4E09A96E"/>
    <w:rsid w:val="4E0C07A1"/>
    <w:rsid w:val="4E1BC244"/>
    <w:rsid w:val="4E1D1EAE"/>
    <w:rsid w:val="4E22978F"/>
    <w:rsid w:val="4E2D4002"/>
    <w:rsid w:val="4E35CF29"/>
    <w:rsid w:val="4E3A3ED3"/>
    <w:rsid w:val="4E404C44"/>
    <w:rsid w:val="4E43C868"/>
    <w:rsid w:val="4E555330"/>
    <w:rsid w:val="4E5C75F8"/>
    <w:rsid w:val="4E61B7A0"/>
    <w:rsid w:val="4E6D2C2D"/>
    <w:rsid w:val="4E701841"/>
    <w:rsid w:val="4E767196"/>
    <w:rsid w:val="4E77377A"/>
    <w:rsid w:val="4E906C19"/>
    <w:rsid w:val="4E99A1DC"/>
    <w:rsid w:val="4EA534E0"/>
    <w:rsid w:val="4EA5AF2C"/>
    <w:rsid w:val="4EAD2472"/>
    <w:rsid w:val="4EB38A9E"/>
    <w:rsid w:val="4EB53A1F"/>
    <w:rsid w:val="4EB72632"/>
    <w:rsid w:val="4EC6395D"/>
    <w:rsid w:val="4ED5DCDF"/>
    <w:rsid w:val="4EE712B7"/>
    <w:rsid w:val="4F05298D"/>
    <w:rsid w:val="4F124A14"/>
    <w:rsid w:val="4F187E90"/>
    <w:rsid w:val="4F18E992"/>
    <w:rsid w:val="4F221BD7"/>
    <w:rsid w:val="4F224236"/>
    <w:rsid w:val="4F27092F"/>
    <w:rsid w:val="4F2BD0F3"/>
    <w:rsid w:val="4F4E6E80"/>
    <w:rsid w:val="4F805E3C"/>
    <w:rsid w:val="4F81B21F"/>
    <w:rsid w:val="4F89FABC"/>
    <w:rsid w:val="4F9F4FD3"/>
    <w:rsid w:val="4FC67BEF"/>
    <w:rsid w:val="4FCC09B3"/>
    <w:rsid w:val="4FD5855D"/>
    <w:rsid w:val="4FDBC0F3"/>
    <w:rsid w:val="4FDF4229"/>
    <w:rsid w:val="4FF5B2D8"/>
    <w:rsid w:val="4FF920E2"/>
    <w:rsid w:val="5001F742"/>
    <w:rsid w:val="500D7AAA"/>
    <w:rsid w:val="50300021"/>
    <w:rsid w:val="50359C8E"/>
    <w:rsid w:val="503DB8CA"/>
    <w:rsid w:val="5049B493"/>
    <w:rsid w:val="50507616"/>
    <w:rsid w:val="5055E3B0"/>
    <w:rsid w:val="5055E487"/>
    <w:rsid w:val="50575724"/>
    <w:rsid w:val="5062F195"/>
    <w:rsid w:val="5068633B"/>
    <w:rsid w:val="507EF79B"/>
    <w:rsid w:val="507EF7FA"/>
    <w:rsid w:val="50956CCD"/>
    <w:rsid w:val="5097A277"/>
    <w:rsid w:val="5098E786"/>
    <w:rsid w:val="50998AED"/>
    <w:rsid w:val="50AADD7A"/>
    <w:rsid w:val="50B8DF7B"/>
    <w:rsid w:val="50B9E0D3"/>
    <w:rsid w:val="50BD4A43"/>
    <w:rsid w:val="50D2CF33"/>
    <w:rsid w:val="50D52EB6"/>
    <w:rsid w:val="50DCE213"/>
    <w:rsid w:val="50E1F140"/>
    <w:rsid w:val="50E30810"/>
    <w:rsid w:val="50E42D1F"/>
    <w:rsid w:val="50E670E7"/>
    <w:rsid w:val="50F5714E"/>
    <w:rsid w:val="5108675A"/>
    <w:rsid w:val="510AC338"/>
    <w:rsid w:val="5114C316"/>
    <w:rsid w:val="51231477"/>
    <w:rsid w:val="512C4556"/>
    <w:rsid w:val="5130D0A6"/>
    <w:rsid w:val="514AAC6B"/>
    <w:rsid w:val="514B75D3"/>
    <w:rsid w:val="51533537"/>
    <w:rsid w:val="5163188E"/>
    <w:rsid w:val="5166E738"/>
    <w:rsid w:val="516D22EA"/>
    <w:rsid w:val="51742547"/>
    <w:rsid w:val="517991A0"/>
    <w:rsid w:val="517DA49A"/>
    <w:rsid w:val="51820974"/>
    <w:rsid w:val="51868E22"/>
    <w:rsid w:val="51887475"/>
    <w:rsid w:val="5188F30A"/>
    <w:rsid w:val="5190B4B5"/>
    <w:rsid w:val="519B803F"/>
    <w:rsid w:val="51A70B87"/>
    <w:rsid w:val="51AF1096"/>
    <w:rsid w:val="51B9C8D7"/>
    <w:rsid w:val="51C8E8A3"/>
    <w:rsid w:val="51CF79C9"/>
    <w:rsid w:val="51D18F02"/>
    <w:rsid w:val="51DCC72A"/>
    <w:rsid w:val="51DD228E"/>
    <w:rsid w:val="51DFB290"/>
    <w:rsid w:val="51E339C0"/>
    <w:rsid w:val="51F58791"/>
    <w:rsid w:val="51F7F5C2"/>
    <w:rsid w:val="52111B7C"/>
    <w:rsid w:val="52132E81"/>
    <w:rsid w:val="5224D0F1"/>
    <w:rsid w:val="52330203"/>
    <w:rsid w:val="524C050A"/>
    <w:rsid w:val="524F40F1"/>
    <w:rsid w:val="52504A74"/>
    <w:rsid w:val="526B1A78"/>
    <w:rsid w:val="5283F6A0"/>
    <w:rsid w:val="5299C788"/>
    <w:rsid w:val="529A46E7"/>
    <w:rsid w:val="52A4569C"/>
    <w:rsid w:val="52AC2403"/>
    <w:rsid w:val="52ADA370"/>
    <w:rsid w:val="52B85BB5"/>
    <w:rsid w:val="52C86C7A"/>
    <w:rsid w:val="52CCB142"/>
    <w:rsid w:val="52D5CCF6"/>
    <w:rsid w:val="52D82508"/>
    <w:rsid w:val="52DA0ECE"/>
    <w:rsid w:val="52DDF2E1"/>
    <w:rsid w:val="52DE4824"/>
    <w:rsid w:val="52EAFDB0"/>
    <w:rsid w:val="52EE7B51"/>
    <w:rsid w:val="52FA5A6E"/>
    <w:rsid w:val="52FCB755"/>
    <w:rsid w:val="531C6E71"/>
    <w:rsid w:val="531CBF5A"/>
    <w:rsid w:val="5329BFB4"/>
    <w:rsid w:val="5329D4AC"/>
    <w:rsid w:val="534116A8"/>
    <w:rsid w:val="534E1958"/>
    <w:rsid w:val="535D12F8"/>
    <w:rsid w:val="53715266"/>
    <w:rsid w:val="537BBF5B"/>
    <w:rsid w:val="53801191"/>
    <w:rsid w:val="5387EA71"/>
    <w:rsid w:val="539ECCCC"/>
    <w:rsid w:val="539F477E"/>
    <w:rsid w:val="53AEDAA0"/>
    <w:rsid w:val="53BFB30D"/>
    <w:rsid w:val="53C5C2A2"/>
    <w:rsid w:val="53CC52B3"/>
    <w:rsid w:val="53D4D603"/>
    <w:rsid w:val="53E974D5"/>
    <w:rsid w:val="540AC200"/>
    <w:rsid w:val="5414353D"/>
    <w:rsid w:val="541D2C52"/>
    <w:rsid w:val="5429A7E9"/>
    <w:rsid w:val="542B3C6B"/>
    <w:rsid w:val="545BB6DA"/>
    <w:rsid w:val="545C8E43"/>
    <w:rsid w:val="545E5F8C"/>
    <w:rsid w:val="54613DA6"/>
    <w:rsid w:val="5469B9BD"/>
    <w:rsid w:val="546C354C"/>
    <w:rsid w:val="54702998"/>
    <w:rsid w:val="547291A8"/>
    <w:rsid w:val="54765EA9"/>
    <w:rsid w:val="547E492A"/>
    <w:rsid w:val="54867CA6"/>
    <w:rsid w:val="54A3186C"/>
    <w:rsid w:val="54ABD164"/>
    <w:rsid w:val="54B6A46B"/>
    <w:rsid w:val="54B83CF8"/>
    <w:rsid w:val="54CAEFA1"/>
    <w:rsid w:val="54CD493B"/>
    <w:rsid w:val="54CE766A"/>
    <w:rsid w:val="5511697E"/>
    <w:rsid w:val="551EDF6F"/>
    <w:rsid w:val="55289AB5"/>
    <w:rsid w:val="553B4581"/>
    <w:rsid w:val="553D71B3"/>
    <w:rsid w:val="5544693A"/>
    <w:rsid w:val="554660BD"/>
    <w:rsid w:val="554755E1"/>
    <w:rsid w:val="55493819"/>
    <w:rsid w:val="554A8FA6"/>
    <w:rsid w:val="554C7427"/>
    <w:rsid w:val="555235FD"/>
    <w:rsid w:val="556218F3"/>
    <w:rsid w:val="556521D7"/>
    <w:rsid w:val="55664F7E"/>
    <w:rsid w:val="556F3144"/>
    <w:rsid w:val="5575B1B2"/>
    <w:rsid w:val="557B0413"/>
    <w:rsid w:val="5589956E"/>
    <w:rsid w:val="55952093"/>
    <w:rsid w:val="5597FA7C"/>
    <w:rsid w:val="559EC337"/>
    <w:rsid w:val="55A6EAD8"/>
    <w:rsid w:val="55B4AA82"/>
    <w:rsid w:val="55C00D27"/>
    <w:rsid w:val="55C25C65"/>
    <w:rsid w:val="55C68CD7"/>
    <w:rsid w:val="55DBCE8A"/>
    <w:rsid w:val="55DC741C"/>
    <w:rsid w:val="55DD6544"/>
    <w:rsid w:val="55F98533"/>
    <w:rsid w:val="560C4861"/>
    <w:rsid w:val="561DF622"/>
    <w:rsid w:val="5637AE4B"/>
    <w:rsid w:val="56507227"/>
    <w:rsid w:val="565A1680"/>
    <w:rsid w:val="565BF3C5"/>
    <w:rsid w:val="568614CB"/>
    <w:rsid w:val="56913E20"/>
    <w:rsid w:val="56D1F8B9"/>
    <w:rsid w:val="56DB17C1"/>
    <w:rsid w:val="56EE91C3"/>
    <w:rsid w:val="570520A2"/>
    <w:rsid w:val="570696BF"/>
    <w:rsid w:val="5708576E"/>
    <w:rsid w:val="570B050C"/>
    <w:rsid w:val="570C1159"/>
    <w:rsid w:val="571D5B26"/>
    <w:rsid w:val="5726DEEB"/>
    <w:rsid w:val="573702F1"/>
    <w:rsid w:val="5737FC5D"/>
    <w:rsid w:val="57466FE9"/>
    <w:rsid w:val="575742F2"/>
    <w:rsid w:val="576E1AAA"/>
    <w:rsid w:val="577ACBF8"/>
    <w:rsid w:val="577B3F75"/>
    <w:rsid w:val="57803A59"/>
    <w:rsid w:val="578072AC"/>
    <w:rsid w:val="57972B64"/>
    <w:rsid w:val="579ADF4D"/>
    <w:rsid w:val="57A62F7D"/>
    <w:rsid w:val="57B213AB"/>
    <w:rsid w:val="57C42182"/>
    <w:rsid w:val="57C5F3CE"/>
    <w:rsid w:val="57C61ADB"/>
    <w:rsid w:val="57DC13BB"/>
    <w:rsid w:val="57E080D9"/>
    <w:rsid w:val="57E2339F"/>
    <w:rsid w:val="57E3C851"/>
    <w:rsid w:val="57E447B4"/>
    <w:rsid w:val="57F07A4A"/>
    <w:rsid w:val="57F98532"/>
    <w:rsid w:val="580F2D38"/>
    <w:rsid w:val="5811EB52"/>
    <w:rsid w:val="5814BCE4"/>
    <w:rsid w:val="5817B04E"/>
    <w:rsid w:val="581B0B56"/>
    <w:rsid w:val="5821C1E1"/>
    <w:rsid w:val="5826D961"/>
    <w:rsid w:val="58372EAF"/>
    <w:rsid w:val="583C2BFC"/>
    <w:rsid w:val="583E74FC"/>
    <w:rsid w:val="58407AAB"/>
    <w:rsid w:val="584833B2"/>
    <w:rsid w:val="58483E61"/>
    <w:rsid w:val="58885912"/>
    <w:rsid w:val="5891621F"/>
    <w:rsid w:val="58A948A3"/>
    <w:rsid w:val="58B48837"/>
    <w:rsid w:val="58C7A719"/>
    <w:rsid w:val="58D1F8B7"/>
    <w:rsid w:val="58E89059"/>
    <w:rsid w:val="58E9B412"/>
    <w:rsid w:val="58ECAE15"/>
    <w:rsid w:val="591BCDD4"/>
    <w:rsid w:val="591E7B21"/>
    <w:rsid w:val="594F9329"/>
    <w:rsid w:val="595013A4"/>
    <w:rsid w:val="59689162"/>
    <w:rsid w:val="596C8838"/>
    <w:rsid w:val="59853EBD"/>
    <w:rsid w:val="598B6058"/>
    <w:rsid w:val="59A1AF39"/>
    <w:rsid w:val="59A53930"/>
    <w:rsid w:val="59AB2E95"/>
    <w:rsid w:val="59D3DB7D"/>
    <w:rsid w:val="59D9E4AE"/>
    <w:rsid w:val="59E8333A"/>
    <w:rsid w:val="59ED34F5"/>
    <w:rsid w:val="5A03DAB6"/>
    <w:rsid w:val="5A1444CE"/>
    <w:rsid w:val="5A285761"/>
    <w:rsid w:val="5A440815"/>
    <w:rsid w:val="5A49D1B0"/>
    <w:rsid w:val="5A4B7058"/>
    <w:rsid w:val="5A4D7D1E"/>
    <w:rsid w:val="5A503102"/>
    <w:rsid w:val="5A7A0023"/>
    <w:rsid w:val="5A7C58C2"/>
    <w:rsid w:val="5A8318F1"/>
    <w:rsid w:val="5A9861FA"/>
    <w:rsid w:val="5AAA1B76"/>
    <w:rsid w:val="5AB4BCB4"/>
    <w:rsid w:val="5AB71ECC"/>
    <w:rsid w:val="5ACA5F13"/>
    <w:rsid w:val="5ACB7749"/>
    <w:rsid w:val="5AD7CA40"/>
    <w:rsid w:val="5ADF45CE"/>
    <w:rsid w:val="5AE1165E"/>
    <w:rsid w:val="5AEE0BC0"/>
    <w:rsid w:val="5AF7EFDB"/>
    <w:rsid w:val="5B04F3CA"/>
    <w:rsid w:val="5B0F45A2"/>
    <w:rsid w:val="5B19F461"/>
    <w:rsid w:val="5B259F37"/>
    <w:rsid w:val="5B2BC3D4"/>
    <w:rsid w:val="5B387841"/>
    <w:rsid w:val="5B3CFDC9"/>
    <w:rsid w:val="5B44516A"/>
    <w:rsid w:val="5B475EAA"/>
    <w:rsid w:val="5B4BC8DF"/>
    <w:rsid w:val="5B58E61A"/>
    <w:rsid w:val="5B6E74CA"/>
    <w:rsid w:val="5B7B0061"/>
    <w:rsid w:val="5B84E9C0"/>
    <w:rsid w:val="5B8A9BB1"/>
    <w:rsid w:val="5B91C4D8"/>
    <w:rsid w:val="5B92003C"/>
    <w:rsid w:val="5BA25B2E"/>
    <w:rsid w:val="5BAAB4BA"/>
    <w:rsid w:val="5BB393C0"/>
    <w:rsid w:val="5BBD66A0"/>
    <w:rsid w:val="5BC0F314"/>
    <w:rsid w:val="5BC20B2D"/>
    <w:rsid w:val="5BD08B4C"/>
    <w:rsid w:val="5BD89320"/>
    <w:rsid w:val="5BE04EC0"/>
    <w:rsid w:val="5BEB7E0C"/>
    <w:rsid w:val="5BEF489D"/>
    <w:rsid w:val="5BF3E2F9"/>
    <w:rsid w:val="5BF4BB8F"/>
    <w:rsid w:val="5BF756ED"/>
    <w:rsid w:val="5C1A12BB"/>
    <w:rsid w:val="5C54F288"/>
    <w:rsid w:val="5C5F13C1"/>
    <w:rsid w:val="5C5F3CBE"/>
    <w:rsid w:val="5C6D495E"/>
    <w:rsid w:val="5C85AF91"/>
    <w:rsid w:val="5C93084B"/>
    <w:rsid w:val="5CA0DEDB"/>
    <w:rsid w:val="5CB59819"/>
    <w:rsid w:val="5CBBE7A1"/>
    <w:rsid w:val="5CC48EDC"/>
    <w:rsid w:val="5CD9616E"/>
    <w:rsid w:val="5CDC3D56"/>
    <w:rsid w:val="5CDC598C"/>
    <w:rsid w:val="5CE261DE"/>
    <w:rsid w:val="5CF042F1"/>
    <w:rsid w:val="5CFBE684"/>
    <w:rsid w:val="5CFC9845"/>
    <w:rsid w:val="5D2074E8"/>
    <w:rsid w:val="5D33FA3B"/>
    <w:rsid w:val="5D36D2F6"/>
    <w:rsid w:val="5D56D178"/>
    <w:rsid w:val="5D58C403"/>
    <w:rsid w:val="5D7C2B9A"/>
    <w:rsid w:val="5D815BA0"/>
    <w:rsid w:val="5D816F30"/>
    <w:rsid w:val="5D94893C"/>
    <w:rsid w:val="5D9A09D3"/>
    <w:rsid w:val="5DA84CC6"/>
    <w:rsid w:val="5DB4EDA2"/>
    <w:rsid w:val="5DBF93F0"/>
    <w:rsid w:val="5DE0EC50"/>
    <w:rsid w:val="5DFFD2CE"/>
    <w:rsid w:val="5E00765E"/>
    <w:rsid w:val="5E099F0A"/>
    <w:rsid w:val="5E1CFFE0"/>
    <w:rsid w:val="5E1F8065"/>
    <w:rsid w:val="5E21C80F"/>
    <w:rsid w:val="5E30CC50"/>
    <w:rsid w:val="5E6AC219"/>
    <w:rsid w:val="5E6C22DB"/>
    <w:rsid w:val="5E714F1E"/>
    <w:rsid w:val="5E856486"/>
    <w:rsid w:val="5E88E695"/>
    <w:rsid w:val="5E8E74FD"/>
    <w:rsid w:val="5E930FBB"/>
    <w:rsid w:val="5EA8BFA2"/>
    <w:rsid w:val="5EC637AE"/>
    <w:rsid w:val="5EE7DA68"/>
    <w:rsid w:val="5EED8407"/>
    <w:rsid w:val="5EF3E4FC"/>
    <w:rsid w:val="5EF6B135"/>
    <w:rsid w:val="5F0C11E3"/>
    <w:rsid w:val="5F6A395B"/>
    <w:rsid w:val="5F7E3401"/>
    <w:rsid w:val="5F8010C9"/>
    <w:rsid w:val="5F82BAE3"/>
    <w:rsid w:val="5F8783AA"/>
    <w:rsid w:val="5F8DA75F"/>
    <w:rsid w:val="5F964B10"/>
    <w:rsid w:val="5F992CF8"/>
    <w:rsid w:val="5F9B529F"/>
    <w:rsid w:val="5FABD907"/>
    <w:rsid w:val="5FB79232"/>
    <w:rsid w:val="5FDB5824"/>
    <w:rsid w:val="5FDB9AD5"/>
    <w:rsid w:val="5FE0CF49"/>
    <w:rsid w:val="5FF5D434"/>
    <w:rsid w:val="600FC741"/>
    <w:rsid w:val="600FCEED"/>
    <w:rsid w:val="60206B7B"/>
    <w:rsid w:val="602EEBF4"/>
    <w:rsid w:val="60329AF1"/>
    <w:rsid w:val="6049F680"/>
    <w:rsid w:val="606D1A13"/>
    <w:rsid w:val="606F459C"/>
    <w:rsid w:val="6071C88C"/>
    <w:rsid w:val="607302FE"/>
    <w:rsid w:val="6092E460"/>
    <w:rsid w:val="60933507"/>
    <w:rsid w:val="60A9DDDD"/>
    <w:rsid w:val="60ABF42E"/>
    <w:rsid w:val="60C31D18"/>
    <w:rsid w:val="60CE1651"/>
    <w:rsid w:val="60D644F1"/>
    <w:rsid w:val="60DA81A4"/>
    <w:rsid w:val="60F8DF7F"/>
    <w:rsid w:val="60FA4784"/>
    <w:rsid w:val="61004273"/>
    <w:rsid w:val="610FA8C3"/>
    <w:rsid w:val="6131C47F"/>
    <w:rsid w:val="61374F61"/>
    <w:rsid w:val="61398EE2"/>
    <w:rsid w:val="613B0271"/>
    <w:rsid w:val="614305A4"/>
    <w:rsid w:val="614A7E9A"/>
    <w:rsid w:val="614BCA3F"/>
    <w:rsid w:val="614BFAA4"/>
    <w:rsid w:val="615EA8E3"/>
    <w:rsid w:val="616AAFDD"/>
    <w:rsid w:val="6171FA68"/>
    <w:rsid w:val="6175623E"/>
    <w:rsid w:val="617693BB"/>
    <w:rsid w:val="617E138E"/>
    <w:rsid w:val="61848AF9"/>
    <w:rsid w:val="618E0E3E"/>
    <w:rsid w:val="61A1825B"/>
    <w:rsid w:val="61A2DF9D"/>
    <w:rsid w:val="61AAE734"/>
    <w:rsid w:val="61AFA655"/>
    <w:rsid w:val="61B138A8"/>
    <w:rsid w:val="61B2DACF"/>
    <w:rsid w:val="61B9828A"/>
    <w:rsid w:val="61D1954C"/>
    <w:rsid w:val="61D19E71"/>
    <w:rsid w:val="61D94B0F"/>
    <w:rsid w:val="61DD0264"/>
    <w:rsid w:val="61E61E49"/>
    <w:rsid w:val="62137E77"/>
    <w:rsid w:val="62276D8D"/>
    <w:rsid w:val="6237125C"/>
    <w:rsid w:val="62379B63"/>
    <w:rsid w:val="6247DB80"/>
    <w:rsid w:val="6262AC63"/>
    <w:rsid w:val="62635369"/>
    <w:rsid w:val="6276C345"/>
    <w:rsid w:val="627EB56F"/>
    <w:rsid w:val="627F4CD3"/>
    <w:rsid w:val="627F4ED6"/>
    <w:rsid w:val="62828250"/>
    <w:rsid w:val="6286E619"/>
    <w:rsid w:val="628A137C"/>
    <w:rsid w:val="628F69C7"/>
    <w:rsid w:val="6297DEC7"/>
    <w:rsid w:val="629A5B68"/>
    <w:rsid w:val="62A135A5"/>
    <w:rsid w:val="62B390E4"/>
    <w:rsid w:val="62B3F15F"/>
    <w:rsid w:val="62B965B6"/>
    <w:rsid w:val="62BFB9CA"/>
    <w:rsid w:val="62C20001"/>
    <w:rsid w:val="62C83BAC"/>
    <w:rsid w:val="62CC2CEC"/>
    <w:rsid w:val="62D00E7B"/>
    <w:rsid w:val="62D420D6"/>
    <w:rsid w:val="62E1E356"/>
    <w:rsid w:val="62FDD93D"/>
    <w:rsid w:val="62FF06F1"/>
    <w:rsid w:val="630162BF"/>
    <w:rsid w:val="630F25D9"/>
    <w:rsid w:val="6312312F"/>
    <w:rsid w:val="6312BA4B"/>
    <w:rsid w:val="63152902"/>
    <w:rsid w:val="63248257"/>
    <w:rsid w:val="633788D8"/>
    <w:rsid w:val="634B2CC6"/>
    <w:rsid w:val="634F9B1D"/>
    <w:rsid w:val="634FACDC"/>
    <w:rsid w:val="63637C95"/>
    <w:rsid w:val="63659E59"/>
    <w:rsid w:val="6367B90B"/>
    <w:rsid w:val="636EF4BE"/>
    <w:rsid w:val="637A0D70"/>
    <w:rsid w:val="637A9B6E"/>
    <w:rsid w:val="637CA48C"/>
    <w:rsid w:val="63983315"/>
    <w:rsid w:val="63A3D220"/>
    <w:rsid w:val="63B2DEA9"/>
    <w:rsid w:val="63B7F2FA"/>
    <w:rsid w:val="63B9BAD4"/>
    <w:rsid w:val="63D57A34"/>
    <w:rsid w:val="63E8D654"/>
    <w:rsid w:val="63EA6E38"/>
    <w:rsid w:val="63FC324D"/>
    <w:rsid w:val="64024957"/>
    <w:rsid w:val="6407CD96"/>
    <w:rsid w:val="64104FAB"/>
    <w:rsid w:val="641678A8"/>
    <w:rsid w:val="6431C773"/>
    <w:rsid w:val="643B03E4"/>
    <w:rsid w:val="644417B9"/>
    <w:rsid w:val="644BD626"/>
    <w:rsid w:val="645F3E9E"/>
    <w:rsid w:val="646ACD55"/>
    <w:rsid w:val="64809C86"/>
    <w:rsid w:val="6491FE6A"/>
    <w:rsid w:val="649D3597"/>
    <w:rsid w:val="64A5F3EE"/>
    <w:rsid w:val="64A6471C"/>
    <w:rsid w:val="64A76800"/>
    <w:rsid w:val="64AA3F92"/>
    <w:rsid w:val="64AACF92"/>
    <w:rsid w:val="64B2F34B"/>
    <w:rsid w:val="64B4EE68"/>
    <w:rsid w:val="64B81F5A"/>
    <w:rsid w:val="64BCC427"/>
    <w:rsid w:val="64D6B920"/>
    <w:rsid w:val="64EE5762"/>
    <w:rsid w:val="64EFBF67"/>
    <w:rsid w:val="64F40FBB"/>
    <w:rsid w:val="64FD813A"/>
    <w:rsid w:val="6508856E"/>
    <w:rsid w:val="6519D0BD"/>
    <w:rsid w:val="65287A5D"/>
    <w:rsid w:val="652EB7A8"/>
    <w:rsid w:val="656702AE"/>
    <w:rsid w:val="656794A5"/>
    <w:rsid w:val="658B7EA3"/>
    <w:rsid w:val="658C194E"/>
    <w:rsid w:val="658CA986"/>
    <w:rsid w:val="658F5A94"/>
    <w:rsid w:val="6591DAB3"/>
    <w:rsid w:val="65936625"/>
    <w:rsid w:val="65992E49"/>
    <w:rsid w:val="659EF416"/>
    <w:rsid w:val="65A8F465"/>
    <w:rsid w:val="65AE8447"/>
    <w:rsid w:val="65B463EB"/>
    <w:rsid w:val="65D427D0"/>
    <w:rsid w:val="65F07542"/>
    <w:rsid w:val="65F37AE7"/>
    <w:rsid w:val="65F5AD77"/>
    <w:rsid w:val="65FEA25C"/>
    <w:rsid w:val="66031583"/>
    <w:rsid w:val="66034640"/>
    <w:rsid w:val="6611AA10"/>
    <w:rsid w:val="663DF6FD"/>
    <w:rsid w:val="665E92C2"/>
    <w:rsid w:val="665F8A39"/>
    <w:rsid w:val="6660CFB2"/>
    <w:rsid w:val="66671F8D"/>
    <w:rsid w:val="666D0122"/>
    <w:rsid w:val="666F6F2C"/>
    <w:rsid w:val="667BE62D"/>
    <w:rsid w:val="667C5D2E"/>
    <w:rsid w:val="667E5C94"/>
    <w:rsid w:val="667E8831"/>
    <w:rsid w:val="6690BB4F"/>
    <w:rsid w:val="66930FA4"/>
    <w:rsid w:val="6693FF0F"/>
    <w:rsid w:val="66CAF8A9"/>
    <w:rsid w:val="66CB7E10"/>
    <w:rsid w:val="66DCE7BF"/>
    <w:rsid w:val="66DF81C2"/>
    <w:rsid w:val="66E23AD0"/>
    <w:rsid w:val="66E61C3E"/>
    <w:rsid w:val="66E8AB9E"/>
    <w:rsid w:val="66FFF21D"/>
    <w:rsid w:val="6723B670"/>
    <w:rsid w:val="672F5111"/>
    <w:rsid w:val="67316FB5"/>
    <w:rsid w:val="67382251"/>
    <w:rsid w:val="673BD420"/>
    <w:rsid w:val="6740DFE6"/>
    <w:rsid w:val="6742D5C1"/>
    <w:rsid w:val="675679E0"/>
    <w:rsid w:val="678243AB"/>
    <w:rsid w:val="67889BF6"/>
    <w:rsid w:val="67893D80"/>
    <w:rsid w:val="679655A5"/>
    <w:rsid w:val="679845B5"/>
    <w:rsid w:val="67A268E4"/>
    <w:rsid w:val="67ADE139"/>
    <w:rsid w:val="67B1B7FF"/>
    <w:rsid w:val="67B65606"/>
    <w:rsid w:val="67B97287"/>
    <w:rsid w:val="67C05E55"/>
    <w:rsid w:val="67C8ED33"/>
    <w:rsid w:val="67CD57F5"/>
    <w:rsid w:val="67D4741C"/>
    <w:rsid w:val="67D71828"/>
    <w:rsid w:val="67D8A860"/>
    <w:rsid w:val="67DEB608"/>
    <w:rsid w:val="67E26930"/>
    <w:rsid w:val="67F06C50"/>
    <w:rsid w:val="67F18598"/>
    <w:rsid w:val="67F2AEE0"/>
    <w:rsid w:val="68465ADB"/>
    <w:rsid w:val="6854B1B5"/>
    <w:rsid w:val="685679C4"/>
    <w:rsid w:val="685AB01E"/>
    <w:rsid w:val="685F9E5D"/>
    <w:rsid w:val="686B9A7A"/>
    <w:rsid w:val="68706071"/>
    <w:rsid w:val="6873F29B"/>
    <w:rsid w:val="687457A8"/>
    <w:rsid w:val="68752A4C"/>
    <w:rsid w:val="68845AEB"/>
    <w:rsid w:val="688E9B87"/>
    <w:rsid w:val="68A07B44"/>
    <w:rsid w:val="68A8471D"/>
    <w:rsid w:val="68AAED2D"/>
    <w:rsid w:val="68B36972"/>
    <w:rsid w:val="68B47C3F"/>
    <w:rsid w:val="68C455BD"/>
    <w:rsid w:val="68CF77A2"/>
    <w:rsid w:val="68D80FD0"/>
    <w:rsid w:val="68D91F6D"/>
    <w:rsid w:val="68DE1583"/>
    <w:rsid w:val="68E0B35B"/>
    <w:rsid w:val="68FB4133"/>
    <w:rsid w:val="69022370"/>
    <w:rsid w:val="6908FB69"/>
    <w:rsid w:val="690DDF72"/>
    <w:rsid w:val="69160317"/>
    <w:rsid w:val="6917184A"/>
    <w:rsid w:val="6918879A"/>
    <w:rsid w:val="6920E110"/>
    <w:rsid w:val="69217724"/>
    <w:rsid w:val="69218063"/>
    <w:rsid w:val="6926E997"/>
    <w:rsid w:val="692883F1"/>
    <w:rsid w:val="69368A4E"/>
    <w:rsid w:val="693ED4A5"/>
    <w:rsid w:val="694FE7F9"/>
    <w:rsid w:val="69631BEA"/>
    <w:rsid w:val="6982035F"/>
    <w:rsid w:val="69912452"/>
    <w:rsid w:val="6999DB25"/>
    <w:rsid w:val="69A171D0"/>
    <w:rsid w:val="69A43E61"/>
    <w:rsid w:val="69A5BD0A"/>
    <w:rsid w:val="69A9A3FC"/>
    <w:rsid w:val="69C028D0"/>
    <w:rsid w:val="69C6F151"/>
    <w:rsid w:val="69CAEAC1"/>
    <w:rsid w:val="69D6380D"/>
    <w:rsid w:val="69D79ED7"/>
    <w:rsid w:val="69DD1E37"/>
    <w:rsid w:val="69DEC60E"/>
    <w:rsid w:val="69F9FD16"/>
    <w:rsid w:val="69FAB6E3"/>
    <w:rsid w:val="6A0192E9"/>
    <w:rsid w:val="6A117ABC"/>
    <w:rsid w:val="6A1A1F10"/>
    <w:rsid w:val="6A25EA98"/>
    <w:rsid w:val="6A2FE1FA"/>
    <w:rsid w:val="6A358B4F"/>
    <w:rsid w:val="6A3B7633"/>
    <w:rsid w:val="6A3CFD02"/>
    <w:rsid w:val="6A4343C4"/>
    <w:rsid w:val="6A48D965"/>
    <w:rsid w:val="6A4DD22A"/>
    <w:rsid w:val="6A660D6D"/>
    <w:rsid w:val="6A6D72B9"/>
    <w:rsid w:val="6A70DF77"/>
    <w:rsid w:val="6A7C0058"/>
    <w:rsid w:val="6A834F73"/>
    <w:rsid w:val="6A8A6CFA"/>
    <w:rsid w:val="6A8C6FED"/>
    <w:rsid w:val="6AA3E366"/>
    <w:rsid w:val="6AAA0DEF"/>
    <w:rsid w:val="6AB3539E"/>
    <w:rsid w:val="6AB564C7"/>
    <w:rsid w:val="6AB5F3BA"/>
    <w:rsid w:val="6ACDA53D"/>
    <w:rsid w:val="6AD818A7"/>
    <w:rsid w:val="6AE6CDC2"/>
    <w:rsid w:val="6AFD9102"/>
    <w:rsid w:val="6B00295B"/>
    <w:rsid w:val="6B084C14"/>
    <w:rsid w:val="6B25A358"/>
    <w:rsid w:val="6B2C3F16"/>
    <w:rsid w:val="6B2EC306"/>
    <w:rsid w:val="6B3D6BEA"/>
    <w:rsid w:val="6B4D9C8C"/>
    <w:rsid w:val="6B5F4032"/>
    <w:rsid w:val="6B664DAC"/>
    <w:rsid w:val="6B69D41E"/>
    <w:rsid w:val="6B869454"/>
    <w:rsid w:val="6B903D5E"/>
    <w:rsid w:val="6B94D634"/>
    <w:rsid w:val="6B968A2B"/>
    <w:rsid w:val="6B9B2AF8"/>
    <w:rsid w:val="6BA3621A"/>
    <w:rsid w:val="6BAA6C43"/>
    <w:rsid w:val="6BC55172"/>
    <w:rsid w:val="6BC5814D"/>
    <w:rsid w:val="6BC5A722"/>
    <w:rsid w:val="6BCA869A"/>
    <w:rsid w:val="6BE209D4"/>
    <w:rsid w:val="6BE69FFF"/>
    <w:rsid w:val="6BFB5787"/>
    <w:rsid w:val="6C0490A1"/>
    <w:rsid w:val="6C0B4600"/>
    <w:rsid w:val="6C11345E"/>
    <w:rsid w:val="6C14DC04"/>
    <w:rsid w:val="6C21E7EB"/>
    <w:rsid w:val="6C2F600E"/>
    <w:rsid w:val="6C321957"/>
    <w:rsid w:val="6C4081B9"/>
    <w:rsid w:val="6C43A146"/>
    <w:rsid w:val="6C460BA5"/>
    <w:rsid w:val="6C4FC87D"/>
    <w:rsid w:val="6C5E59A3"/>
    <w:rsid w:val="6C6C530C"/>
    <w:rsid w:val="6C78A957"/>
    <w:rsid w:val="6C8157BE"/>
    <w:rsid w:val="6C895ABD"/>
    <w:rsid w:val="6C8DA8DB"/>
    <w:rsid w:val="6C90C39B"/>
    <w:rsid w:val="6C95FC1C"/>
    <w:rsid w:val="6C97A4CE"/>
    <w:rsid w:val="6C9892C7"/>
    <w:rsid w:val="6C9A36CF"/>
    <w:rsid w:val="6C9EA414"/>
    <w:rsid w:val="6CC31CBB"/>
    <w:rsid w:val="6CE08191"/>
    <w:rsid w:val="6CE0922F"/>
    <w:rsid w:val="6CEC116C"/>
    <w:rsid w:val="6CFF1003"/>
    <w:rsid w:val="6D06D0AF"/>
    <w:rsid w:val="6D113E1F"/>
    <w:rsid w:val="6D151E79"/>
    <w:rsid w:val="6D23D0DC"/>
    <w:rsid w:val="6D2A95B3"/>
    <w:rsid w:val="6D2D8DC9"/>
    <w:rsid w:val="6D47CDA0"/>
    <w:rsid w:val="6D50AA68"/>
    <w:rsid w:val="6D5324DF"/>
    <w:rsid w:val="6D559276"/>
    <w:rsid w:val="6D5ABC7E"/>
    <w:rsid w:val="6D62C4AF"/>
    <w:rsid w:val="6D62C782"/>
    <w:rsid w:val="6D76C51B"/>
    <w:rsid w:val="6D920417"/>
    <w:rsid w:val="6D97E09B"/>
    <w:rsid w:val="6D983E2C"/>
    <w:rsid w:val="6DA52786"/>
    <w:rsid w:val="6DAD5317"/>
    <w:rsid w:val="6DB61799"/>
    <w:rsid w:val="6DB6E9A7"/>
    <w:rsid w:val="6DB8A536"/>
    <w:rsid w:val="6DC86628"/>
    <w:rsid w:val="6DCAB206"/>
    <w:rsid w:val="6DCBDA0F"/>
    <w:rsid w:val="6DD207ED"/>
    <w:rsid w:val="6DE6D6E6"/>
    <w:rsid w:val="6DEAB555"/>
    <w:rsid w:val="6DEF4320"/>
    <w:rsid w:val="6E0BC4AB"/>
    <w:rsid w:val="6E14D289"/>
    <w:rsid w:val="6E277CF1"/>
    <w:rsid w:val="6E2FD3E5"/>
    <w:rsid w:val="6E33903B"/>
    <w:rsid w:val="6E40840E"/>
    <w:rsid w:val="6E6F0EF2"/>
    <w:rsid w:val="6E7195AC"/>
    <w:rsid w:val="6E87DCB7"/>
    <w:rsid w:val="6E8A405B"/>
    <w:rsid w:val="6E90FDFA"/>
    <w:rsid w:val="6E93595A"/>
    <w:rsid w:val="6E9D0F09"/>
    <w:rsid w:val="6E9F3205"/>
    <w:rsid w:val="6EDF7546"/>
    <w:rsid w:val="6EE11220"/>
    <w:rsid w:val="6EE92F5F"/>
    <w:rsid w:val="6F0F570A"/>
    <w:rsid w:val="6F120C5B"/>
    <w:rsid w:val="6F1C5684"/>
    <w:rsid w:val="6F25F499"/>
    <w:rsid w:val="6F2C356F"/>
    <w:rsid w:val="6F3AF883"/>
    <w:rsid w:val="6F525ED8"/>
    <w:rsid w:val="6F52AFE7"/>
    <w:rsid w:val="6F61B7AB"/>
    <w:rsid w:val="6F66B9EB"/>
    <w:rsid w:val="6F6D92C2"/>
    <w:rsid w:val="6F6EBD8F"/>
    <w:rsid w:val="6F71E3A1"/>
    <w:rsid w:val="6F87EAEF"/>
    <w:rsid w:val="6F886D79"/>
    <w:rsid w:val="6F8C8062"/>
    <w:rsid w:val="6F932E5D"/>
    <w:rsid w:val="6FAC38CE"/>
    <w:rsid w:val="6FD7258F"/>
    <w:rsid w:val="6FDA8365"/>
    <w:rsid w:val="6FDAACF8"/>
    <w:rsid w:val="6FE5B065"/>
    <w:rsid w:val="6FE7AA34"/>
    <w:rsid w:val="6FFD0052"/>
    <w:rsid w:val="70038D8A"/>
    <w:rsid w:val="700447E4"/>
    <w:rsid w:val="7010D05B"/>
    <w:rsid w:val="70174585"/>
    <w:rsid w:val="70188E7E"/>
    <w:rsid w:val="702770D1"/>
    <w:rsid w:val="702BB1E1"/>
    <w:rsid w:val="702D7351"/>
    <w:rsid w:val="7031AE74"/>
    <w:rsid w:val="703B5858"/>
    <w:rsid w:val="70459CA8"/>
    <w:rsid w:val="7050BC18"/>
    <w:rsid w:val="705DED21"/>
    <w:rsid w:val="706C19B4"/>
    <w:rsid w:val="706C1F9C"/>
    <w:rsid w:val="7070AD16"/>
    <w:rsid w:val="7073A25E"/>
    <w:rsid w:val="708F6E27"/>
    <w:rsid w:val="709455B9"/>
    <w:rsid w:val="709B11A2"/>
    <w:rsid w:val="709EAEE5"/>
    <w:rsid w:val="709FE8FF"/>
    <w:rsid w:val="70A27CAA"/>
    <w:rsid w:val="70A5B336"/>
    <w:rsid w:val="70B3D6BD"/>
    <w:rsid w:val="70B88A95"/>
    <w:rsid w:val="70BA2D82"/>
    <w:rsid w:val="70C120A1"/>
    <w:rsid w:val="70D4816D"/>
    <w:rsid w:val="70EAC852"/>
    <w:rsid w:val="70EDD737"/>
    <w:rsid w:val="70EE9F29"/>
    <w:rsid w:val="70F55D13"/>
    <w:rsid w:val="7107CE89"/>
    <w:rsid w:val="7114BD11"/>
    <w:rsid w:val="711F7BE7"/>
    <w:rsid w:val="7121DE43"/>
    <w:rsid w:val="7123352A"/>
    <w:rsid w:val="712A78C1"/>
    <w:rsid w:val="712FD3C0"/>
    <w:rsid w:val="7137F6E7"/>
    <w:rsid w:val="7139F725"/>
    <w:rsid w:val="7145E292"/>
    <w:rsid w:val="714EE82A"/>
    <w:rsid w:val="715709E6"/>
    <w:rsid w:val="71681FC3"/>
    <w:rsid w:val="719BA4DB"/>
    <w:rsid w:val="719E7DB5"/>
    <w:rsid w:val="71AC42DB"/>
    <w:rsid w:val="71BEEE0F"/>
    <w:rsid w:val="71C07D19"/>
    <w:rsid w:val="71CCDBC7"/>
    <w:rsid w:val="71CDF921"/>
    <w:rsid w:val="71E23A58"/>
    <w:rsid w:val="71EB466F"/>
    <w:rsid w:val="71F67F32"/>
    <w:rsid w:val="721A664B"/>
    <w:rsid w:val="721BE1E2"/>
    <w:rsid w:val="72231378"/>
    <w:rsid w:val="72247EF2"/>
    <w:rsid w:val="722E2492"/>
    <w:rsid w:val="726340C6"/>
    <w:rsid w:val="7263D3DC"/>
    <w:rsid w:val="7265F293"/>
    <w:rsid w:val="726E6B17"/>
    <w:rsid w:val="7281DBF2"/>
    <w:rsid w:val="728C47A6"/>
    <w:rsid w:val="728F2B09"/>
    <w:rsid w:val="72AF5DBA"/>
    <w:rsid w:val="72BAE178"/>
    <w:rsid w:val="72BF1CDF"/>
    <w:rsid w:val="72C7BE23"/>
    <w:rsid w:val="72D1100C"/>
    <w:rsid w:val="72E84FEE"/>
    <w:rsid w:val="72F93259"/>
    <w:rsid w:val="73089743"/>
    <w:rsid w:val="73118A41"/>
    <w:rsid w:val="73391FD4"/>
    <w:rsid w:val="733A9A72"/>
    <w:rsid w:val="733CB11E"/>
    <w:rsid w:val="7345DC46"/>
    <w:rsid w:val="7355B0FB"/>
    <w:rsid w:val="735E8A27"/>
    <w:rsid w:val="7362E125"/>
    <w:rsid w:val="7373DC08"/>
    <w:rsid w:val="73A26686"/>
    <w:rsid w:val="73A6A972"/>
    <w:rsid w:val="73F44AE8"/>
    <w:rsid w:val="73FA2D25"/>
    <w:rsid w:val="740FCADE"/>
    <w:rsid w:val="741356B1"/>
    <w:rsid w:val="741B48CA"/>
    <w:rsid w:val="74230B16"/>
    <w:rsid w:val="74403DEE"/>
    <w:rsid w:val="7443AE63"/>
    <w:rsid w:val="7454E277"/>
    <w:rsid w:val="7463A027"/>
    <w:rsid w:val="746935E6"/>
    <w:rsid w:val="74771D0D"/>
    <w:rsid w:val="7487BE78"/>
    <w:rsid w:val="7488B8E9"/>
    <w:rsid w:val="749365C9"/>
    <w:rsid w:val="74A3C9BD"/>
    <w:rsid w:val="74A95274"/>
    <w:rsid w:val="74AAD12F"/>
    <w:rsid w:val="74BD0F01"/>
    <w:rsid w:val="74BEAC58"/>
    <w:rsid w:val="74C3A076"/>
    <w:rsid w:val="74CA9B29"/>
    <w:rsid w:val="74D68703"/>
    <w:rsid w:val="74F1A9A7"/>
    <w:rsid w:val="74FA89AA"/>
    <w:rsid w:val="74FF6A0D"/>
    <w:rsid w:val="7506E37A"/>
    <w:rsid w:val="7508AA9B"/>
    <w:rsid w:val="751C3A0D"/>
    <w:rsid w:val="751D8D34"/>
    <w:rsid w:val="75252CD5"/>
    <w:rsid w:val="752B0D86"/>
    <w:rsid w:val="752D138B"/>
    <w:rsid w:val="75371DC5"/>
    <w:rsid w:val="7539E3C8"/>
    <w:rsid w:val="753AA28A"/>
    <w:rsid w:val="7544AA1B"/>
    <w:rsid w:val="754F67C5"/>
    <w:rsid w:val="755A3FE2"/>
    <w:rsid w:val="756D1438"/>
    <w:rsid w:val="7572EE94"/>
    <w:rsid w:val="758E2CF9"/>
    <w:rsid w:val="75A0D9B3"/>
    <w:rsid w:val="75A61361"/>
    <w:rsid w:val="75AD705C"/>
    <w:rsid w:val="75ADC437"/>
    <w:rsid w:val="75AE48EE"/>
    <w:rsid w:val="75B25A9D"/>
    <w:rsid w:val="75B386FB"/>
    <w:rsid w:val="75BE4572"/>
    <w:rsid w:val="75C8E518"/>
    <w:rsid w:val="75D368F4"/>
    <w:rsid w:val="75EBAFB5"/>
    <w:rsid w:val="75ED7D28"/>
    <w:rsid w:val="75F369F9"/>
    <w:rsid w:val="76063A31"/>
    <w:rsid w:val="76143583"/>
    <w:rsid w:val="76193329"/>
    <w:rsid w:val="761B30E3"/>
    <w:rsid w:val="7628DCA8"/>
    <w:rsid w:val="762CAEE4"/>
    <w:rsid w:val="762CFFE5"/>
    <w:rsid w:val="764538D1"/>
    <w:rsid w:val="7646996F"/>
    <w:rsid w:val="7652ABE7"/>
    <w:rsid w:val="7676D813"/>
    <w:rsid w:val="767D35D6"/>
    <w:rsid w:val="7683E6F7"/>
    <w:rsid w:val="769F5684"/>
    <w:rsid w:val="76AAA89F"/>
    <w:rsid w:val="76AF7CCC"/>
    <w:rsid w:val="76B421B0"/>
    <w:rsid w:val="76B8CF99"/>
    <w:rsid w:val="76D30BCF"/>
    <w:rsid w:val="76D35561"/>
    <w:rsid w:val="76DE5F22"/>
    <w:rsid w:val="76E6D489"/>
    <w:rsid w:val="76F82496"/>
    <w:rsid w:val="77077173"/>
    <w:rsid w:val="770EEF4F"/>
    <w:rsid w:val="77118F4F"/>
    <w:rsid w:val="77165CE7"/>
    <w:rsid w:val="7722C26A"/>
    <w:rsid w:val="7730F64B"/>
    <w:rsid w:val="77367D8D"/>
    <w:rsid w:val="7778F7D9"/>
    <w:rsid w:val="7779CB71"/>
    <w:rsid w:val="7787C832"/>
    <w:rsid w:val="77880330"/>
    <w:rsid w:val="778AAE5C"/>
    <w:rsid w:val="778F28FF"/>
    <w:rsid w:val="77A98592"/>
    <w:rsid w:val="77B1BC15"/>
    <w:rsid w:val="77B9BF8C"/>
    <w:rsid w:val="77C07A6F"/>
    <w:rsid w:val="77C1F5D9"/>
    <w:rsid w:val="77E77FB4"/>
    <w:rsid w:val="7819BCC0"/>
    <w:rsid w:val="781C64E5"/>
    <w:rsid w:val="7824997B"/>
    <w:rsid w:val="78267A52"/>
    <w:rsid w:val="782856CB"/>
    <w:rsid w:val="7828F2C7"/>
    <w:rsid w:val="7831945B"/>
    <w:rsid w:val="7832FC2C"/>
    <w:rsid w:val="784156E2"/>
    <w:rsid w:val="78434F7B"/>
    <w:rsid w:val="7845F79A"/>
    <w:rsid w:val="784810B6"/>
    <w:rsid w:val="78547322"/>
    <w:rsid w:val="7855F168"/>
    <w:rsid w:val="7867EFFA"/>
    <w:rsid w:val="786E6538"/>
    <w:rsid w:val="78770F86"/>
    <w:rsid w:val="78775534"/>
    <w:rsid w:val="7884034B"/>
    <w:rsid w:val="788B31EA"/>
    <w:rsid w:val="78990D11"/>
    <w:rsid w:val="7899D7C2"/>
    <w:rsid w:val="78B77AE1"/>
    <w:rsid w:val="78BC7AB2"/>
    <w:rsid w:val="78C01FB4"/>
    <w:rsid w:val="78CBF94B"/>
    <w:rsid w:val="78D9BA7D"/>
    <w:rsid w:val="78DA047B"/>
    <w:rsid w:val="78DA6E8F"/>
    <w:rsid w:val="78DDCDB9"/>
    <w:rsid w:val="78E1A136"/>
    <w:rsid w:val="78E81404"/>
    <w:rsid w:val="78F19EA3"/>
    <w:rsid w:val="78F28523"/>
    <w:rsid w:val="78F4E55B"/>
    <w:rsid w:val="79132FBE"/>
    <w:rsid w:val="791C64A6"/>
    <w:rsid w:val="79398CE0"/>
    <w:rsid w:val="79472469"/>
    <w:rsid w:val="794BE758"/>
    <w:rsid w:val="79554C75"/>
    <w:rsid w:val="79657184"/>
    <w:rsid w:val="796F5AB4"/>
    <w:rsid w:val="797C4012"/>
    <w:rsid w:val="798B4C8A"/>
    <w:rsid w:val="7991657D"/>
    <w:rsid w:val="79A3B9BE"/>
    <w:rsid w:val="79A5DD8D"/>
    <w:rsid w:val="79C02543"/>
    <w:rsid w:val="79CDD2DC"/>
    <w:rsid w:val="79D385AE"/>
    <w:rsid w:val="79EDC19C"/>
    <w:rsid w:val="79FA19B1"/>
    <w:rsid w:val="7A0170CA"/>
    <w:rsid w:val="7A0E347F"/>
    <w:rsid w:val="7A20D2EA"/>
    <w:rsid w:val="7A261150"/>
    <w:rsid w:val="7A352A83"/>
    <w:rsid w:val="7A4206BF"/>
    <w:rsid w:val="7A667A88"/>
    <w:rsid w:val="7A6F1EF8"/>
    <w:rsid w:val="7A81A243"/>
    <w:rsid w:val="7A8B3A3A"/>
    <w:rsid w:val="7A984B21"/>
    <w:rsid w:val="7A9D57C6"/>
    <w:rsid w:val="7A9F5D13"/>
    <w:rsid w:val="7AAA2725"/>
    <w:rsid w:val="7AAB8594"/>
    <w:rsid w:val="7AB1A5A5"/>
    <w:rsid w:val="7AB4018B"/>
    <w:rsid w:val="7AB591A8"/>
    <w:rsid w:val="7ACDA69F"/>
    <w:rsid w:val="7AD12DD0"/>
    <w:rsid w:val="7ADC6451"/>
    <w:rsid w:val="7AE7FA33"/>
    <w:rsid w:val="7AF26B9F"/>
    <w:rsid w:val="7AF446FC"/>
    <w:rsid w:val="7B0AE527"/>
    <w:rsid w:val="7B176081"/>
    <w:rsid w:val="7B1B97F5"/>
    <w:rsid w:val="7B1F5697"/>
    <w:rsid w:val="7B26B40F"/>
    <w:rsid w:val="7B3150B3"/>
    <w:rsid w:val="7B4A80C6"/>
    <w:rsid w:val="7B506174"/>
    <w:rsid w:val="7B556080"/>
    <w:rsid w:val="7B809DC1"/>
    <w:rsid w:val="7B854614"/>
    <w:rsid w:val="7BA088BB"/>
    <w:rsid w:val="7BA24E11"/>
    <w:rsid w:val="7BB364D2"/>
    <w:rsid w:val="7BBB5FEA"/>
    <w:rsid w:val="7BC8EB03"/>
    <w:rsid w:val="7BCC39FC"/>
    <w:rsid w:val="7BD438F4"/>
    <w:rsid w:val="7BDF9EA4"/>
    <w:rsid w:val="7BE543D0"/>
    <w:rsid w:val="7BE769BD"/>
    <w:rsid w:val="7BED67BB"/>
    <w:rsid w:val="7BEDEA3C"/>
    <w:rsid w:val="7C01F86F"/>
    <w:rsid w:val="7C055B11"/>
    <w:rsid w:val="7C0C4128"/>
    <w:rsid w:val="7C104457"/>
    <w:rsid w:val="7C1FD3F8"/>
    <w:rsid w:val="7C22B00D"/>
    <w:rsid w:val="7C3A9D66"/>
    <w:rsid w:val="7C3D3998"/>
    <w:rsid w:val="7C3F475D"/>
    <w:rsid w:val="7C465E2E"/>
    <w:rsid w:val="7C5FC705"/>
    <w:rsid w:val="7C7FC986"/>
    <w:rsid w:val="7CBA44E7"/>
    <w:rsid w:val="7CBE2BAA"/>
    <w:rsid w:val="7CC37821"/>
    <w:rsid w:val="7CC56788"/>
    <w:rsid w:val="7CE5AEB8"/>
    <w:rsid w:val="7CED3262"/>
    <w:rsid w:val="7CFCDD03"/>
    <w:rsid w:val="7CFF5BA9"/>
    <w:rsid w:val="7D111086"/>
    <w:rsid w:val="7D1E6DD6"/>
    <w:rsid w:val="7D253CF2"/>
    <w:rsid w:val="7D5D8697"/>
    <w:rsid w:val="7D800FC4"/>
    <w:rsid w:val="7D8422BE"/>
    <w:rsid w:val="7DA20825"/>
    <w:rsid w:val="7DB2AE1E"/>
    <w:rsid w:val="7DBFE009"/>
    <w:rsid w:val="7DC49D11"/>
    <w:rsid w:val="7DC5F38B"/>
    <w:rsid w:val="7DC9E4C4"/>
    <w:rsid w:val="7DCFF93B"/>
    <w:rsid w:val="7DE47D31"/>
    <w:rsid w:val="7DE4BA4B"/>
    <w:rsid w:val="7DE71850"/>
    <w:rsid w:val="7DEA74C4"/>
    <w:rsid w:val="7DF63743"/>
    <w:rsid w:val="7DFDCF6C"/>
    <w:rsid w:val="7DFE795C"/>
    <w:rsid w:val="7E027BC1"/>
    <w:rsid w:val="7E0581E5"/>
    <w:rsid w:val="7E2A75A8"/>
    <w:rsid w:val="7E3891B1"/>
    <w:rsid w:val="7E484FEF"/>
    <w:rsid w:val="7E4C849F"/>
    <w:rsid w:val="7E4F2A8C"/>
    <w:rsid w:val="7E54F8C4"/>
    <w:rsid w:val="7E669213"/>
    <w:rsid w:val="7E6AAEE7"/>
    <w:rsid w:val="7E6E8E04"/>
    <w:rsid w:val="7E759E24"/>
    <w:rsid w:val="7E7E94AE"/>
    <w:rsid w:val="7E808D07"/>
    <w:rsid w:val="7E9B6A04"/>
    <w:rsid w:val="7EA9F8CB"/>
    <w:rsid w:val="7ED05581"/>
    <w:rsid w:val="7ED390B6"/>
    <w:rsid w:val="7EDE335D"/>
    <w:rsid w:val="7F357A57"/>
    <w:rsid w:val="7F3B921E"/>
    <w:rsid w:val="7F40FAF7"/>
    <w:rsid w:val="7F4A846F"/>
    <w:rsid w:val="7F4F3C72"/>
    <w:rsid w:val="7F5434D1"/>
    <w:rsid w:val="7F551526"/>
    <w:rsid w:val="7F57AFAE"/>
    <w:rsid w:val="7F5854B1"/>
    <w:rsid w:val="7F7B90A2"/>
    <w:rsid w:val="7F8D54D3"/>
    <w:rsid w:val="7FA0FB9E"/>
    <w:rsid w:val="7FA7950B"/>
    <w:rsid w:val="7FAA3CAE"/>
    <w:rsid w:val="7FAE6CB8"/>
    <w:rsid w:val="7FB309F0"/>
    <w:rsid w:val="7FC18DDD"/>
    <w:rsid w:val="7FC5BB39"/>
    <w:rsid w:val="7FE89B9D"/>
    <w:rsid w:val="7FEAA5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8C5B0"/>
  <w15:docId w15:val="{F4A694F8-3D53-49EB-BBA7-2CE6FE013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76065"/>
  </w:style>
  <w:style w:type="paragraph" w:styleId="Pealkiri1">
    <w:name w:val="heading 1"/>
    <w:basedOn w:val="Normaallaad"/>
    <w:next w:val="Normaallaad"/>
    <w:link w:val="Pealkiri1Mrk"/>
    <w:uiPriority w:val="9"/>
    <w:qFormat/>
    <w:rsid w:val="00AF09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DC45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unhideWhenUsed/>
    <w:qFormat/>
    <w:rsid w:val="000D518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aliases w:val="Heading 4 Char1"/>
    <w:basedOn w:val="Liguvaikefont"/>
    <w:uiPriority w:val="99"/>
    <w:unhideWhenUsed/>
    <w:rsid w:val="0013649B"/>
    <w:rPr>
      <w:sz w:val="16"/>
      <w:szCs w:val="16"/>
    </w:rPr>
  </w:style>
  <w:style w:type="paragraph" w:styleId="Kommentaaritekst">
    <w:name w:val="annotation text"/>
    <w:basedOn w:val="Normaallaad"/>
    <w:link w:val="KommentaaritekstMrk"/>
    <w:uiPriority w:val="99"/>
    <w:unhideWhenUsed/>
    <w:rsid w:val="0013649B"/>
    <w:pPr>
      <w:spacing w:line="240" w:lineRule="auto"/>
    </w:pPr>
    <w:rPr>
      <w:sz w:val="20"/>
      <w:szCs w:val="20"/>
    </w:rPr>
  </w:style>
  <w:style w:type="character" w:customStyle="1" w:styleId="KommentaaritekstMrk">
    <w:name w:val="Kommentaari tekst Märk"/>
    <w:basedOn w:val="Liguvaikefont"/>
    <w:link w:val="Kommentaaritekst"/>
    <w:uiPriority w:val="99"/>
    <w:rsid w:val="0013649B"/>
    <w:rPr>
      <w:sz w:val="20"/>
      <w:szCs w:val="20"/>
    </w:rPr>
  </w:style>
  <w:style w:type="paragraph" w:styleId="Kommentaariteema">
    <w:name w:val="annotation subject"/>
    <w:basedOn w:val="Kommentaaritekst"/>
    <w:next w:val="Kommentaaritekst"/>
    <w:link w:val="KommentaariteemaMrk"/>
    <w:uiPriority w:val="99"/>
    <w:semiHidden/>
    <w:unhideWhenUsed/>
    <w:rsid w:val="0013649B"/>
    <w:rPr>
      <w:b/>
      <w:bCs/>
    </w:rPr>
  </w:style>
  <w:style w:type="character" w:customStyle="1" w:styleId="KommentaariteemaMrk">
    <w:name w:val="Kommentaari teema Märk"/>
    <w:basedOn w:val="KommentaaritekstMrk"/>
    <w:link w:val="Kommentaariteema"/>
    <w:uiPriority w:val="99"/>
    <w:semiHidden/>
    <w:rsid w:val="0013649B"/>
    <w:rPr>
      <w:b/>
      <w:bCs/>
      <w:sz w:val="20"/>
      <w:szCs w:val="20"/>
    </w:rPr>
  </w:style>
  <w:style w:type="paragraph" w:styleId="Loendilik">
    <w:name w:val="List Paragraph"/>
    <w:basedOn w:val="Normaallaad"/>
    <w:uiPriority w:val="34"/>
    <w:qFormat/>
    <w:rsid w:val="00D42B82"/>
    <w:pPr>
      <w:ind w:left="720"/>
      <w:contextualSpacing/>
    </w:pPr>
  </w:style>
  <w:style w:type="paragraph" w:styleId="Allmrkusetekst">
    <w:name w:val="footnote text"/>
    <w:aliases w:val="FA,Fußnote,FA Fußnotentext,Allmärkuse tekst TNR 10 (A põhilaad),Footnote Text Char Char,FSR footnote,lábléc,Carattere1,Footnote Text Char1 Char,Footnote Text Char2 Char Char Char,Footnote Text Char1 Char Char Char Char,fn,f,Znak,libléc"/>
    <w:basedOn w:val="Normaallaad"/>
    <w:link w:val="AllmrkusetekstMrk"/>
    <w:uiPriority w:val="99"/>
    <w:unhideWhenUsed/>
    <w:qFormat/>
    <w:rsid w:val="004871BC"/>
    <w:pPr>
      <w:spacing w:after="0" w:line="240" w:lineRule="auto"/>
    </w:pPr>
    <w:rPr>
      <w:sz w:val="20"/>
      <w:szCs w:val="20"/>
    </w:rPr>
  </w:style>
  <w:style w:type="character" w:customStyle="1" w:styleId="AllmrkusetekstMrk">
    <w:name w:val="Allmärkuse tekst Märk"/>
    <w:aliases w:val="FA Märk,Fußnote Märk,FA Fußnotentext Märk,Allmärkuse tekst TNR 10 (A põhilaad) Märk,Footnote Text Char Char Märk,FSR footnote Märk,lábléc Märk,Carattere1 Märk,Footnote Text Char1 Char Märk,Footnote Text Char2 Char Char Char Märk"/>
    <w:basedOn w:val="Liguvaikefont"/>
    <w:link w:val="Allmrkusetekst"/>
    <w:uiPriority w:val="99"/>
    <w:rsid w:val="004871BC"/>
    <w:rPr>
      <w:sz w:val="20"/>
      <w:szCs w:val="20"/>
    </w:rPr>
  </w:style>
  <w:style w:type="character" w:styleId="Allmrkuseviide">
    <w:name w:val="footnote reference"/>
    <w:aliases w:val="Footnote symbol,4_G,Footnotes refss,Appel note de bas de p.,Appel note de bas de p,SUPERS,Nota,Footnote,Footnote Reference Number,Footnote Reference_LVL6,Footnote Reference_LVL61,Footnote Reference_LVL62,Footnote Reference_LVL63,C"/>
    <w:basedOn w:val="Liguvaikefont"/>
    <w:uiPriority w:val="99"/>
    <w:unhideWhenUsed/>
    <w:qFormat/>
    <w:rsid w:val="004871BC"/>
    <w:rPr>
      <w:vertAlign w:val="superscript"/>
    </w:rPr>
  </w:style>
  <w:style w:type="character" w:styleId="Hperlink">
    <w:name w:val="Hyperlink"/>
    <w:basedOn w:val="Liguvaikefont"/>
    <w:uiPriority w:val="99"/>
    <w:unhideWhenUsed/>
    <w:rsid w:val="00813F43"/>
    <w:rPr>
      <w:color w:val="0563C1" w:themeColor="hyperlink"/>
      <w:u w:val="single"/>
    </w:rPr>
  </w:style>
  <w:style w:type="character" w:styleId="Lahendamatamainimine">
    <w:name w:val="Unresolved Mention"/>
    <w:basedOn w:val="Liguvaikefont"/>
    <w:uiPriority w:val="99"/>
    <w:semiHidden/>
    <w:unhideWhenUsed/>
    <w:rsid w:val="00813F43"/>
    <w:rPr>
      <w:color w:val="605E5C"/>
      <w:shd w:val="clear" w:color="auto" w:fill="E1DFDD"/>
    </w:rPr>
  </w:style>
  <w:style w:type="paragraph" w:customStyle="1" w:styleId="text-align-justify">
    <w:name w:val="text-align-justify"/>
    <w:basedOn w:val="Normaallaad"/>
    <w:rsid w:val="00813F43"/>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table" w:styleId="Kontuurtabel">
    <w:name w:val="Table Grid"/>
    <w:basedOn w:val="Normaaltabel"/>
    <w:uiPriority w:val="39"/>
    <w:rsid w:val="0088677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88677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Klastatudhperlink">
    <w:name w:val="FollowedHyperlink"/>
    <w:basedOn w:val="Liguvaikefont"/>
    <w:uiPriority w:val="99"/>
    <w:semiHidden/>
    <w:unhideWhenUsed/>
    <w:rsid w:val="00EA3DE2"/>
    <w:rPr>
      <w:color w:val="954F72" w:themeColor="followedHyperlink"/>
      <w:u w:val="single"/>
    </w:rPr>
  </w:style>
  <w:style w:type="character" w:customStyle="1" w:styleId="Pealkiri1Mrk">
    <w:name w:val="Pealkiri 1 Märk"/>
    <w:basedOn w:val="Liguvaikefont"/>
    <w:link w:val="Pealkiri1"/>
    <w:uiPriority w:val="9"/>
    <w:rsid w:val="00AF09DB"/>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AF09DB"/>
    <w:pPr>
      <w:outlineLvl w:val="9"/>
    </w:pPr>
    <w:rPr>
      <w:kern w:val="0"/>
      <w:lang w:eastAsia="et-EE"/>
      <w14:ligatures w14:val="none"/>
    </w:rPr>
  </w:style>
  <w:style w:type="paragraph" w:styleId="Alapealkiri">
    <w:name w:val="Subtitle"/>
    <w:basedOn w:val="Normaallaad"/>
    <w:next w:val="Normaallaad"/>
    <w:link w:val="AlapealkiriMrk"/>
    <w:uiPriority w:val="11"/>
    <w:qFormat/>
    <w:rsid w:val="00AF09DB"/>
    <w:pPr>
      <w:numPr>
        <w:ilvl w:val="1"/>
      </w:numPr>
    </w:pPr>
    <w:rPr>
      <w:rFonts w:eastAsiaTheme="minorEastAsia"/>
      <w:color w:val="5A5A5A" w:themeColor="text1" w:themeTint="A5"/>
      <w:spacing w:val="15"/>
    </w:rPr>
  </w:style>
  <w:style w:type="character" w:customStyle="1" w:styleId="AlapealkiriMrk">
    <w:name w:val="Alapealkiri Märk"/>
    <w:basedOn w:val="Liguvaikefont"/>
    <w:link w:val="Alapealkiri"/>
    <w:uiPriority w:val="11"/>
    <w:rsid w:val="00AF09DB"/>
    <w:rPr>
      <w:rFonts w:eastAsiaTheme="minorEastAsia"/>
      <w:color w:val="5A5A5A" w:themeColor="text1" w:themeTint="A5"/>
      <w:spacing w:val="15"/>
    </w:rPr>
  </w:style>
  <w:style w:type="paragraph" w:styleId="SK1">
    <w:name w:val="toc 1"/>
    <w:basedOn w:val="Normaallaad"/>
    <w:next w:val="Normaallaad"/>
    <w:autoRedefine/>
    <w:uiPriority w:val="39"/>
    <w:unhideWhenUsed/>
    <w:rsid w:val="00CD74BC"/>
    <w:pPr>
      <w:tabs>
        <w:tab w:val="right" w:leader="dot" w:pos="9062"/>
      </w:tabs>
      <w:spacing w:after="100"/>
      <w:jc w:val="both"/>
    </w:pPr>
  </w:style>
  <w:style w:type="character" w:customStyle="1" w:styleId="Pealkiri2Mrk">
    <w:name w:val="Pealkiri 2 Märk"/>
    <w:basedOn w:val="Liguvaikefont"/>
    <w:link w:val="Pealkiri2"/>
    <w:uiPriority w:val="9"/>
    <w:rsid w:val="00DC454A"/>
    <w:rPr>
      <w:rFonts w:asciiTheme="majorHAnsi" w:eastAsiaTheme="majorEastAsia" w:hAnsiTheme="majorHAnsi" w:cstheme="majorBidi"/>
      <w:color w:val="2F5496" w:themeColor="accent1" w:themeShade="BF"/>
      <w:sz w:val="26"/>
      <w:szCs w:val="26"/>
    </w:rPr>
  </w:style>
  <w:style w:type="paragraph" w:styleId="Pealkiri">
    <w:name w:val="Title"/>
    <w:basedOn w:val="Normaallaad"/>
    <w:next w:val="Normaallaad"/>
    <w:link w:val="PealkiriMrk"/>
    <w:uiPriority w:val="10"/>
    <w:qFormat/>
    <w:rsid w:val="00DC45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C454A"/>
    <w:rPr>
      <w:rFonts w:asciiTheme="majorHAnsi" w:eastAsiaTheme="majorEastAsia" w:hAnsiTheme="majorHAnsi" w:cstheme="majorBidi"/>
      <w:spacing w:val="-10"/>
      <w:kern w:val="28"/>
      <w:sz w:val="56"/>
      <w:szCs w:val="56"/>
    </w:rPr>
  </w:style>
  <w:style w:type="paragraph" w:styleId="SK2">
    <w:name w:val="toc 2"/>
    <w:basedOn w:val="Normaallaad"/>
    <w:next w:val="Normaallaad"/>
    <w:autoRedefine/>
    <w:uiPriority w:val="39"/>
    <w:unhideWhenUsed/>
    <w:rsid w:val="00AE4740"/>
    <w:pPr>
      <w:tabs>
        <w:tab w:val="right" w:leader="dot" w:pos="9062"/>
      </w:tabs>
      <w:spacing w:after="0" w:line="240" w:lineRule="auto"/>
      <w:jc w:val="both"/>
    </w:pPr>
  </w:style>
  <w:style w:type="character" w:customStyle="1" w:styleId="Pealkiri3Mrk">
    <w:name w:val="Pealkiri 3 Märk"/>
    <w:basedOn w:val="Liguvaikefont"/>
    <w:link w:val="Pealkiri3"/>
    <w:uiPriority w:val="9"/>
    <w:rsid w:val="000D5180"/>
    <w:rPr>
      <w:rFonts w:asciiTheme="majorHAnsi" w:eastAsiaTheme="majorEastAsia" w:hAnsiTheme="majorHAnsi" w:cstheme="majorBidi"/>
      <w:color w:val="1F3763" w:themeColor="accent1" w:themeShade="7F"/>
      <w:sz w:val="24"/>
      <w:szCs w:val="24"/>
    </w:rPr>
  </w:style>
  <w:style w:type="paragraph" w:styleId="SK3">
    <w:name w:val="toc 3"/>
    <w:basedOn w:val="Normaallaad"/>
    <w:next w:val="Normaallaad"/>
    <w:autoRedefine/>
    <w:uiPriority w:val="39"/>
    <w:unhideWhenUsed/>
    <w:rsid w:val="00541FB6"/>
    <w:pPr>
      <w:spacing w:after="100"/>
      <w:ind w:left="440"/>
    </w:pPr>
  </w:style>
  <w:style w:type="character" w:customStyle="1" w:styleId="tyhik">
    <w:name w:val="tyhik"/>
    <w:basedOn w:val="Liguvaikefont"/>
    <w:rsid w:val="00EB7F0D"/>
  </w:style>
  <w:style w:type="paragraph" w:customStyle="1" w:styleId="Default">
    <w:name w:val="Default"/>
    <w:rsid w:val="00301DD0"/>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ui-provider">
    <w:name w:val="ui-provider"/>
    <w:basedOn w:val="Liguvaikefont"/>
    <w:rsid w:val="00CF71FE"/>
  </w:style>
  <w:style w:type="paragraph" w:styleId="Redaktsioon">
    <w:name w:val="Revision"/>
    <w:hidden/>
    <w:uiPriority w:val="99"/>
    <w:semiHidden/>
    <w:rsid w:val="00CD74BC"/>
    <w:pPr>
      <w:spacing w:after="0" w:line="240" w:lineRule="auto"/>
    </w:pPr>
  </w:style>
  <w:style w:type="paragraph" w:styleId="Pis">
    <w:name w:val="header"/>
    <w:basedOn w:val="Normaallaad"/>
    <w:link w:val="PisMrk"/>
    <w:uiPriority w:val="99"/>
    <w:unhideWhenUsed/>
    <w:rsid w:val="005270B0"/>
    <w:pPr>
      <w:tabs>
        <w:tab w:val="center" w:pos="4536"/>
        <w:tab w:val="right" w:pos="9072"/>
      </w:tabs>
      <w:spacing w:after="0" w:line="240" w:lineRule="auto"/>
    </w:pPr>
  </w:style>
  <w:style w:type="character" w:customStyle="1" w:styleId="PisMrk">
    <w:name w:val="Päis Märk"/>
    <w:basedOn w:val="Liguvaikefont"/>
    <w:link w:val="Pis"/>
    <w:uiPriority w:val="99"/>
    <w:rsid w:val="005270B0"/>
  </w:style>
  <w:style w:type="paragraph" w:styleId="Jalus">
    <w:name w:val="footer"/>
    <w:basedOn w:val="Normaallaad"/>
    <w:link w:val="JalusMrk"/>
    <w:uiPriority w:val="99"/>
    <w:unhideWhenUsed/>
    <w:rsid w:val="005270B0"/>
    <w:pPr>
      <w:tabs>
        <w:tab w:val="center" w:pos="4536"/>
        <w:tab w:val="right" w:pos="9072"/>
      </w:tabs>
      <w:spacing w:after="0" w:line="240" w:lineRule="auto"/>
    </w:pPr>
  </w:style>
  <w:style w:type="character" w:customStyle="1" w:styleId="JalusMrk">
    <w:name w:val="Jalus Märk"/>
    <w:basedOn w:val="Liguvaikefont"/>
    <w:link w:val="Jalus"/>
    <w:uiPriority w:val="99"/>
    <w:rsid w:val="005270B0"/>
  </w:style>
  <w:style w:type="paragraph" w:styleId="HTML-eelvormindatud">
    <w:name w:val="HTML Preformatted"/>
    <w:basedOn w:val="Normaallaad"/>
    <w:link w:val="HTML-eelvormindatudMrk"/>
    <w:uiPriority w:val="99"/>
    <w:semiHidden/>
    <w:unhideWhenUsed/>
    <w:rsid w:val="005F3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et-EE"/>
      <w14:ligatures w14:val="none"/>
    </w:rPr>
  </w:style>
  <w:style w:type="character" w:customStyle="1" w:styleId="HTML-eelvormindatudMrk">
    <w:name w:val="HTML-eelvormindatud Märk"/>
    <w:basedOn w:val="Liguvaikefont"/>
    <w:link w:val="HTML-eelvormindatud"/>
    <w:uiPriority w:val="99"/>
    <w:semiHidden/>
    <w:rsid w:val="005F3729"/>
    <w:rPr>
      <w:rFonts w:ascii="Courier New" w:eastAsia="Times New Roman" w:hAnsi="Courier New" w:cs="Courier New"/>
      <w:kern w:val="0"/>
      <w:sz w:val="20"/>
      <w:szCs w:val="20"/>
      <w:lang w:eastAsia="et-EE"/>
      <w14:ligatures w14:val="none"/>
    </w:rPr>
  </w:style>
  <w:style w:type="character" w:customStyle="1" w:styleId="y2iqfc">
    <w:name w:val="y2iqfc"/>
    <w:basedOn w:val="Liguvaikefont"/>
    <w:rsid w:val="005F3729"/>
  </w:style>
  <w:style w:type="character" w:customStyle="1" w:styleId="cf01">
    <w:name w:val="cf01"/>
    <w:basedOn w:val="Liguvaikefont"/>
    <w:rsid w:val="00FC79C5"/>
    <w:rPr>
      <w:rFonts w:ascii="Segoe UI" w:hAnsi="Segoe UI" w:cs="Segoe UI" w:hint="default"/>
      <w:sz w:val="18"/>
      <w:szCs w:val="18"/>
    </w:rPr>
  </w:style>
  <w:style w:type="paragraph" w:customStyle="1" w:styleId="paragraph">
    <w:name w:val="paragraph"/>
    <w:basedOn w:val="Normaallaad"/>
    <w:rsid w:val="00E37F35"/>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E37F35"/>
  </w:style>
  <w:style w:type="character" w:customStyle="1" w:styleId="eop">
    <w:name w:val="eop"/>
    <w:basedOn w:val="Liguvaikefont"/>
    <w:rsid w:val="00E37F35"/>
  </w:style>
  <w:style w:type="paragraph" w:styleId="Lihttekst">
    <w:name w:val="Plain Text"/>
    <w:basedOn w:val="Normaallaad"/>
    <w:link w:val="LihttekstMrk"/>
    <w:uiPriority w:val="99"/>
    <w:unhideWhenUsed/>
    <w:rsid w:val="00E37F35"/>
    <w:pPr>
      <w:spacing w:after="0" w:line="240" w:lineRule="auto"/>
    </w:pPr>
    <w:rPr>
      <w:rFonts w:ascii="Consolas" w:eastAsia="Calibri" w:hAnsi="Consolas" w:cs="Times New Roman"/>
      <w:kern w:val="0"/>
      <w:sz w:val="21"/>
      <w:szCs w:val="21"/>
      <w14:ligatures w14:val="none"/>
    </w:rPr>
  </w:style>
  <w:style w:type="character" w:customStyle="1" w:styleId="LihttekstMrk">
    <w:name w:val="Lihttekst Märk"/>
    <w:basedOn w:val="Liguvaikefont"/>
    <w:link w:val="Lihttekst"/>
    <w:uiPriority w:val="99"/>
    <w:rsid w:val="00E37F35"/>
    <w:rPr>
      <w:rFonts w:ascii="Consolas" w:eastAsia="Calibri" w:hAnsi="Consolas" w:cs="Times New Roman"/>
      <w:kern w:val="0"/>
      <w:sz w:val="21"/>
      <w:szCs w:val="21"/>
      <w14:ligatures w14:val="none"/>
    </w:rPr>
  </w:style>
  <w:style w:type="character" w:styleId="Tugev">
    <w:name w:val="Strong"/>
    <w:basedOn w:val="Liguvaikefont"/>
    <w:uiPriority w:val="22"/>
    <w:qFormat/>
    <w:rsid w:val="007A41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331">
      <w:bodyDiv w:val="1"/>
      <w:marLeft w:val="0"/>
      <w:marRight w:val="0"/>
      <w:marTop w:val="0"/>
      <w:marBottom w:val="0"/>
      <w:divBdr>
        <w:top w:val="none" w:sz="0" w:space="0" w:color="auto"/>
        <w:left w:val="none" w:sz="0" w:space="0" w:color="auto"/>
        <w:bottom w:val="none" w:sz="0" w:space="0" w:color="auto"/>
        <w:right w:val="none" w:sz="0" w:space="0" w:color="auto"/>
      </w:divBdr>
    </w:div>
    <w:div w:id="179272386">
      <w:bodyDiv w:val="1"/>
      <w:marLeft w:val="0"/>
      <w:marRight w:val="0"/>
      <w:marTop w:val="0"/>
      <w:marBottom w:val="0"/>
      <w:divBdr>
        <w:top w:val="none" w:sz="0" w:space="0" w:color="auto"/>
        <w:left w:val="none" w:sz="0" w:space="0" w:color="auto"/>
        <w:bottom w:val="none" w:sz="0" w:space="0" w:color="auto"/>
        <w:right w:val="none" w:sz="0" w:space="0" w:color="auto"/>
      </w:divBdr>
    </w:div>
    <w:div w:id="250282409">
      <w:bodyDiv w:val="1"/>
      <w:marLeft w:val="0"/>
      <w:marRight w:val="0"/>
      <w:marTop w:val="0"/>
      <w:marBottom w:val="0"/>
      <w:divBdr>
        <w:top w:val="none" w:sz="0" w:space="0" w:color="auto"/>
        <w:left w:val="none" w:sz="0" w:space="0" w:color="auto"/>
        <w:bottom w:val="none" w:sz="0" w:space="0" w:color="auto"/>
        <w:right w:val="none" w:sz="0" w:space="0" w:color="auto"/>
      </w:divBdr>
    </w:div>
    <w:div w:id="263655358">
      <w:bodyDiv w:val="1"/>
      <w:marLeft w:val="0"/>
      <w:marRight w:val="0"/>
      <w:marTop w:val="0"/>
      <w:marBottom w:val="0"/>
      <w:divBdr>
        <w:top w:val="none" w:sz="0" w:space="0" w:color="auto"/>
        <w:left w:val="none" w:sz="0" w:space="0" w:color="auto"/>
        <w:bottom w:val="none" w:sz="0" w:space="0" w:color="auto"/>
        <w:right w:val="none" w:sz="0" w:space="0" w:color="auto"/>
      </w:divBdr>
    </w:div>
    <w:div w:id="309486183">
      <w:bodyDiv w:val="1"/>
      <w:marLeft w:val="0"/>
      <w:marRight w:val="0"/>
      <w:marTop w:val="0"/>
      <w:marBottom w:val="0"/>
      <w:divBdr>
        <w:top w:val="none" w:sz="0" w:space="0" w:color="auto"/>
        <w:left w:val="none" w:sz="0" w:space="0" w:color="auto"/>
        <w:bottom w:val="none" w:sz="0" w:space="0" w:color="auto"/>
        <w:right w:val="none" w:sz="0" w:space="0" w:color="auto"/>
      </w:divBdr>
    </w:div>
    <w:div w:id="331028768">
      <w:bodyDiv w:val="1"/>
      <w:marLeft w:val="0"/>
      <w:marRight w:val="0"/>
      <w:marTop w:val="0"/>
      <w:marBottom w:val="0"/>
      <w:divBdr>
        <w:top w:val="none" w:sz="0" w:space="0" w:color="auto"/>
        <w:left w:val="none" w:sz="0" w:space="0" w:color="auto"/>
        <w:bottom w:val="none" w:sz="0" w:space="0" w:color="auto"/>
        <w:right w:val="none" w:sz="0" w:space="0" w:color="auto"/>
      </w:divBdr>
    </w:div>
    <w:div w:id="458884768">
      <w:bodyDiv w:val="1"/>
      <w:marLeft w:val="0"/>
      <w:marRight w:val="0"/>
      <w:marTop w:val="0"/>
      <w:marBottom w:val="0"/>
      <w:divBdr>
        <w:top w:val="none" w:sz="0" w:space="0" w:color="auto"/>
        <w:left w:val="none" w:sz="0" w:space="0" w:color="auto"/>
        <w:bottom w:val="none" w:sz="0" w:space="0" w:color="auto"/>
        <w:right w:val="none" w:sz="0" w:space="0" w:color="auto"/>
      </w:divBdr>
    </w:div>
    <w:div w:id="471138443">
      <w:bodyDiv w:val="1"/>
      <w:marLeft w:val="0"/>
      <w:marRight w:val="0"/>
      <w:marTop w:val="0"/>
      <w:marBottom w:val="0"/>
      <w:divBdr>
        <w:top w:val="none" w:sz="0" w:space="0" w:color="auto"/>
        <w:left w:val="none" w:sz="0" w:space="0" w:color="auto"/>
        <w:bottom w:val="none" w:sz="0" w:space="0" w:color="auto"/>
        <w:right w:val="none" w:sz="0" w:space="0" w:color="auto"/>
      </w:divBdr>
    </w:div>
    <w:div w:id="476143956">
      <w:bodyDiv w:val="1"/>
      <w:marLeft w:val="0"/>
      <w:marRight w:val="0"/>
      <w:marTop w:val="0"/>
      <w:marBottom w:val="0"/>
      <w:divBdr>
        <w:top w:val="none" w:sz="0" w:space="0" w:color="auto"/>
        <w:left w:val="none" w:sz="0" w:space="0" w:color="auto"/>
        <w:bottom w:val="none" w:sz="0" w:space="0" w:color="auto"/>
        <w:right w:val="none" w:sz="0" w:space="0" w:color="auto"/>
      </w:divBdr>
    </w:div>
    <w:div w:id="557401334">
      <w:bodyDiv w:val="1"/>
      <w:marLeft w:val="0"/>
      <w:marRight w:val="0"/>
      <w:marTop w:val="0"/>
      <w:marBottom w:val="0"/>
      <w:divBdr>
        <w:top w:val="none" w:sz="0" w:space="0" w:color="auto"/>
        <w:left w:val="none" w:sz="0" w:space="0" w:color="auto"/>
        <w:bottom w:val="none" w:sz="0" w:space="0" w:color="auto"/>
        <w:right w:val="none" w:sz="0" w:space="0" w:color="auto"/>
      </w:divBdr>
    </w:div>
    <w:div w:id="631399997">
      <w:bodyDiv w:val="1"/>
      <w:marLeft w:val="0"/>
      <w:marRight w:val="0"/>
      <w:marTop w:val="0"/>
      <w:marBottom w:val="0"/>
      <w:divBdr>
        <w:top w:val="none" w:sz="0" w:space="0" w:color="auto"/>
        <w:left w:val="none" w:sz="0" w:space="0" w:color="auto"/>
        <w:bottom w:val="none" w:sz="0" w:space="0" w:color="auto"/>
        <w:right w:val="none" w:sz="0" w:space="0" w:color="auto"/>
      </w:divBdr>
      <w:divsChild>
        <w:div w:id="386026822">
          <w:marLeft w:val="0"/>
          <w:marRight w:val="0"/>
          <w:marTop w:val="0"/>
          <w:marBottom w:val="0"/>
          <w:divBdr>
            <w:top w:val="none" w:sz="0" w:space="0" w:color="auto"/>
            <w:left w:val="none" w:sz="0" w:space="0" w:color="auto"/>
            <w:bottom w:val="none" w:sz="0" w:space="0" w:color="auto"/>
            <w:right w:val="none" w:sz="0" w:space="0" w:color="auto"/>
          </w:divBdr>
        </w:div>
        <w:div w:id="598834860">
          <w:marLeft w:val="0"/>
          <w:marRight w:val="0"/>
          <w:marTop w:val="0"/>
          <w:marBottom w:val="0"/>
          <w:divBdr>
            <w:top w:val="none" w:sz="0" w:space="0" w:color="auto"/>
            <w:left w:val="none" w:sz="0" w:space="0" w:color="auto"/>
            <w:bottom w:val="none" w:sz="0" w:space="0" w:color="auto"/>
            <w:right w:val="none" w:sz="0" w:space="0" w:color="auto"/>
          </w:divBdr>
        </w:div>
        <w:div w:id="601500113">
          <w:marLeft w:val="0"/>
          <w:marRight w:val="0"/>
          <w:marTop w:val="0"/>
          <w:marBottom w:val="0"/>
          <w:divBdr>
            <w:top w:val="none" w:sz="0" w:space="0" w:color="auto"/>
            <w:left w:val="none" w:sz="0" w:space="0" w:color="auto"/>
            <w:bottom w:val="none" w:sz="0" w:space="0" w:color="auto"/>
            <w:right w:val="none" w:sz="0" w:space="0" w:color="auto"/>
          </w:divBdr>
        </w:div>
        <w:div w:id="634062434">
          <w:marLeft w:val="0"/>
          <w:marRight w:val="0"/>
          <w:marTop w:val="0"/>
          <w:marBottom w:val="0"/>
          <w:divBdr>
            <w:top w:val="none" w:sz="0" w:space="0" w:color="auto"/>
            <w:left w:val="none" w:sz="0" w:space="0" w:color="auto"/>
            <w:bottom w:val="none" w:sz="0" w:space="0" w:color="auto"/>
            <w:right w:val="none" w:sz="0" w:space="0" w:color="auto"/>
          </w:divBdr>
        </w:div>
        <w:div w:id="707994647">
          <w:marLeft w:val="0"/>
          <w:marRight w:val="0"/>
          <w:marTop w:val="0"/>
          <w:marBottom w:val="0"/>
          <w:divBdr>
            <w:top w:val="none" w:sz="0" w:space="0" w:color="auto"/>
            <w:left w:val="none" w:sz="0" w:space="0" w:color="auto"/>
            <w:bottom w:val="none" w:sz="0" w:space="0" w:color="auto"/>
            <w:right w:val="none" w:sz="0" w:space="0" w:color="auto"/>
          </w:divBdr>
        </w:div>
        <w:div w:id="782656934">
          <w:marLeft w:val="0"/>
          <w:marRight w:val="0"/>
          <w:marTop w:val="0"/>
          <w:marBottom w:val="0"/>
          <w:divBdr>
            <w:top w:val="none" w:sz="0" w:space="0" w:color="auto"/>
            <w:left w:val="none" w:sz="0" w:space="0" w:color="auto"/>
            <w:bottom w:val="none" w:sz="0" w:space="0" w:color="auto"/>
            <w:right w:val="none" w:sz="0" w:space="0" w:color="auto"/>
          </w:divBdr>
        </w:div>
        <w:div w:id="813181074">
          <w:marLeft w:val="0"/>
          <w:marRight w:val="0"/>
          <w:marTop w:val="0"/>
          <w:marBottom w:val="0"/>
          <w:divBdr>
            <w:top w:val="none" w:sz="0" w:space="0" w:color="auto"/>
            <w:left w:val="none" w:sz="0" w:space="0" w:color="auto"/>
            <w:bottom w:val="none" w:sz="0" w:space="0" w:color="auto"/>
            <w:right w:val="none" w:sz="0" w:space="0" w:color="auto"/>
          </w:divBdr>
        </w:div>
        <w:div w:id="937712684">
          <w:marLeft w:val="0"/>
          <w:marRight w:val="0"/>
          <w:marTop w:val="0"/>
          <w:marBottom w:val="0"/>
          <w:divBdr>
            <w:top w:val="none" w:sz="0" w:space="0" w:color="auto"/>
            <w:left w:val="none" w:sz="0" w:space="0" w:color="auto"/>
            <w:bottom w:val="none" w:sz="0" w:space="0" w:color="auto"/>
            <w:right w:val="none" w:sz="0" w:space="0" w:color="auto"/>
          </w:divBdr>
        </w:div>
        <w:div w:id="965237874">
          <w:marLeft w:val="0"/>
          <w:marRight w:val="0"/>
          <w:marTop w:val="0"/>
          <w:marBottom w:val="0"/>
          <w:divBdr>
            <w:top w:val="none" w:sz="0" w:space="0" w:color="auto"/>
            <w:left w:val="none" w:sz="0" w:space="0" w:color="auto"/>
            <w:bottom w:val="none" w:sz="0" w:space="0" w:color="auto"/>
            <w:right w:val="none" w:sz="0" w:space="0" w:color="auto"/>
          </w:divBdr>
        </w:div>
        <w:div w:id="1030958446">
          <w:marLeft w:val="0"/>
          <w:marRight w:val="0"/>
          <w:marTop w:val="0"/>
          <w:marBottom w:val="0"/>
          <w:divBdr>
            <w:top w:val="none" w:sz="0" w:space="0" w:color="auto"/>
            <w:left w:val="none" w:sz="0" w:space="0" w:color="auto"/>
            <w:bottom w:val="none" w:sz="0" w:space="0" w:color="auto"/>
            <w:right w:val="none" w:sz="0" w:space="0" w:color="auto"/>
          </w:divBdr>
        </w:div>
        <w:div w:id="1054618985">
          <w:marLeft w:val="0"/>
          <w:marRight w:val="0"/>
          <w:marTop w:val="0"/>
          <w:marBottom w:val="0"/>
          <w:divBdr>
            <w:top w:val="none" w:sz="0" w:space="0" w:color="auto"/>
            <w:left w:val="none" w:sz="0" w:space="0" w:color="auto"/>
            <w:bottom w:val="none" w:sz="0" w:space="0" w:color="auto"/>
            <w:right w:val="none" w:sz="0" w:space="0" w:color="auto"/>
          </w:divBdr>
        </w:div>
        <w:div w:id="1147435128">
          <w:marLeft w:val="0"/>
          <w:marRight w:val="0"/>
          <w:marTop w:val="0"/>
          <w:marBottom w:val="0"/>
          <w:divBdr>
            <w:top w:val="none" w:sz="0" w:space="0" w:color="auto"/>
            <w:left w:val="none" w:sz="0" w:space="0" w:color="auto"/>
            <w:bottom w:val="none" w:sz="0" w:space="0" w:color="auto"/>
            <w:right w:val="none" w:sz="0" w:space="0" w:color="auto"/>
          </w:divBdr>
        </w:div>
        <w:div w:id="1205406246">
          <w:marLeft w:val="0"/>
          <w:marRight w:val="0"/>
          <w:marTop w:val="0"/>
          <w:marBottom w:val="0"/>
          <w:divBdr>
            <w:top w:val="none" w:sz="0" w:space="0" w:color="auto"/>
            <w:left w:val="none" w:sz="0" w:space="0" w:color="auto"/>
            <w:bottom w:val="none" w:sz="0" w:space="0" w:color="auto"/>
            <w:right w:val="none" w:sz="0" w:space="0" w:color="auto"/>
          </w:divBdr>
        </w:div>
        <w:div w:id="1207182189">
          <w:marLeft w:val="0"/>
          <w:marRight w:val="0"/>
          <w:marTop w:val="0"/>
          <w:marBottom w:val="0"/>
          <w:divBdr>
            <w:top w:val="none" w:sz="0" w:space="0" w:color="auto"/>
            <w:left w:val="none" w:sz="0" w:space="0" w:color="auto"/>
            <w:bottom w:val="none" w:sz="0" w:space="0" w:color="auto"/>
            <w:right w:val="none" w:sz="0" w:space="0" w:color="auto"/>
          </w:divBdr>
        </w:div>
        <w:div w:id="1286279933">
          <w:marLeft w:val="0"/>
          <w:marRight w:val="0"/>
          <w:marTop w:val="0"/>
          <w:marBottom w:val="0"/>
          <w:divBdr>
            <w:top w:val="none" w:sz="0" w:space="0" w:color="auto"/>
            <w:left w:val="none" w:sz="0" w:space="0" w:color="auto"/>
            <w:bottom w:val="none" w:sz="0" w:space="0" w:color="auto"/>
            <w:right w:val="none" w:sz="0" w:space="0" w:color="auto"/>
          </w:divBdr>
          <w:divsChild>
            <w:div w:id="347482981">
              <w:marLeft w:val="0"/>
              <w:marRight w:val="0"/>
              <w:marTop w:val="0"/>
              <w:marBottom w:val="0"/>
              <w:divBdr>
                <w:top w:val="none" w:sz="0" w:space="0" w:color="auto"/>
                <w:left w:val="none" w:sz="0" w:space="0" w:color="auto"/>
                <w:bottom w:val="none" w:sz="0" w:space="0" w:color="auto"/>
                <w:right w:val="none" w:sz="0" w:space="0" w:color="auto"/>
              </w:divBdr>
            </w:div>
            <w:div w:id="731780584">
              <w:marLeft w:val="0"/>
              <w:marRight w:val="0"/>
              <w:marTop w:val="0"/>
              <w:marBottom w:val="0"/>
              <w:divBdr>
                <w:top w:val="none" w:sz="0" w:space="0" w:color="auto"/>
                <w:left w:val="none" w:sz="0" w:space="0" w:color="auto"/>
                <w:bottom w:val="none" w:sz="0" w:space="0" w:color="auto"/>
                <w:right w:val="none" w:sz="0" w:space="0" w:color="auto"/>
              </w:divBdr>
            </w:div>
            <w:div w:id="840463298">
              <w:marLeft w:val="0"/>
              <w:marRight w:val="0"/>
              <w:marTop w:val="0"/>
              <w:marBottom w:val="0"/>
              <w:divBdr>
                <w:top w:val="none" w:sz="0" w:space="0" w:color="auto"/>
                <w:left w:val="none" w:sz="0" w:space="0" w:color="auto"/>
                <w:bottom w:val="none" w:sz="0" w:space="0" w:color="auto"/>
                <w:right w:val="none" w:sz="0" w:space="0" w:color="auto"/>
              </w:divBdr>
            </w:div>
            <w:div w:id="1303389694">
              <w:marLeft w:val="0"/>
              <w:marRight w:val="0"/>
              <w:marTop w:val="0"/>
              <w:marBottom w:val="0"/>
              <w:divBdr>
                <w:top w:val="none" w:sz="0" w:space="0" w:color="auto"/>
                <w:left w:val="none" w:sz="0" w:space="0" w:color="auto"/>
                <w:bottom w:val="none" w:sz="0" w:space="0" w:color="auto"/>
                <w:right w:val="none" w:sz="0" w:space="0" w:color="auto"/>
              </w:divBdr>
            </w:div>
            <w:div w:id="1397508941">
              <w:marLeft w:val="0"/>
              <w:marRight w:val="0"/>
              <w:marTop w:val="0"/>
              <w:marBottom w:val="0"/>
              <w:divBdr>
                <w:top w:val="none" w:sz="0" w:space="0" w:color="auto"/>
                <w:left w:val="none" w:sz="0" w:space="0" w:color="auto"/>
                <w:bottom w:val="none" w:sz="0" w:space="0" w:color="auto"/>
                <w:right w:val="none" w:sz="0" w:space="0" w:color="auto"/>
              </w:divBdr>
            </w:div>
            <w:div w:id="1498573766">
              <w:marLeft w:val="0"/>
              <w:marRight w:val="0"/>
              <w:marTop w:val="0"/>
              <w:marBottom w:val="0"/>
              <w:divBdr>
                <w:top w:val="none" w:sz="0" w:space="0" w:color="auto"/>
                <w:left w:val="none" w:sz="0" w:space="0" w:color="auto"/>
                <w:bottom w:val="none" w:sz="0" w:space="0" w:color="auto"/>
                <w:right w:val="none" w:sz="0" w:space="0" w:color="auto"/>
              </w:divBdr>
            </w:div>
            <w:div w:id="1532063007">
              <w:marLeft w:val="0"/>
              <w:marRight w:val="0"/>
              <w:marTop w:val="0"/>
              <w:marBottom w:val="0"/>
              <w:divBdr>
                <w:top w:val="none" w:sz="0" w:space="0" w:color="auto"/>
                <w:left w:val="none" w:sz="0" w:space="0" w:color="auto"/>
                <w:bottom w:val="none" w:sz="0" w:space="0" w:color="auto"/>
                <w:right w:val="none" w:sz="0" w:space="0" w:color="auto"/>
              </w:divBdr>
            </w:div>
            <w:div w:id="1541867903">
              <w:marLeft w:val="0"/>
              <w:marRight w:val="0"/>
              <w:marTop w:val="0"/>
              <w:marBottom w:val="0"/>
              <w:divBdr>
                <w:top w:val="none" w:sz="0" w:space="0" w:color="auto"/>
                <w:left w:val="none" w:sz="0" w:space="0" w:color="auto"/>
                <w:bottom w:val="none" w:sz="0" w:space="0" w:color="auto"/>
                <w:right w:val="none" w:sz="0" w:space="0" w:color="auto"/>
              </w:divBdr>
            </w:div>
            <w:div w:id="1738436907">
              <w:marLeft w:val="0"/>
              <w:marRight w:val="0"/>
              <w:marTop w:val="0"/>
              <w:marBottom w:val="0"/>
              <w:divBdr>
                <w:top w:val="none" w:sz="0" w:space="0" w:color="auto"/>
                <w:left w:val="none" w:sz="0" w:space="0" w:color="auto"/>
                <w:bottom w:val="none" w:sz="0" w:space="0" w:color="auto"/>
                <w:right w:val="none" w:sz="0" w:space="0" w:color="auto"/>
              </w:divBdr>
            </w:div>
            <w:div w:id="1785731790">
              <w:marLeft w:val="0"/>
              <w:marRight w:val="0"/>
              <w:marTop w:val="0"/>
              <w:marBottom w:val="0"/>
              <w:divBdr>
                <w:top w:val="none" w:sz="0" w:space="0" w:color="auto"/>
                <w:left w:val="none" w:sz="0" w:space="0" w:color="auto"/>
                <w:bottom w:val="none" w:sz="0" w:space="0" w:color="auto"/>
                <w:right w:val="none" w:sz="0" w:space="0" w:color="auto"/>
              </w:divBdr>
            </w:div>
            <w:div w:id="1785732791">
              <w:marLeft w:val="0"/>
              <w:marRight w:val="0"/>
              <w:marTop w:val="0"/>
              <w:marBottom w:val="0"/>
              <w:divBdr>
                <w:top w:val="none" w:sz="0" w:space="0" w:color="auto"/>
                <w:left w:val="none" w:sz="0" w:space="0" w:color="auto"/>
                <w:bottom w:val="none" w:sz="0" w:space="0" w:color="auto"/>
                <w:right w:val="none" w:sz="0" w:space="0" w:color="auto"/>
              </w:divBdr>
            </w:div>
            <w:div w:id="1862233014">
              <w:marLeft w:val="0"/>
              <w:marRight w:val="0"/>
              <w:marTop w:val="0"/>
              <w:marBottom w:val="0"/>
              <w:divBdr>
                <w:top w:val="none" w:sz="0" w:space="0" w:color="auto"/>
                <w:left w:val="none" w:sz="0" w:space="0" w:color="auto"/>
                <w:bottom w:val="none" w:sz="0" w:space="0" w:color="auto"/>
                <w:right w:val="none" w:sz="0" w:space="0" w:color="auto"/>
              </w:divBdr>
            </w:div>
            <w:div w:id="2010865019">
              <w:marLeft w:val="0"/>
              <w:marRight w:val="0"/>
              <w:marTop w:val="0"/>
              <w:marBottom w:val="0"/>
              <w:divBdr>
                <w:top w:val="none" w:sz="0" w:space="0" w:color="auto"/>
                <w:left w:val="none" w:sz="0" w:space="0" w:color="auto"/>
                <w:bottom w:val="none" w:sz="0" w:space="0" w:color="auto"/>
                <w:right w:val="none" w:sz="0" w:space="0" w:color="auto"/>
              </w:divBdr>
            </w:div>
            <w:div w:id="2015572919">
              <w:marLeft w:val="0"/>
              <w:marRight w:val="0"/>
              <w:marTop w:val="0"/>
              <w:marBottom w:val="0"/>
              <w:divBdr>
                <w:top w:val="none" w:sz="0" w:space="0" w:color="auto"/>
                <w:left w:val="none" w:sz="0" w:space="0" w:color="auto"/>
                <w:bottom w:val="none" w:sz="0" w:space="0" w:color="auto"/>
                <w:right w:val="none" w:sz="0" w:space="0" w:color="auto"/>
              </w:divBdr>
            </w:div>
          </w:divsChild>
        </w:div>
        <w:div w:id="1351448279">
          <w:marLeft w:val="0"/>
          <w:marRight w:val="0"/>
          <w:marTop w:val="0"/>
          <w:marBottom w:val="0"/>
          <w:divBdr>
            <w:top w:val="none" w:sz="0" w:space="0" w:color="auto"/>
            <w:left w:val="none" w:sz="0" w:space="0" w:color="auto"/>
            <w:bottom w:val="none" w:sz="0" w:space="0" w:color="auto"/>
            <w:right w:val="none" w:sz="0" w:space="0" w:color="auto"/>
          </w:divBdr>
        </w:div>
        <w:div w:id="1601526278">
          <w:marLeft w:val="0"/>
          <w:marRight w:val="0"/>
          <w:marTop w:val="0"/>
          <w:marBottom w:val="0"/>
          <w:divBdr>
            <w:top w:val="none" w:sz="0" w:space="0" w:color="auto"/>
            <w:left w:val="none" w:sz="0" w:space="0" w:color="auto"/>
            <w:bottom w:val="none" w:sz="0" w:space="0" w:color="auto"/>
            <w:right w:val="none" w:sz="0" w:space="0" w:color="auto"/>
          </w:divBdr>
        </w:div>
        <w:div w:id="1707023747">
          <w:marLeft w:val="0"/>
          <w:marRight w:val="0"/>
          <w:marTop w:val="0"/>
          <w:marBottom w:val="0"/>
          <w:divBdr>
            <w:top w:val="none" w:sz="0" w:space="0" w:color="auto"/>
            <w:left w:val="none" w:sz="0" w:space="0" w:color="auto"/>
            <w:bottom w:val="none" w:sz="0" w:space="0" w:color="auto"/>
            <w:right w:val="none" w:sz="0" w:space="0" w:color="auto"/>
          </w:divBdr>
        </w:div>
        <w:div w:id="1713337074">
          <w:marLeft w:val="0"/>
          <w:marRight w:val="0"/>
          <w:marTop w:val="0"/>
          <w:marBottom w:val="0"/>
          <w:divBdr>
            <w:top w:val="none" w:sz="0" w:space="0" w:color="auto"/>
            <w:left w:val="none" w:sz="0" w:space="0" w:color="auto"/>
            <w:bottom w:val="none" w:sz="0" w:space="0" w:color="auto"/>
            <w:right w:val="none" w:sz="0" w:space="0" w:color="auto"/>
          </w:divBdr>
        </w:div>
        <w:div w:id="1984042305">
          <w:marLeft w:val="0"/>
          <w:marRight w:val="0"/>
          <w:marTop w:val="0"/>
          <w:marBottom w:val="0"/>
          <w:divBdr>
            <w:top w:val="none" w:sz="0" w:space="0" w:color="auto"/>
            <w:left w:val="none" w:sz="0" w:space="0" w:color="auto"/>
            <w:bottom w:val="none" w:sz="0" w:space="0" w:color="auto"/>
            <w:right w:val="none" w:sz="0" w:space="0" w:color="auto"/>
          </w:divBdr>
        </w:div>
        <w:div w:id="2007435185">
          <w:marLeft w:val="0"/>
          <w:marRight w:val="0"/>
          <w:marTop w:val="0"/>
          <w:marBottom w:val="0"/>
          <w:divBdr>
            <w:top w:val="none" w:sz="0" w:space="0" w:color="auto"/>
            <w:left w:val="none" w:sz="0" w:space="0" w:color="auto"/>
            <w:bottom w:val="none" w:sz="0" w:space="0" w:color="auto"/>
            <w:right w:val="none" w:sz="0" w:space="0" w:color="auto"/>
          </w:divBdr>
        </w:div>
        <w:div w:id="2013868324">
          <w:marLeft w:val="0"/>
          <w:marRight w:val="0"/>
          <w:marTop w:val="0"/>
          <w:marBottom w:val="0"/>
          <w:divBdr>
            <w:top w:val="none" w:sz="0" w:space="0" w:color="auto"/>
            <w:left w:val="none" w:sz="0" w:space="0" w:color="auto"/>
            <w:bottom w:val="none" w:sz="0" w:space="0" w:color="auto"/>
            <w:right w:val="none" w:sz="0" w:space="0" w:color="auto"/>
          </w:divBdr>
        </w:div>
      </w:divsChild>
    </w:div>
    <w:div w:id="699863686">
      <w:bodyDiv w:val="1"/>
      <w:marLeft w:val="0"/>
      <w:marRight w:val="0"/>
      <w:marTop w:val="0"/>
      <w:marBottom w:val="0"/>
      <w:divBdr>
        <w:top w:val="none" w:sz="0" w:space="0" w:color="auto"/>
        <w:left w:val="none" w:sz="0" w:space="0" w:color="auto"/>
        <w:bottom w:val="none" w:sz="0" w:space="0" w:color="auto"/>
        <w:right w:val="none" w:sz="0" w:space="0" w:color="auto"/>
      </w:divBdr>
      <w:divsChild>
        <w:div w:id="462117009">
          <w:marLeft w:val="0"/>
          <w:marRight w:val="0"/>
          <w:marTop w:val="0"/>
          <w:marBottom w:val="0"/>
          <w:divBdr>
            <w:top w:val="none" w:sz="0" w:space="0" w:color="auto"/>
            <w:left w:val="none" w:sz="0" w:space="0" w:color="auto"/>
            <w:bottom w:val="none" w:sz="0" w:space="0" w:color="auto"/>
            <w:right w:val="none" w:sz="0" w:space="0" w:color="auto"/>
          </w:divBdr>
        </w:div>
        <w:div w:id="539588729">
          <w:marLeft w:val="0"/>
          <w:marRight w:val="0"/>
          <w:marTop w:val="0"/>
          <w:marBottom w:val="0"/>
          <w:divBdr>
            <w:top w:val="none" w:sz="0" w:space="0" w:color="auto"/>
            <w:left w:val="none" w:sz="0" w:space="0" w:color="auto"/>
            <w:bottom w:val="none" w:sz="0" w:space="0" w:color="auto"/>
            <w:right w:val="none" w:sz="0" w:space="0" w:color="auto"/>
          </w:divBdr>
        </w:div>
        <w:div w:id="679507994">
          <w:marLeft w:val="0"/>
          <w:marRight w:val="0"/>
          <w:marTop w:val="0"/>
          <w:marBottom w:val="0"/>
          <w:divBdr>
            <w:top w:val="none" w:sz="0" w:space="0" w:color="auto"/>
            <w:left w:val="none" w:sz="0" w:space="0" w:color="auto"/>
            <w:bottom w:val="none" w:sz="0" w:space="0" w:color="auto"/>
            <w:right w:val="none" w:sz="0" w:space="0" w:color="auto"/>
          </w:divBdr>
        </w:div>
        <w:div w:id="711030150">
          <w:marLeft w:val="0"/>
          <w:marRight w:val="0"/>
          <w:marTop w:val="0"/>
          <w:marBottom w:val="0"/>
          <w:divBdr>
            <w:top w:val="none" w:sz="0" w:space="0" w:color="auto"/>
            <w:left w:val="none" w:sz="0" w:space="0" w:color="auto"/>
            <w:bottom w:val="none" w:sz="0" w:space="0" w:color="auto"/>
            <w:right w:val="none" w:sz="0" w:space="0" w:color="auto"/>
          </w:divBdr>
        </w:div>
        <w:div w:id="811992040">
          <w:marLeft w:val="0"/>
          <w:marRight w:val="0"/>
          <w:marTop w:val="0"/>
          <w:marBottom w:val="0"/>
          <w:divBdr>
            <w:top w:val="none" w:sz="0" w:space="0" w:color="auto"/>
            <w:left w:val="none" w:sz="0" w:space="0" w:color="auto"/>
            <w:bottom w:val="none" w:sz="0" w:space="0" w:color="auto"/>
            <w:right w:val="none" w:sz="0" w:space="0" w:color="auto"/>
          </w:divBdr>
        </w:div>
        <w:div w:id="854268121">
          <w:marLeft w:val="0"/>
          <w:marRight w:val="0"/>
          <w:marTop w:val="0"/>
          <w:marBottom w:val="0"/>
          <w:divBdr>
            <w:top w:val="none" w:sz="0" w:space="0" w:color="auto"/>
            <w:left w:val="none" w:sz="0" w:space="0" w:color="auto"/>
            <w:bottom w:val="none" w:sz="0" w:space="0" w:color="auto"/>
            <w:right w:val="none" w:sz="0" w:space="0" w:color="auto"/>
          </w:divBdr>
        </w:div>
        <w:div w:id="924652640">
          <w:marLeft w:val="0"/>
          <w:marRight w:val="0"/>
          <w:marTop w:val="0"/>
          <w:marBottom w:val="0"/>
          <w:divBdr>
            <w:top w:val="none" w:sz="0" w:space="0" w:color="auto"/>
            <w:left w:val="none" w:sz="0" w:space="0" w:color="auto"/>
            <w:bottom w:val="none" w:sz="0" w:space="0" w:color="auto"/>
            <w:right w:val="none" w:sz="0" w:space="0" w:color="auto"/>
          </w:divBdr>
        </w:div>
        <w:div w:id="988441035">
          <w:marLeft w:val="0"/>
          <w:marRight w:val="0"/>
          <w:marTop w:val="0"/>
          <w:marBottom w:val="0"/>
          <w:divBdr>
            <w:top w:val="none" w:sz="0" w:space="0" w:color="auto"/>
            <w:left w:val="none" w:sz="0" w:space="0" w:color="auto"/>
            <w:bottom w:val="none" w:sz="0" w:space="0" w:color="auto"/>
            <w:right w:val="none" w:sz="0" w:space="0" w:color="auto"/>
          </w:divBdr>
        </w:div>
        <w:div w:id="1058288002">
          <w:marLeft w:val="0"/>
          <w:marRight w:val="0"/>
          <w:marTop w:val="0"/>
          <w:marBottom w:val="0"/>
          <w:divBdr>
            <w:top w:val="none" w:sz="0" w:space="0" w:color="auto"/>
            <w:left w:val="none" w:sz="0" w:space="0" w:color="auto"/>
            <w:bottom w:val="none" w:sz="0" w:space="0" w:color="auto"/>
            <w:right w:val="none" w:sz="0" w:space="0" w:color="auto"/>
          </w:divBdr>
        </w:div>
        <w:div w:id="1076592150">
          <w:marLeft w:val="0"/>
          <w:marRight w:val="0"/>
          <w:marTop w:val="0"/>
          <w:marBottom w:val="0"/>
          <w:divBdr>
            <w:top w:val="none" w:sz="0" w:space="0" w:color="auto"/>
            <w:left w:val="none" w:sz="0" w:space="0" w:color="auto"/>
            <w:bottom w:val="none" w:sz="0" w:space="0" w:color="auto"/>
            <w:right w:val="none" w:sz="0" w:space="0" w:color="auto"/>
          </w:divBdr>
        </w:div>
        <w:div w:id="1124422410">
          <w:marLeft w:val="0"/>
          <w:marRight w:val="0"/>
          <w:marTop w:val="0"/>
          <w:marBottom w:val="0"/>
          <w:divBdr>
            <w:top w:val="none" w:sz="0" w:space="0" w:color="auto"/>
            <w:left w:val="none" w:sz="0" w:space="0" w:color="auto"/>
            <w:bottom w:val="none" w:sz="0" w:space="0" w:color="auto"/>
            <w:right w:val="none" w:sz="0" w:space="0" w:color="auto"/>
          </w:divBdr>
        </w:div>
        <w:div w:id="1147630214">
          <w:marLeft w:val="0"/>
          <w:marRight w:val="0"/>
          <w:marTop w:val="0"/>
          <w:marBottom w:val="0"/>
          <w:divBdr>
            <w:top w:val="none" w:sz="0" w:space="0" w:color="auto"/>
            <w:left w:val="none" w:sz="0" w:space="0" w:color="auto"/>
            <w:bottom w:val="none" w:sz="0" w:space="0" w:color="auto"/>
            <w:right w:val="none" w:sz="0" w:space="0" w:color="auto"/>
          </w:divBdr>
        </w:div>
        <w:div w:id="1300378215">
          <w:marLeft w:val="0"/>
          <w:marRight w:val="0"/>
          <w:marTop w:val="0"/>
          <w:marBottom w:val="0"/>
          <w:divBdr>
            <w:top w:val="none" w:sz="0" w:space="0" w:color="auto"/>
            <w:left w:val="none" w:sz="0" w:space="0" w:color="auto"/>
            <w:bottom w:val="none" w:sz="0" w:space="0" w:color="auto"/>
            <w:right w:val="none" w:sz="0" w:space="0" w:color="auto"/>
          </w:divBdr>
        </w:div>
        <w:div w:id="1385174160">
          <w:marLeft w:val="0"/>
          <w:marRight w:val="0"/>
          <w:marTop w:val="0"/>
          <w:marBottom w:val="0"/>
          <w:divBdr>
            <w:top w:val="none" w:sz="0" w:space="0" w:color="auto"/>
            <w:left w:val="none" w:sz="0" w:space="0" w:color="auto"/>
            <w:bottom w:val="none" w:sz="0" w:space="0" w:color="auto"/>
            <w:right w:val="none" w:sz="0" w:space="0" w:color="auto"/>
          </w:divBdr>
        </w:div>
        <w:div w:id="1400832376">
          <w:marLeft w:val="0"/>
          <w:marRight w:val="0"/>
          <w:marTop w:val="0"/>
          <w:marBottom w:val="0"/>
          <w:divBdr>
            <w:top w:val="none" w:sz="0" w:space="0" w:color="auto"/>
            <w:left w:val="none" w:sz="0" w:space="0" w:color="auto"/>
            <w:bottom w:val="none" w:sz="0" w:space="0" w:color="auto"/>
            <w:right w:val="none" w:sz="0" w:space="0" w:color="auto"/>
          </w:divBdr>
        </w:div>
        <w:div w:id="1496148623">
          <w:marLeft w:val="0"/>
          <w:marRight w:val="0"/>
          <w:marTop w:val="0"/>
          <w:marBottom w:val="0"/>
          <w:divBdr>
            <w:top w:val="none" w:sz="0" w:space="0" w:color="auto"/>
            <w:left w:val="none" w:sz="0" w:space="0" w:color="auto"/>
            <w:bottom w:val="none" w:sz="0" w:space="0" w:color="auto"/>
            <w:right w:val="none" w:sz="0" w:space="0" w:color="auto"/>
          </w:divBdr>
        </w:div>
        <w:div w:id="1549368770">
          <w:marLeft w:val="0"/>
          <w:marRight w:val="0"/>
          <w:marTop w:val="0"/>
          <w:marBottom w:val="0"/>
          <w:divBdr>
            <w:top w:val="none" w:sz="0" w:space="0" w:color="auto"/>
            <w:left w:val="none" w:sz="0" w:space="0" w:color="auto"/>
            <w:bottom w:val="none" w:sz="0" w:space="0" w:color="auto"/>
            <w:right w:val="none" w:sz="0" w:space="0" w:color="auto"/>
          </w:divBdr>
        </w:div>
        <w:div w:id="1600022741">
          <w:marLeft w:val="0"/>
          <w:marRight w:val="0"/>
          <w:marTop w:val="0"/>
          <w:marBottom w:val="0"/>
          <w:divBdr>
            <w:top w:val="none" w:sz="0" w:space="0" w:color="auto"/>
            <w:left w:val="none" w:sz="0" w:space="0" w:color="auto"/>
            <w:bottom w:val="none" w:sz="0" w:space="0" w:color="auto"/>
            <w:right w:val="none" w:sz="0" w:space="0" w:color="auto"/>
          </w:divBdr>
        </w:div>
        <w:div w:id="1640761375">
          <w:marLeft w:val="0"/>
          <w:marRight w:val="0"/>
          <w:marTop w:val="0"/>
          <w:marBottom w:val="0"/>
          <w:divBdr>
            <w:top w:val="none" w:sz="0" w:space="0" w:color="auto"/>
            <w:left w:val="none" w:sz="0" w:space="0" w:color="auto"/>
            <w:bottom w:val="none" w:sz="0" w:space="0" w:color="auto"/>
            <w:right w:val="none" w:sz="0" w:space="0" w:color="auto"/>
          </w:divBdr>
        </w:div>
        <w:div w:id="1716586761">
          <w:marLeft w:val="0"/>
          <w:marRight w:val="0"/>
          <w:marTop w:val="0"/>
          <w:marBottom w:val="0"/>
          <w:divBdr>
            <w:top w:val="none" w:sz="0" w:space="0" w:color="auto"/>
            <w:left w:val="none" w:sz="0" w:space="0" w:color="auto"/>
            <w:bottom w:val="none" w:sz="0" w:space="0" w:color="auto"/>
            <w:right w:val="none" w:sz="0" w:space="0" w:color="auto"/>
          </w:divBdr>
        </w:div>
        <w:div w:id="1888955820">
          <w:marLeft w:val="0"/>
          <w:marRight w:val="0"/>
          <w:marTop w:val="0"/>
          <w:marBottom w:val="0"/>
          <w:divBdr>
            <w:top w:val="none" w:sz="0" w:space="0" w:color="auto"/>
            <w:left w:val="none" w:sz="0" w:space="0" w:color="auto"/>
            <w:bottom w:val="none" w:sz="0" w:space="0" w:color="auto"/>
            <w:right w:val="none" w:sz="0" w:space="0" w:color="auto"/>
          </w:divBdr>
        </w:div>
      </w:divsChild>
    </w:div>
    <w:div w:id="760301660">
      <w:bodyDiv w:val="1"/>
      <w:marLeft w:val="0"/>
      <w:marRight w:val="0"/>
      <w:marTop w:val="0"/>
      <w:marBottom w:val="0"/>
      <w:divBdr>
        <w:top w:val="none" w:sz="0" w:space="0" w:color="auto"/>
        <w:left w:val="none" w:sz="0" w:space="0" w:color="auto"/>
        <w:bottom w:val="none" w:sz="0" w:space="0" w:color="auto"/>
        <w:right w:val="none" w:sz="0" w:space="0" w:color="auto"/>
      </w:divBdr>
    </w:div>
    <w:div w:id="843325051">
      <w:bodyDiv w:val="1"/>
      <w:marLeft w:val="0"/>
      <w:marRight w:val="0"/>
      <w:marTop w:val="0"/>
      <w:marBottom w:val="0"/>
      <w:divBdr>
        <w:top w:val="none" w:sz="0" w:space="0" w:color="auto"/>
        <w:left w:val="none" w:sz="0" w:space="0" w:color="auto"/>
        <w:bottom w:val="none" w:sz="0" w:space="0" w:color="auto"/>
        <w:right w:val="none" w:sz="0" w:space="0" w:color="auto"/>
      </w:divBdr>
      <w:divsChild>
        <w:div w:id="67267551">
          <w:marLeft w:val="0"/>
          <w:marRight w:val="0"/>
          <w:marTop w:val="0"/>
          <w:marBottom w:val="0"/>
          <w:divBdr>
            <w:top w:val="none" w:sz="0" w:space="0" w:color="auto"/>
            <w:left w:val="none" w:sz="0" w:space="0" w:color="auto"/>
            <w:bottom w:val="none" w:sz="0" w:space="0" w:color="auto"/>
            <w:right w:val="none" w:sz="0" w:space="0" w:color="auto"/>
          </w:divBdr>
        </w:div>
        <w:div w:id="181288690">
          <w:marLeft w:val="0"/>
          <w:marRight w:val="0"/>
          <w:marTop w:val="0"/>
          <w:marBottom w:val="0"/>
          <w:divBdr>
            <w:top w:val="none" w:sz="0" w:space="0" w:color="auto"/>
            <w:left w:val="none" w:sz="0" w:space="0" w:color="auto"/>
            <w:bottom w:val="none" w:sz="0" w:space="0" w:color="auto"/>
            <w:right w:val="none" w:sz="0" w:space="0" w:color="auto"/>
          </w:divBdr>
        </w:div>
        <w:div w:id="330761956">
          <w:marLeft w:val="0"/>
          <w:marRight w:val="0"/>
          <w:marTop w:val="0"/>
          <w:marBottom w:val="0"/>
          <w:divBdr>
            <w:top w:val="none" w:sz="0" w:space="0" w:color="auto"/>
            <w:left w:val="none" w:sz="0" w:space="0" w:color="auto"/>
            <w:bottom w:val="none" w:sz="0" w:space="0" w:color="auto"/>
            <w:right w:val="none" w:sz="0" w:space="0" w:color="auto"/>
          </w:divBdr>
        </w:div>
        <w:div w:id="401948788">
          <w:marLeft w:val="0"/>
          <w:marRight w:val="0"/>
          <w:marTop w:val="0"/>
          <w:marBottom w:val="0"/>
          <w:divBdr>
            <w:top w:val="none" w:sz="0" w:space="0" w:color="auto"/>
            <w:left w:val="none" w:sz="0" w:space="0" w:color="auto"/>
            <w:bottom w:val="none" w:sz="0" w:space="0" w:color="auto"/>
            <w:right w:val="none" w:sz="0" w:space="0" w:color="auto"/>
          </w:divBdr>
        </w:div>
        <w:div w:id="561258817">
          <w:marLeft w:val="0"/>
          <w:marRight w:val="0"/>
          <w:marTop w:val="0"/>
          <w:marBottom w:val="0"/>
          <w:divBdr>
            <w:top w:val="none" w:sz="0" w:space="0" w:color="auto"/>
            <w:left w:val="none" w:sz="0" w:space="0" w:color="auto"/>
            <w:bottom w:val="none" w:sz="0" w:space="0" w:color="auto"/>
            <w:right w:val="none" w:sz="0" w:space="0" w:color="auto"/>
          </w:divBdr>
        </w:div>
        <w:div w:id="592856302">
          <w:marLeft w:val="0"/>
          <w:marRight w:val="0"/>
          <w:marTop w:val="0"/>
          <w:marBottom w:val="0"/>
          <w:divBdr>
            <w:top w:val="none" w:sz="0" w:space="0" w:color="auto"/>
            <w:left w:val="none" w:sz="0" w:space="0" w:color="auto"/>
            <w:bottom w:val="none" w:sz="0" w:space="0" w:color="auto"/>
            <w:right w:val="none" w:sz="0" w:space="0" w:color="auto"/>
          </w:divBdr>
        </w:div>
        <w:div w:id="673797617">
          <w:marLeft w:val="0"/>
          <w:marRight w:val="0"/>
          <w:marTop w:val="0"/>
          <w:marBottom w:val="0"/>
          <w:divBdr>
            <w:top w:val="none" w:sz="0" w:space="0" w:color="auto"/>
            <w:left w:val="none" w:sz="0" w:space="0" w:color="auto"/>
            <w:bottom w:val="none" w:sz="0" w:space="0" w:color="auto"/>
            <w:right w:val="none" w:sz="0" w:space="0" w:color="auto"/>
          </w:divBdr>
        </w:div>
        <w:div w:id="1446998996">
          <w:marLeft w:val="0"/>
          <w:marRight w:val="0"/>
          <w:marTop w:val="0"/>
          <w:marBottom w:val="0"/>
          <w:divBdr>
            <w:top w:val="none" w:sz="0" w:space="0" w:color="auto"/>
            <w:left w:val="none" w:sz="0" w:space="0" w:color="auto"/>
            <w:bottom w:val="none" w:sz="0" w:space="0" w:color="auto"/>
            <w:right w:val="none" w:sz="0" w:space="0" w:color="auto"/>
          </w:divBdr>
        </w:div>
        <w:div w:id="1585066045">
          <w:marLeft w:val="0"/>
          <w:marRight w:val="0"/>
          <w:marTop w:val="0"/>
          <w:marBottom w:val="0"/>
          <w:divBdr>
            <w:top w:val="none" w:sz="0" w:space="0" w:color="auto"/>
            <w:left w:val="none" w:sz="0" w:space="0" w:color="auto"/>
            <w:bottom w:val="none" w:sz="0" w:space="0" w:color="auto"/>
            <w:right w:val="none" w:sz="0" w:space="0" w:color="auto"/>
          </w:divBdr>
        </w:div>
        <w:div w:id="1906409347">
          <w:marLeft w:val="0"/>
          <w:marRight w:val="0"/>
          <w:marTop w:val="0"/>
          <w:marBottom w:val="0"/>
          <w:divBdr>
            <w:top w:val="none" w:sz="0" w:space="0" w:color="auto"/>
            <w:left w:val="none" w:sz="0" w:space="0" w:color="auto"/>
            <w:bottom w:val="none" w:sz="0" w:space="0" w:color="auto"/>
            <w:right w:val="none" w:sz="0" w:space="0" w:color="auto"/>
          </w:divBdr>
        </w:div>
        <w:div w:id="1928416442">
          <w:marLeft w:val="0"/>
          <w:marRight w:val="0"/>
          <w:marTop w:val="0"/>
          <w:marBottom w:val="0"/>
          <w:divBdr>
            <w:top w:val="none" w:sz="0" w:space="0" w:color="auto"/>
            <w:left w:val="none" w:sz="0" w:space="0" w:color="auto"/>
            <w:bottom w:val="none" w:sz="0" w:space="0" w:color="auto"/>
            <w:right w:val="none" w:sz="0" w:space="0" w:color="auto"/>
          </w:divBdr>
        </w:div>
        <w:div w:id="1935287923">
          <w:marLeft w:val="0"/>
          <w:marRight w:val="0"/>
          <w:marTop w:val="0"/>
          <w:marBottom w:val="0"/>
          <w:divBdr>
            <w:top w:val="none" w:sz="0" w:space="0" w:color="auto"/>
            <w:left w:val="none" w:sz="0" w:space="0" w:color="auto"/>
            <w:bottom w:val="none" w:sz="0" w:space="0" w:color="auto"/>
            <w:right w:val="none" w:sz="0" w:space="0" w:color="auto"/>
          </w:divBdr>
        </w:div>
        <w:div w:id="2116516006">
          <w:marLeft w:val="0"/>
          <w:marRight w:val="0"/>
          <w:marTop w:val="0"/>
          <w:marBottom w:val="0"/>
          <w:divBdr>
            <w:top w:val="none" w:sz="0" w:space="0" w:color="auto"/>
            <w:left w:val="none" w:sz="0" w:space="0" w:color="auto"/>
            <w:bottom w:val="none" w:sz="0" w:space="0" w:color="auto"/>
            <w:right w:val="none" w:sz="0" w:space="0" w:color="auto"/>
          </w:divBdr>
        </w:div>
      </w:divsChild>
    </w:div>
    <w:div w:id="917980444">
      <w:bodyDiv w:val="1"/>
      <w:marLeft w:val="0"/>
      <w:marRight w:val="0"/>
      <w:marTop w:val="0"/>
      <w:marBottom w:val="0"/>
      <w:divBdr>
        <w:top w:val="none" w:sz="0" w:space="0" w:color="auto"/>
        <w:left w:val="none" w:sz="0" w:space="0" w:color="auto"/>
        <w:bottom w:val="none" w:sz="0" w:space="0" w:color="auto"/>
        <w:right w:val="none" w:sz="0" w:space="0" w:color="auto"/>
      </w:divBdr>
    </w:div>
    <w:div w:id="925773139">
      <w:bodyDiv w:val="1"/>
      <w:marLeft w:val="0"/>
      <w:marRight w:val="0"/>
      <w:marTop w:val="0"/>
      <w:marBottom w:val="0"/>
      <w:divBdr>
        <w:top w:val="none" w:sz="0" w:space="0" w:color="auto"/>
        <w:left w:val="none" w:sz="0" w:space="0" w:color="auto"/>
        <w:bottom w:val="none" w:sz="0" w:space="0" w:color="auto"/>
        <w:right w:val="none" w:sz="0" w:space="0" w:color="auto"/>
      </w:divBdr>
    </w:div>
    <w:div w:id="951980190">
      <w:bodyDiv w:val="1"/>
      <w:marLeft w:val="0"/>
      <w:marRight w:val="0"/>
      <w:marTop w:val="0"/>
      <w:marBottom w:val="0"/>
      <w:divBdr>
        <w:top w:val="none" w:sz="0" w:space="0" w:color="auto"/>
        <w:left w:val="none" w:sz="0" w:space="0" w:color="auto"/>
        <w:bottom w:val="none" w:sz="0" w:space="0" w:color="auto"/>
        <w:right w:val="none" w:sz="0" w:space="0" w:color="auto"/>
      </w:divBdr>
      <w:divsChild>
        <w:div w:id="13969524">
          <w:marLeft w:val="0"/>
          <w:marRight w:val="0"/>
          <w:marTop w:val="0"/>
          <w:marBottom w:val="0"/>
          <w:divBdr>
            <w:top w:val="none" w:sz="0" w:space="0" w:color="auto"/>
            <w:left w:val="none" w:sz="0" w:space="0" w:color="auto"/>
            <w:bottom w:val="none" w:sz="0" w:space="0" w:color="auto"/>
            <w:right w:val="none" w:sz="0" w:space="0" w:color="auto"/>
          </w:divBdr>
        </w:div>
        <w:div w:id="186910914">
          <w:marLeft w:val="0"/>
          <w:marRight w:val="0"/>
          <w:marTop w:val="0"/>
          <w:marBottom w:val="0"/>
          <w:divBdr>
            <w:top w:val="none" w:sz="0" w:space="0" w:color="auto"/>
            <w:left w:val="none" w:sz="0" w:space="0" w:color="auto"/>
            <w:bottom w:val="none" w:sz="0" w:space="0" w:color="auto"/>
            <w:right w:val="none" w:sz="0" w:space="0" w:color="auto"/>
          </w:divBdr>
        </w:div>
        <w:div w:id="1884638308">
          <w:marLeft w:val="0"/>
          <w:marRight w:val="0"/>
          <w:marTop w:val="0"/>
          <w:marBottom w:val="0"/>
          <w:divBdr>
            <w:top w:val="none" w:sz="0" w:space="0" w:color="auto"/>
            <w:left w:val="none" w:sz="0" w:space="0" w:color="auto"/>
            <w:bottom w:val="none" w:sz="0" w:space="0" w:color="auto"/>
            <w:right w:val="none" w:sz="0" w:space="0" w:color="auto"/>
          </w:divBdr>
        </w:div>
      </w:divsChild>
    </w:div>
    <w:div w:id="963921113">
      <w:bodyDiv w:val="1"/>
      <w:marLeft w:val="0"/>
      <w:marRight w:val="0"/>
      <w:marTop w:val="0"/>
      <w:marBottom w:val="0"/>
      <w:divBdr>
        <w:top w:val="none" w:sz="0" w:space="0" w:color="auto"/>
        <w:left w:val="none" w:sz="0" w:space="0" w:color="auto"/>
        <w:bottom w:val="none" w:sz="0" w:space="0" w:color="auto"/>
        <w:right w:val="none" w:sz="0" w:space="0" w:color="auto"/>
      </w:divBdr>
      <w:divsChild>
        <w:div w:id="27266767">
          <w:marLeft w:val="0"/>
          <w:marRight w:val="0"/>
          <w:marTop w:val="0"/>
          <w:marBottom w:val="0"/>
          <w:divBdr>
            <w:top w:val="none" w:sz="0" w:space="0" w:color="auto"/>
            <w:left w:val="none" w:sz="0" w:space="0" w:color="auto"/>
            <w:bottom w:val="none" w:sz="0" w:space="0" w:color="auto"/>
            <w:right w:val="none" w:sz="0" w:space="0" w:color="auto"/>
          </w:divBdr>
        </w:div>
        <w:div w:id="67532773">
          <w:marLeft w:val="0"/>
          <w:marRight w:val="0"/>
          <w:marTop w:val="0"/>
          <w:marBottom w:val="0"/>
          <w:divBdr>
            <w:top w:val="none" w:sz="0" w:space="0" w:color="auto"/>
            <w:left w:val="none" w:sz="0" w:space="0" w:color="auto"/>
            <w:bottom w:val="none" w:sz="0" w:space="0" w:color="auto"/>
            <w:right w:val="none" w:sz="0" w:space="0" w:color="auto"/>
          </w:divBdr>
        </w:div>
        <w:div w:id="172303248">
          <w:marLeft w:val="0"/>
          <w:marRight w:val="0"/>
          <w:marTop w:val="0"/>
          <w:marBottom w:val="0"/>
          <w:divBdr>
            <w:top w:val="none" w:sz="0" w:space="0" w:color="auto"/>
            <w:left w:val="none" w:sz="0" w:space="0" w:color="auto"/>
            <w:bottom w:val="none" w:sz="0" w:space="0" w:color="auto"/>
            <w:right w:val="none" w:sz="0" w:space="0" w:color="auto"/>
          </w:divBdr>
        </w:div>
        <w:div w:id="177743729">
          <w:marLeft w:val="0"/>
          <w:marRight w:val="0"/>
          <w:marTop w:val="0"/>
          <w:marBottom w:val="0"/>
          <w:divBdr>
            <w:top w:val="none" w:sz="0" w:space="0" w:color="auto"/>
            <w:left w:val="none" w:sz="0" w:space="0" w:color="auto"/>
            <w:bottom w:val="none" w:sz="0" w:space="0" w:color="auto"/>
            <w:right w:val="none" w:sz="0" w:space="0" w:color="auto"/>
          </w:divBdr>
        </w:div>
        <w:div w:id="200556542">
          <w:marLeft w:val="0"/>
          <w:marRight w:val="0"/>
          <w:marTop w:val="0"/>
          <w:marBottom w:val="0"/>
          <w:divBdr>
            <w:top w:val="none" w:sz="0" w:space="0" w:color="auto"/>
            <w:left w:val="none" w:sz="0" w:space="0" w:color="auto"/>
            <w:bottom w:val="none" w:sz="0" w:space="0" w:color="auto"/>
            <w:right w:val="none" w:sz="0" w:space="0" w:color="auto"/>
          </w:divBdr>
        </w:div>
        <w:div w:id="250899557">
          <w:marLeft w:val="0"/>
          <w:marRight w:val="0"/>
          <w:marTop w:val="0"/>
          <w:marBottom w:val="0"/>
          <w:divBdr>
            <w:top w:val="none" w:sz="0" w:space="0" w:color="auto"/>
            <w:left w:val="none" w:sz="0" w:space="0" w:color="auto"/>
            <w:bottom w:val="none" w:sz="0" w:space="0" w:color="auto"/>
            <w:right w:val="none" w:sz="0" w:space="0" w:color="auto"/>
          </w:divBdr>
        </w:div>
        <w:div w:id="318005566">
          <w:marLeft w:val="0"/>
          <w:marRight w:val="0"/>
          <w:marTop w:val="0"/>
          <w:marBottom w:val="0"/>
          <w:divBdr>
            <w:top w:val="none" w:sz="0" w:space="0" w:color="auto"/>
            <w:left w:val="none" w:sz="0" w:space="0" w:color="auto"/>
            <w:bottom w:val="none" w:sz="0" w:space="0" w:color="auto"/>
            <w:right w:val="none" w:sz="0" w:space="0" w:color="auto"/>
          </w:divBdr>
        </w:div>
        <w:div w:id="471480804">
          <w:marLeft w:val="0"/>
          <w:marRight w:val="0"/>
          <w:marTop w:val="0"/>
          <w:marBottom w:val="0"/>
          <w:divBdr>
            <w:top w:val="none" w:sz="0" w:space="0" w:color="auto"/>
            <w:left w:val="none" w:sz="0" w:space="0" w:color="auto"/>
            <w:bottom w:val="none" w:sz="0" w:space="0" w:color="auto"/>
            <w:right w:val="none" w:sz="0" w:space="0" w:color="auto"/>
          </w:divBdr>
        </w:div>
        <w:div w:id="475537167">
          <w:marLeft w:val="0"/>
          <w:marRight w:val="0"/>
          <w:marTop w:val="0"/>
          <w:marBottom w:val="0"/>
          <w:divBdr>
            <w:top w:val="none" w:sz="0" w:space="0" w:color="auto"/>
            <w:left w:val="none" w:sz="0" w:space="0" w:color="auto"/>
            <w:bottom w:val="none" w:sz="0" w:space="0" w:color="auto"/>
            <w:right w:val="none" w:sz="0" w:space="0" w:color="auto"/>
          </w:divBdr>
        </w:div>
        <w:div w:id="558055701">
          <w:marLeft w:val="0"/>
          <w:marRight w:val="0"/>
          <w:marTop w:val="0"/>
          <w:marBottom w:val="0"/>
          <w:divBdr>
            <w:top w:val="none" w:sz="0" w:space="0" w:color="auto"/>
            <w:left w:val="none" w:sz="0" w:space="0" w:color="auto"/>
            <w:bottom w:val="none" w:sz="0" w:space="0" w:color="auto"/>
            <w:right w:val="none" w:sz="0" w:space="0" w:color="auto"/>
          </w:divBdr>
        </w:div>
        <w:div w:id="608197007">
          <w:marLeft w:val="0"/>
          <w:marRight w:val="0"/>
          <w:marTop w:val="0"/>
          <w:marBottom w:val="0"/>
          <w:divBdr>
            <w:top w:val="none" w:sz="0" w:space="0" w:color="auto"/>
            <w:left w:val="none" w:sz="0" w:space="0" w:color="auto"/>
            <w:bottom w:val="none" w:sz="0" w:space="0" w:color="auto"/>
            <w:right w:val="none" w:sz="0" w:space="0" w:color="auto"/>
          </w:divBdr>
        </w:div>
        <w:div w:id="664286868">
          <w:marLeft w:val="0"/>
          <w:marRight w:val="0"/>
          <w:marTop w:val="0"/>
          <w:marBottom w:val="0"/>
          <w:divBdr>
            <w:top w:val="none" w:sz="0" w:space="0" w:color="auto"/>
            <w:left w:val="none" w:sz="0" w:space="0" w:color="auto"/>
            <w:bottom w:val="none" w:sz="0" w:space="0" w:color="auto"/>
            <w:right w:val="none" w:sz="0" w:space="0" w:color="auto"/>
          </w:divBdr>
        </w:div>
        <w:div w:id="700209107">
          <w:marLeft w:val="0"/>
          <w:marRight w:val="0"/>
          <w:marTop w:val="0"/>
          <w:marBottom w:val="0"/>
          <w:divBdr>
            <w:top w:val="none" w:sz="0" w:space="0" w:color="auto"/>
            <w:left w:val="none" w:sz="0" w:space="0" w:color="auto"/>
            <w:bottom w:val="none" w:sz="0" w:space="0" w:color="auto"/>
            <w:right w:val="none" w:sz="0" w:space="0" w:color="auto"/>
          </w:divBdr>
        </w:div>
        <w:div w:id="726340818">
          <w:marLeft w:val="0"/>
          <w:marRight w:val="0"/>
          <w:marTop w:val="0"/>
          <w:marBottom w:val="0"/>
          <w:divBdr>
            <w:top w:val="none" w:sz="0" w:space="0" w:color="auto"/>
            <w:left w:val="none" w:sz="0" w:space="0" w:color="auto"/>
            <w:bottom w:val="none" w:sz="0" w:space="0" w:color="auto"/>
            <w:right w:val="none" w:sz="0" w:space="0" w:color="auto"/>
          </w:divBdr>
        </w:div>
        <w:div w:id="727147627">
          <w:marLeft w:val="0"/>
          <w:marRight w:val="0"/>
          <w:marTop w:val="0"/>
          <w:marBottom w:val="0"/>
          <w:divBdr>
            <w:top w:val="none" w:sz="0" w:space="0" w:color="auto"/>
            <w:left w:val="none" w:sz="0" w:space="0" w:color="auto"/>
            <w:bottom w:val="none" w:sz="0" w:space="0" w:color="auto"/>
            <w:right w:val="none" w:sz="0" w:space="0" w:color="auto"/>
          </w:divBdr>
        </w:div>
        <w:div w:id="785932471">
          <w:marLeft w:val="0"/>
          <w:marRight w:val="0"/>
          <w:marTop w:val="0"/>
          <w:marBottom w:val="0"/>
          <w:divBdr>
            <w:top w:val="none" w:sz="0" w:space="0" w:color="auto"/>
            <w:left w:val="none" w:sz="0" w:space="0" w:color="auto"/>
            <w:bottom w:val="none" w:sz="0" w:space="0" w:color="auto"/>
            <w:right w:val="none" w:sz="0" w:space="0" w:color="auto"/>
          </w:divBdr>
        </w:div>
        <w:div w:id="916018724">
          <w:marLeft w:val="0"/>
          <w:marRight w:val="0"/>
          <w:marTop w:val="0"/>
          <w:marBottom w:val="0"/>
          <w:divBdr>
            <w:top w:val="none" w:sz="0" w:space="0" w:color="auto"/>
            <w:left w:val="none" w:sz="0" w:space="0" w:color="auto"/>
            <w:bottom w:val="none" w:sz="0" w:space="0" w:color="auto"/>
            <w:right w:val="none" w:sz="0" w:space="0" w:color="auto"/>
          </w:divBdr>
        </w:div>
        <w:div w:id="962926539">
          <w:marLeft w:val="0"/>
          <w:marRight w:val="0"/>
          <w:marTop w:val="0"/>
          <w:marBottom w:val="0"/>
          <w:divBdr>
            <w:top w:val="none" w:sz="0" w:space="0" w:color="auto"/>
            <w:left w:val="none" w:sz="0" w:space="0" w:color="auto"/>
            <w:bottom w:val="none" w:sz="0" w:space="0" w:color="auto"/>
            <w:right w:val="none" w:sz="0" w:space="0" w:color="auto"/>
          </w:divBdr>
        </w:div>
        <w:div w:id="986864841">
          <w:marLeft w:val="0"/>
          <w:marRight w:val="0"/>
          <w:marTop w:val="0"/>
          <w:marBottom w:val="0"/>
          <w:divBdr>
            <w:top w:val="none" w:sz="0" w:space="0" w:color="auto"/>
            <w:left w:val="none" w:sz="0" w:space="0" w:color="auto"/>
            <w:bottom w:val="none" w:sz="0" w:space="0" w:color="auto"/>
            <w:right w:val="none" w:sz="0" w:space="0" w:color="auto"/>
          </w:divBdr>
        </w:div>
        <w:div w:id="1057581905">
          <w:marLeft w:val="0"/>
          <w:marRight w:val="0"/>
          <w:marTop w:val="0"/>
          <w:marBottom w:val="0"/>
          <w:divBdr>
            <w:top w:val="none" w:sz="0" w:space="0" w:color="auto"/>
            <w:left w:val="none" w:sz="0" w:space="0" w:color="auto"/>
            <w:bottom w:val="none" w:sz="0" w:space="0" w:color="auto"/>
            <w:right w:val="none" w:sz="0" w:space="0" w:color="auto"/>
          </w:divBdr>
        </w:div>
        <w:div w:id="1172452495">
          <w:marLeft w:val="0"/>
          <w:marRight w:val="0"/>
          <w:marTop w:val="0"/>
          <w:marBottom w:val="0"/>
          <w:divBdr>
            <w:top w:val="none" w:sz="0" w:space="0" w:color="auto"/>
            <w:left w:val="none" w:sz="0" w:space="0" w:color="auto"/>
            <w:bottom w:val="none" w:sz="0" w:space="0" w:color="auto"/>
            <w:right w:val="none" w:sz="0" w:space="0" w:color="auto"/>
          </w:divBdr>
        </w:div>
        <w:div w:id="1232041013">
          <w:marLeft w:val="0"/>
          <w:marRight w:val="0"/>
          <w:marTop w:val="0"/>
          <w:marBottom w:val="0"/>
          <w:divBdr>
            <w:top w:val="none" w:sz="0" w:space="0" w:color="auto"/>
            <w:left w:val="none" w:sz="0" w:space="0" w:color="auto"/>
            <w:bottom w:val="none" w:sz="0" w:space="0" w:color="auto"/>
            <w:right w:val="none" w:sz="0" w:space="0" w:color="auto"/>
          </w:divBdr>
        </w:div>
        <w:div w:id="1270744856">
          <w:marLeft w:val="0"/>
          <w:marRight w:val="0"/>
          <w:marTop w:val="0"/>
          <w:marBottom w:val="0"/>
          <w:divBdr>
            <w:top w:val="none" w:sz="0" w:space="0" w:color="auto"/>
            <w:left w:val="none" w:sz="0" w:space="0" w:color="auto"/>
            <w:bottom w:val="none" w:sz="0" w:space="0" w:color="auto"/>
            <w:right w:val="none" w:sz="0" w:space="0" w:color="auto"/>
          </w:divBdr>
        </w:div>
        <w:div w:id="1424952727">
          <w:marLeft w:val="0"/>
          <w:marRight w:val="0"/>
          <w:marTop w:val="0"/>
          <w:marBottom w:val="0"/>
          <w:divBdr>
            <w:top w:val="none" w:sz="0" w:space="0" w:color="auto"/>
            <w:left w:val="none" w:sz="0" w:space="0" w:color="auto"/>
            <w:bottom w:val="none" w:sz="0" w:space="0" w:color="auto"/>
            <w:right w:val="none" w:sz="0" w:space="0" w:color="auto"/>
          </w:divBdr>
        </w:div>
        <w:div w:id="1446273211">
          <w:marLeft w:val="0"/>
          <w:marRight w:val="0"/>
          <w:marTop w:val="0"/>
          <w:marBottom w:val="0"/>
          <w:divBdr>
            <w:top w:val="none" w:sz="0" w:space="0" w:color="auto"/>
            <w:left w:val="none" w:sz="0" w:space="0" w:color="auto"/>
            <w:bottom w:val="none" w:sz="0" w:space="0" w:color="auto"/>
            <w:right w:val="none" w:sz="0" w:space="0" w:color="auto"/>
          </w:divBdr>
        </w:div>
        <w:div w:id="1446654962">
          <w:marLeft w:val="0"/>
          <w:marRight w:val="0"/>
          <w:marTop w:val="0"/>
          <w:marBottom w:val="0"/>
          <w:divBdr>
            <w:top w:val="none" w:sz="0" w:space="0" w:color="auto"/>
            <w:left w:val="none" w:sz="0" w:space="0" w:color="auto"/>
            <w:bottom w:val="none" w:sz="0" w:space="0" w:color="auto"/>
            <w:right w:val="none" w:sz="0" w:space="0" w:color="auto"/>
          </w:divBdr>
        </w:div>
        <w:div w:id="1530530757">
          <w:marLeft w:val="0"/>
          <w:marRight w:val="0"/>
          <w:marTop w:val="0"/>
          <w:marBottom w:val="0"/>
          <w:divBdr>
            <w:top w:val="none" w:sz="0" w:space="0" w:color="auto"/>
            <w:left w:val="none" w:sz="0" w:space="0" w:color="auto"/>
            <w:bottom w:val="none" w:sz="0" w:space="0" w:color="auto"/>
            <w:right w:val="none" w:sz="0" w:space="0" w:color="auto"/>
          </w:divBdr>
        </w:div>
        <w:div w:id="1559317601">
          <w:marLeft w:val="0"/>
          <w:marRight w:val="0"/>
          <w:marTop w:val="0"/>
          <w:marBottom w:val="0"/>
          <w:divBdr>
            <w:top w:val="none" w:sz="0" w:space="0" w:color="auto"/>
            <w:left w:val="none" w:sz="0" w:space="0" w:color="auto"/>
            <w:bottom w:val="none" w:sz="0" w:space="0" w:color="auto"/>
            <w:right w:val="none" w:sz="0" w:space="0" w:color="auto"/>
          </w:divBdr>
        </w:div>
        <w:div w:id="1586262015">
          <w:marLeft w:val="0"/>
          <w:marRight w:val="0"/>
          <w:marTop w:val="0"/>
          <w:marBottom w:val="0"/>
          <w:divBdr>
            <w:top w:val="none" w:sz="0" w:space="0" w:color="auto"/>
            <w:left w:val="none" w:sz="0" w:space="0" w:color="auto"/>
            <w:bottom w:val="none" w:sz="0" w:space="0" w:color="auto"/>
            <w:right w:val="none" w:sz="0" w:space="0" w:color="auto"/>
          </w:divBdr>
        </w:div>
        <w:div w:id="1598293073">
          <w:marLeft w:val="0"/>
          <w:marRight w:val="0"/>
          <w:marTop w:val="0"/>
          <w:marBottom w:val="0"/>
          <w:divBdr>
            <w:top w:val="none" w:sz="0" w:space="0" w:color="auto"/>
            <w:left w:val="none" w:sz="0" w:space="0" w:color="auto"/>
            <w:bottom w:val="none" w:sz="0" w:space="0" w:color="auto"/>
            <w:right w:val="none" w:sz="0" w:space="0" w:color="auto"/>
          </w:divBdr>
        </w:div>
        <w:div w:id="1682850903">
          <w:marLeft w:val="0"/>
          <w:marRight w:val="0"/>
          <w:marTop w:val="0"/>
          <w:marBottom w:val="0"/>
          <w:divBdr>
            <w:top w:val="none" w:sz="0" w:space="0" w:color="auto"/>
            <w:left w:val="none" w:sz="0" w:space="0" w:color="auto"/>
            <w:bottom w:val="none" w:sz="0" w:space="0" w:color="auto"/>
            <w:right w:val="none" w:sz="0" w:space="0" w:color="auto"/>
          </w:divBdr>
        </w:div>
        <w:div w:id="1683894807">
          <w:marLeft w:val="0"/>
          <w:marRight w:val="0"/>
          <w:marTop w:val="0"/>
          <w:marBottom w:val="0"/>
          <w:divBdr>
            <w:top w:val="none" w:sz="0" w:space="0" w:color="auto"/>
            <w:left w:val="none" w:sz="0" w:space="0" w:color="auto"/>
            <w:bottom w:val="none" w:sz="0" w:space="0" w:color="auto"/>
            <w:right w:val="none" w:sz="0" w:space="0" w:color="auto"/>
          </w:divBdr>
        </w:div>
        <w:div w:id="1687095807">
          <w:marLeft w:val="0"/>
          <w:marRight w:val="0"/>
          <w:marTop w:val="0"/>
          <w:marBottom w:val="0"/>
          <w:divBdr>
            <w:top w:val="none" w:sz="0" w:space="0" w:color="auto"/>
            <w:left w:val="none" w:sz="0" w:space="0" w:color="auto"/>
            <w:bottom w:val="none" w:sz="0" w:space="0" w:color="auto"/>
            <w:right w:val="none" w:sz="0" w:space="0" w:color="auto"/>
          </w:divBdr>
        </w:div>
        <w:div w:id="1705980672">
          <w:marLeft w:val="0"/>
          <w:marRight w:val="0"/>
          <w:marTop w:val="0"/>
          <w:marBottom w:val="0"/>
          <w:divBdr>
            <w:top w:val="none" w:sz="0" w:space="0" w:color="auto"/>
            <w:left w:val="none" w:sz="0" w:space="0" w:color="auto"/>
            <w:bottom w:val="none" w:sz="0" w:space="0" w:color="auto"/>
            <w:right w:val="none" w:sz="0" w:space="0" w:color="auto"/>
          </w:divBdr>
        </w:div>
        <w:div w:id="1781416375">
          <w:marLeft w:val="0"/>
          <w:marRight w:val="0"/>
          <w:marTop w:val="0"/>
          <w:marBottom w:val="0"/>
          <w:divBdr>
            <w:top w:val="none" w:sz="0" w:space="0" w:color="auto"/>
            <w:left w:val="none" w:sz="0" w:space="0" w:color="auto"/>
            <w:bottom w:val="none" w:sz="0" w:space="0" w:color="auto"/>
            <w:right w:val="none" w:sz="0" w:space="0" w:color="auto"/>
          </w:divBdr>
        </w:div>
        <w:div w:id="1849363565">
          <w:marLeft w:val="0"/>
          <w:marRight w:val="0"/>
          <w:marTop w:val="0"/>
          <w:marBottom w:val="0"/>
          <w:divBdr>
            <w:top w:val="none" w:sz="0" w:space="0" w:color="auto"/>
            <w:left w:val="none" w:sz="0" w:space="0" w:color="auto"/>
            <w:bottom w:val="none" w:sz="0" w:space="0" w:color="auto"/>
            <w:right w:val="none" w:sz="0" w:space="0" w:color="auto"/>
          </w:divBdr>
        </w:div>
        <w:div w:id="1942184681">
          <w:marLeft w:val="0"/>
          <w:marRight w:val="0"/>
          <w:marTop w:val="0"/>
          <w:marBottom w:val="0"/>
          <w:divBdr>
            <w:top w:val="none" w:sz="0" w:space="0" w:color="auto"/>
            <w:left w:val="none" w:sz="0" w:space="0" w:color="auto"/>
            <w:bottom w:val="none" w:sz="0" w:space="0" w:color="auto"/>
            <w:right w:val="none" w:sz="0" w:space="0" w:color="auto"/>
          </w:divBdr>
        </w:div>
        <w:div w:id="2104377121">
          <w:marLeft w:val="0"/>
          <w:marRight w:val="0"/>
          <w:marTop w:val="0"/>
          <w:marBottom w:val="0"/>
          <w:divBdr>
            <w:top w:val="none" w:sz="0" w:space="0" w:color="auto"/>
            <w:left w:val="none" w:sz="0" w:space="0" w:color="auto"/>
            <w:bottom w:val="none" w:sz="0" w:space="0" w:color="auto"/>
            <w:right w:val="none" w:sz="0" w:space="0" w:color="auto"/>
          </w:divBdr>
        </w:div>
        <w:div w:id="2141220993">
          <w:marLeft w:val="0"/>
          <w:marRight w:val="0"/>
          <w:marTop w:val="0"/>
          <w:marBottom w:val="0"/>
          <w:divBdr>
            <w:top w:val="none" w:sz="0" w:space="0" w:color="auto"/>
            <w:left w:val="none" w:sz="0" w:space="0" w:color="auto"/>
            <w:bottom w:val="none" w:sz="0" w:space="0" w:color="auto"/>
            <w:right w:val="none" w:sz="0" w:space="0" w:color="auto"/>
          </w:divBdr>
        </w:div>
      </w:divsChild>
    </w:div>
    <w:div w:id="1039548005">
      <w:bodyDiv w:val="1"/>
      <w:marLeft w:val="0"/>
      <w:marRight w:val="0"/>
      <w:marTop w:val="0"/>
      <w:marBottom w:val="0"/>
      <w:divBdr>
        <w:top w:val="none" w:sz="0" w:space="0" w:color="auto"/>
        <w:left w:val="none" w:sz="0" w:space="0" w:color="auto"/>
        <w:bottom w:val="none" w:sz="0" w:space="0" w:color="auto"/>
        <w:right w:val="none" w:sz="0" w:space="0" w:color="auto"/>
      </w:divBdr>
    </w:div>
    <w:div w:id="1121261614">
      <w:bodyDiv w:val="1"/>
      <w:marLeft w:val="0"/>
      <w:marRight w:val="0"/>
      <w:marTop w:val="0"/>
      <w:marBottom w:val="0"/>
      <w:divBdr>
        <w:top w:val="none" w:sz="0" w:space="0" w:color="auto"/>
        <w:left w:val="none" w:sz="0" w:space="0" w:color="auto"/>
        <w:bottom w:val="none" w:sz="0" w:space="0" w:color="auto"/>
        <w:right w:val="none" w:sz="0" w:space="0" w:color="auto"/>
      </w:divBdr>
      <w:divsChild>
        <w:div w:id="280189438">
          <w:marLeft w:val="0"/>
          <w:marRight w:val="0"/>
          <w:marTop w:val="0"/>
          <w:marBottom w:val="0"/>
          <w:divBdr>
            <w:top w:val="none" w:sz="0" w:space="0" w:color="auto"/>
            <w:left w:val="none" w:sz="0" w:space="0" w:color="auto"/>
            <w:bottom w:val="none" w:sz="0" w:space="0" w:color="auto"/>
            <w:right w:val="none" w:sz="0" w:space="0" w:color="auto"/>
          </w:divBdr>
        </w:div>
        <w:div w:id="664359903">
          <w:marLeft w:val="0"/>
          <w:marRight w:val="0"/>
          <w:marTop w:val="0"/>
          <w:marBottom w:val="0"/>
          <w:divBdr>
            <w:top w:val="none" w:sz="0" w:space="0" w:color="auto"/>
            <w:left w:val="none" w:sz="0" w:space="0" w:color="auto"/>
            <w:bottom w:val="none" w:sz="0" w:space="0" w:color="auto"/>
            <w:right w:val="none" w:sz="0" w:space="0" w:color="auto"/>
          </w:divBdr>
        </w:div>
        <w:div w:id="1981500469">
          <w:marLeft w:val="0"/>
          <w:marRight w:val="0"/>
          <w:marTop w:val="0"/>
          <w:marBottom w:val="0"/>
          <w:divBdr>
            <w:top w:val="none" w:sz="0" w:space="0" w:color="auto"/>
            <w:left w:val="none" w:sz="0" w:space="0" w:color="auto"/>
            <w:bottom w:val="none" w:sz="0" w:space="0" w:color="auto"/>
            <w:right w:val="none" w:sz="0" w:space="0" w:color="auto"/>
          </w:divBdr>
        </w:div>
      </w:divsChild>
    </w:div>
    <w:div w:id="1183277373">
      <w:bodyDiv w:val="1"/>
      <w:marLeft w:val="0"/>
      <w:marRight w:val="0"/>
      <w:marTop w:val="0"/>
      <w:marBottom w:val="0"/>
      <w:divBdr>
        <w:top w:val="none" w:sz="0" w:space="0" w:color="auto"/>
        <w:left w:val="none" w:sz="0" w:space="0" w:color="auto"/>
        <w:bottom w:val="none" w:sz="0" w:space="0" w:color="auto"/>
        <w:right w:val="none" w:sz="0" w:space="0" w:color="auto"/>
      </w:divBdr>
    </w:div>
    <w:div w:id="1192914255">
      <w:bodyDiv w:val="1"/>
      <w:marLeft w:val="0"/>
      <w:marRight w:val="0"/>
      <w:marTop w:val="0"/>
      <w:marBottom w:val="0"/>
      <w:divBdr>
        <w:top w:val="none" w:sz="0" w:space="0" w:color="auto"/>
        <w:left w:val="none" w:sz="0" w:space="0" w:color="auto"/>
        <w:bottom w:val="none" w:sz="0" w:space="0" w:color="auto"/>
        <w:right w:val="none" w:sz="0" w:space="0" w:color="auto"/>
      </w:divBdr>
    </w:div>
    <w:div w:id="1353609967">
      <w:bodyDiv w:val="1"/>
      <w:marLeft w:val="0"/>
      <w:marRight w:val="0"/>
      <w:marTop w:val="0"/>
      <w:marBottom w:val="0"/>
      <w:divBdr>
        <w:top w:val="none" w:sz="0" w:space="0" w:color="auto"/>
        <w:left w:val="none" w:sz="0" w:space="0" w:color="auto"/>
        <w:bottom w:val="none" w:sz="0" w:space="0" w:color="auto"/>
        <w:right w:val="none" w:sz="0" w:space="0" w:color="auto"/>
      </w:divBdr>
    </w:div>
    <w:div w:id="1379429105">
      <w:bodyDiv w:val="1"/>
      <w:marLeft w:val="0"/>
      <w:marRight w:val="0"/>
      <w:marTop w:val="0"/>
      <w:marBottom w:val="0"/>
      <w:divBdr>
        <w:top w:val="none" w:sz="0" w:space="0" w:color="auto"/>
        <w:left w:val="none" w:sz="0" w:space="0" w:color="auto"/>
        <w:bottom w:val="none" w:sz="0" w:space="0" w:color="auto"/>
        <w:right w:val="none" w:sz="0" w:space="0" w:color="auto"/>
      </w:divBdr>
    </w:div>
    <w:div w:id="1425960557">
      <w:bodyDiv w:val="1"/>
      <w:marLeft w:val="0"/>
      <w:marRight w:val="0"/>
      <w:marTop w:val="0"/>
      <w:marBottom w:val="0"/>
      <w:divBdr>
        <w:top w:val="none" w:sz="0" w:space="0" w:color="auto"/>
        <w:left w:val="none" w:sz="0" w:space="0" w:color="auto"/>
        <w:bottom w:val="none" w:sz="0" w:space="0" w:color="auto"/>
        <w:right w:val="none" w:sz="0" w:space="0" w:color="auto"/>
      </w:divBdr>
      <w:divsChild>
        <w:div w:id="99842261">
          <w:marLeft w:val="0"/>
          <w:marRight w:val="0"/>
          <w:marTop w:val="0"/>
          <w:marBottom w:val="0"/>
          <w:divBdr>
            <w:top w:val="none" w:sz="0" w:space="0" w:color="auto"/>
            <w:left w:val="none" w:sz="0" w:space="0" w:color="auto"/>
            <w:bottom w:val="none" w:sz="0" w:space="0" w:color="auto"/>
            <w:right w:val="none" w:sz="0" w:space="0" w:color="auto"/>
          </w:divBdr>
        </w:div>
        <w:div w:id="263660208">
          <w:marLeft w:val="0"/>
          <w:marRight w:val="0"/>
          <w:marTop w:val="0"/>
          <w:marBottom w:val="0"/>
          <w:divBdr>
            <w:top w:val="none" w:sz="0" w:space="0" w:color="auto"/>
            <w:left w:val="none" w:sz="0" w:space="0" w:color="auto"/>
            <w:bottom w:val="none" w:sz="0" w:space="0" w:color="auto"/>
            <w:right w:val="none" w:sz="0" w:space="0" w:color="auto"/>
          </w:divBdr>
        </w:div>
        <w:div w:id="627202884">
          <w:marLeft w:val="0"/>
          <w:marRight w:val="0"/>
          <w:marTop w:val="0"/>
          <w:marBottom w:val="0"/>
          <w:divBdr>
            <w:top w:val="none" w:sz="0" w:space="0" w:color="auto"/>
            <w:left w:val="none" w:sz="0" w:space="0" w:color="auto"/>
            <w:bottom w:val="none" w:sz="0" w:space="0" w:color="auto"/>
            <w:right w:val="none" w:sz="0" w:space="0" w:color="auto"/>
          </w:divBdr>
        </w:div>
        <w:div w:id="727074346">
          <w:marLeft w:val="0"/>
          <w:marRight w:val="0"/>
          <w:marTop w:val="0"/>
          <w:marBottom w:val="0"/>
          <w:divBdr>
            <w:top w:val="none" w:sz="0" w:space="0" w:color="auto"/>
            <w:left w:val="none" w:sz="0" w:space="0" w:color="auto"/>
            <w:bottom w:val="none" w:sz="0" w:space="0" w:color="auto"/>
            <w:right w:val="none" w:sz="0" w:space="0" w:color="auto"/>
          </w:divBdr>
        </w:div>
        <w:div w:id="772437027">
          <w:marLeft w:val="0"/>
          <w:marRight w:val="0"/>
          <w:marTop w:val="0"/>
          <w:marBottom w:val="0"/>
          <w:divBdr>
            <w:top w:val="none" w:sz="0" w:space="0" w:color="auto"/>
            <w:left w:val="none" w:sz="0" w:space="0" w:color="auto"/>
            <w:bottom w:val="none" w:sz="0" w:space="0" w:color="auto"/>
            <w:right w:val="none" w:sz="0" w:space="0" w:color="auto"/>
          </w:divBdr>
        </w:div>
        <w:div w:id="777023141">
          <w:marLeft w:val="0"/>
          <w:marRight w:val="0"/>
          <w:marTop w:val="0"/>
          <w:marBottom w:val="0"/>
          <w:divBdr>
            <w:top w:val="none" w:sz="0" w:space="0" w:color="auto"/>
            <w:left w:val="none" w:sz="0" w:space="0" w:color="auto"/>
            <w:bottom w:val="none" w:sz="0" w:space="0" w:color="auto"/>
            <w:right w:val="none" w:sz="0" w:space="0" w:color="auto"/>
          </w:divBdr>
        </w:div>
        <w:div w:id="1012754839">
          <w:marLeft w:val="0"/>
          <w:marRight w:val="0"/>
          <w:marTop w:val="0"/>
          <w:marBottom w:val="0"/>
          <w:divBdr>
            <w:top w:val="none" w:sz="0" w:space="0" w:color="auto"/>
            <w:left w:val="none" w:sz="0" w:space="0" w:color="auto"/>
            <w:bottom w:val="none" w:sz="0" w:space="0" w:color="auto"/>
            <w:right w:val="none" w:sz="0" w:space="0" w:color="auto"/>
          </w:divBdr>
        </w:div>
        <w:div w:id="1036350254">
          <w:marLeft w:val="0"/>
          <w:marRight w:val="0"/>
          <w:marTop w:val="0"/>
          <w:marBottom w:val="0"/>
          <w:divBdr>
            <w:top w:val="none" w:sz="0" w:space="0" w:color="auto"/>
            <w:left w:val="none" w:sz="0" w:space="0" w:color="auto"/>
            <w:bottom w:val="none" w:sz="0" w:space="0" w:color="auto"/>
            <w:right w:val="none" w:sz="0" w:space="0" w:color="auto"/>
          </w:divBdr>
        </w:div>
        <w:div w:id="1199926791">
          <w:marLeft w:val="0"/>
          <w:marRight w:val="0"/>
          <w:marTop w:val="0"/>
          <w:marBottom w:val="0"/>
          <w:divBdr>
            <w:top w:val="none" w:sz="0" w:space="0" w:color="auto"/>
            <w:left w:val="none" w:sz="0" w:space="0" w:color="auto"/>
            <w:bottom w:val="none" w:sz="0" w:space="0" w:color="auto"/>
            <w:right w:val="none" w:sz="0" w:space="0" w:color="auto"/>
          </w:divBdr>
        </w:div>
        <w:div w:id="1360743770">
          <w:marLeft w:val="0"/>
          <w:marRight w:val="0"/>
          <w:marTop w:val="0"/>
          <w:marBottom w:val="0"/>
          <w:divBdr>
            <w:top w:val="none" w:sz="0" w:space="0" w:color="auto"/>
            <w:left w:val="none" w:sz="0" w:space="0" w:color="auto"/>
            <w:bottom w:val="none" w:sz="0" w:space="0" w:color="auto"/>
            <w:right w:val="none" w:sz="0" w:space="0" w:color="auto"/>
          </w:divBdr>
        </w:div>
        <w:div w:id="1505432658">
          <w:marLeft w:val="0"/>
          <w:marRight w:val="0"/>
          <w:marTop w:val="0"/>
          <w:marBottom w:val="0"/>
          <w:divBdr>
            <w:top w:val="none" w:sz="0" w:space="0" w:color="auto"/>
            <w:left w:val="none" w:sz="0" w:space="0" w:color="auto"/>
            <w:bottom w:val="none" w:sz="0" w:space="0" w:color="auto"/>
            <w:right w:val="none" w:sz="0" w:space="0" w:color="auto"/>
          </w:divBdr>
        </w:div>
        <w:div w:id="1588226171">
          <w:marLeft w:val="0"/>
          <w:marRight w:val="0"/>
          <w:marTop w:val="0"/>
          <w:marBottom w:val="0"/>
          <w:divBdr>
            <w:top w:val="none" w:sz="0" w:space="0" w:color="auto"/>
            <w:left w:val="none" w:sz="0" w:space="0" w:color="auto"/>
            <w:bottom w:val="none" w:sz="0" w:space="0" w:color="auto"/>
            <w:right w:val="none" w:sz="0" w:space="0" w:color="auto"/>
          </w:divBdr>
        </w:div>
        <w:div w:id="1669871167">
          <w:marLeft w:val="0"/>
          <w:marRight w:val="0"/>
          <w:marTop w:val="0"/>
          <w:marBottom w:val="0"/>
          <w:divBdr>
            <w:top w:val="none" w:sz="0" w:space="0" w:color="auto"/>
            <w:left w:val="none" w:sz="0" w:space="0" w:color="auto"/>
            <w:bottom w:val="none" w:sz="0" w:space="0" w:color="auto"/>
            <w:right w:val="none" w:sz="0" w:space="0" w:color="auto"/>
          </w:divBdr>
        </w:div>
        <w:div w:id="1693804487">
          <w:marLeft w:val="0"/>
          <w:marRight w:val="0"/>
          <w:marTop w:val="0"/>
          <w:marBottom w:val="0"/>
          <w:divBdr>
            <w:top w:val="none" w:sz="0" w:space="0" w:color="auto"/>
            <w:left w:val="none" w:sz="0" w:space="0" w:color="auto"/>
            <w:bottom w:val="none" w:sz="0" w:space="0" w:color="auto"/>
            <w:right w:val="none" w:sz="0" w:space="0" w:color="auto"/>
          </w:divBdr>
        </w:div>
        <w:div w:id="1710761293">
          <w:marLeft w:val="0"/>
          <w:marRight w:val="0"/>
          <w:marTop w:val="0"/>
          <w:marBottom w:val="0"/>
          <w:divBdr>
            <w:top w:val="none" w:sz="0" w:space="0" w:color="auto"/>
            <w:left w:val="none" w:sz="0" w:space="0" w:color="auto"/>
            <w:bottom w:val="none" w:sz="0" w:space="0" w:color="auto"/>
            <w:right w:val="none" w:sz="0" w:space="0" w:color="auto"/>
          </w:divBdr>
        </w:div>
        <w:div w:id="1713457783">
          <w:marLeft w:val="0"/>
          <w:marRight w:val="0"/>
          <w:marTop w:val="0"/>
          <w:marBottom w:val="0"/>
          <w:divBdr>
            <w:top w:val="none" w:sz="0" w:space="0" w:color="auto"/>
            <w:left w:val="none" w:sz="0" w:space="0" w:color="auto"/>
            <w:bottom w:val="none" w:sz="0" w:space="0" w:color="auto"/>
            <w:right w:val="none" w:sz="0" w:space="0" w:color="auto"/>
          </w:divBdr>
        </w:div>
        <w:div w:id="1719620087">
          <w:marLeft w:val="0"/>
          <w:marRight w:val="0"/>
          <w:marTop w:val="0"/>
          <w:marBottom w:val="0"/>
          <w:divBdr>
            <w:top w:val="none" w:sz="0" w:space="0" w:color="auto"/>
            <w:left w:val="none" w:sz="0" w:space="0" w:color="auto"/>
            <w:bottom w:val="none" w:sz="0" w:space="0" w:color="auto"/>
            <w:right w:val="none" w:sz="0" w:space="0" w:color="auto"/>
          </w:divBdr>
        </w:div>
        <w:div w:id="1758403891">
          <w:marLeft w:val="0"/>
          <w:marRight w:val="0"/>
          <w:marTop w:val="0"/>
          <w:marBottom w:val="0"/>
          <w:divBdr>
            <w:top w:val="none" w:sz="0" w:space="0" w:color="auto"/>
            <w:left w:val="none" w:sz="0" w:space="0" w:color="auto"/>
            <w:bottom w:val="none" w:sz="0" w:space="0" w:color="auto"/>
            <w:right w:val="none" w:sz="0" w:space="0" w:color="auto"/>
          </w:divBdr>
          <w:divsChild>
            <w:div w:id="167789323">
              <w:marLeft w:val="0"/>
              <w:marRight w:val="0"/>
              <w:marTop w:val="0"/>
              <w:marBottom w:val="0"/>
              <w:divBdr>
                <w:top w:val="none" w:sz="0" w:space="0" w:color="auto"/>
                <w:left w:val="none" w:sz="0" w:space="0" w:color="auto"/>
                <w:bottom w:val="none" w:sz="0" w:space="0" w:color="auto"/>
                <w:right w:val="none" w:sz="0" w:space="0" w:color="auto"/>
              </w:divBdr>
            </w:div>
            <w:div w:id="350961594">
              <w:marLeft w:val="0"/>
              <w:marRight w:val="0"/>
              <w:marTop w:val="0"/>
              <w:marBottom w:val="0"/>
              <w:divBdr>
                <w:top w:val="none" w:sz="0" w:space="0" w:color="auto"/>
                <w:left w:val="none" w:sz="0" w:space="0" w:color="auto"/>
                <w:bottom w:val="none" w:sz="0" w:space="0" w:color="auto"/>
                <w:right w:val="none" w:sz="0" w:space="0" w:color="auto"/>
              </w:divBdr>
            </w:div>
            <w:div w:id="476193967">
              <w:marLeft w:val="0"/>
              <w:marRight w:val="0"/>
              <w:marTop w:val="0"/>
              <w:marBottom w:val="0"/>
              <w:divBdr>
                <w:top w:val="none" w:sz="0" w:space="0" w:color="auto"/>
                <w:left w:val="none" w:sz="0" w:space="0" w:color="auto"/>
                <w:bottom w:val="none" w:sz="0" w:space="0" w:color="auto"/>
                <w:right w:val="none" w:sz="0" w:space="0" w:color="auto"/>
              </w:divBdr>
            </w:div>
            <w:div w:id="974023153">
              <w:marLeft w:val="0"/>
              <w:marRight w:val="0"/>
              <w:marTop w:val="0"/>
              <w:marBottom w:val="0"/>
              <w:divBdr>
                <w:top w:val="none" w:sz="0" w:space="0" w:color="auto"/>
                <w:left w:val="none" w:sz="0" w:space="0" w:color="auto"/>
                <w:bottom w:val="none" w:sz="0" w:space="0" w:color="auto"/>
                <w:right w:val="none" w:sz="0" w:space="0" w:color="auto"/>
              </w:divBdr>
            </w:div>
            <w:div w:id="992492015">
              <w:marLeft w:val="0"/>
              <w:marRight w:val="0"/>
              <w:marTop w:val="0"/>
              <w:marBottom w:val="0"/>
              <w:divBdr>
                <w:top w:val="none" w:sz="0" w:space="0" w:color="auto"/>
                <w:left w:val="none" w:sz="0" w:space="0" w:color="auto"/>
                <w:bottom w:val="none" w:sz="0" w:space="0" w:color="auto"/>
                <w:right w:val="none" w:sz="0" w:space="0" w:color="auto"/>
              </w:divBdr>
            </w:div>
            <w:div w:id="1090157042">
              <w:marLeft w:val="0"/>
              <w:marRight w:val="0"/>
              <w:marTop w:val="0"/>
              <w:marBottom w:val="0"/>
              <w:divBdr>
                <w:top w:val="none" w:sz="0" w:space="0" w:color="auto"/>
                <w:left w:val="none" w:sz="0" w:space="0" w:color="auto"/>
                <w:bottom w:val="none" w:sz="0" w:space="0" w:color="auto"/>
                <w:right w:val="none" w:sz="0" w:space="0" w:color="auto"/>
              </w:divBdr>
            </w:div>
            <w:div w:id="1094739230">
              <w:marLeft w:val="0"/>
              <w:marRight w:val="0"/>
              <w:marTop w:val="0"/>
              <w:marBottom w:val="0"/>
              <w:divBdr>
                <w:top w:val="none" w:sz="0" w:space="0" w:color="auto"/>
                <w:left w:val="none" w:sz="0" w:space="0" w:color="auto"/>
                <w:bottom w:val="none" w:sz="0" w:space="0" w:color="auto"/>
                <w:right w:val="none" w:sz="0" w:space="0" w:color="auto"/>
              </w:divBdr>
            </w:div>
            <w:div w:id="1145125221">
              <w:marLeft w:val="0"/>
              <w:marRight w:val="0"/>
              <w:marTop w:val="0"/>
              <w:marBottom w:val="0"/>
              <w:divBdr>
                <w:top w:val="none" w:sz="0" w:space="0" w:color="auto"/>
                <w:left w:val="none" w:sz="0" w:space="0" w:color="auto"/>
                <w:bottom w:val="none" w:sz="0" w:space="0" w:color="auto"/>
                <w:right w:val="none" w:sz="0" w:space="0" w:color="auto"/>
              </w:divBdr>
            </w:div>
            <w:div w:id="1183973554">
              <w:marLeft w:val="0"/>
              <w:marRight w:val="0"/>
              <w:marTop w:val="0"/>
              <w:marBottom w:val="0"/>
              <w:divBdr>
                <w:top w:val="none" w:sz="0" w:space="0" w:color="auto"/>
                <w:left w:val="none" w:sz="0" w:space="0" w:color="auto"/>
                <w:bottom w:val="none" w:sz="0" w:space="0" w:color="auto"/>
                <w:right w:val="none" w:sz="0" w:space="0" w:color="auto"/>
              </w:divBdr>
            </w:div>
            <w:div w:id="1507474472">
              <w:marLeft w:val="0"/>
              <w:marRight w:val="0"/>
              <w:marTop w:val="0"/>
              <w:marBottom w:val="0"/>
              <w:divBdr>
                <w:top w:val="none" w:sz="0" w:space="0" w:color="auto"/>
                <w:left w:val="none" w:sz="0" w:space="0" w:color="auto"/>
                <w:bottom w:val="none" w:sz="0" w:space="0" w:color="auto"/>
                <w:right w:val="none" w:sz="0" w:space="0" w:color="auto"/>
              </w:divBdr>
            </w:div>
            <w:div w:id="1763839933">
              <w:marLeft w:val="0"/>
              <w:marRight w:val="0"/>
              <w:marTop w:val="0"/>
              <w:marBottom w:val="0"/>
              <w:divBdr>
                <w:top w:val="none" w:sz="0" w:space="0" w:color="auto"/>
                <w:left w:val="none" w:sz="0" w:space="0" w:color="auto"/>
                <w:bottom w:val="none" w:sz="0" w:space="0" w:color="auto"/>
                <w:right w:val="none" w:sz="0" w:space="0" w:color="auto"/>
              </w:divBdr>
            </w:div>
            <w:div w:id="1958757771">
              <w:marLeft w:val="0"/>
              <w:marRight w:val="0"/>
              <w:marTop w:val="0"/>
              <w:marBottom w:val="0"/>
              <w:divBdr>
                <w:top w:val="none" w:sz="0" w:space="0" w:color="auto"/>
                <w:left w:val="none" w:sz="0" w:space="0" w:color="auto"/>
                <w:bottom w:val="none" w:sz="0" w:space="0" w:color="auto"/>
                <w:right w:val="none" w:sz="0" w:space="0" w:color="auto"/>
              </w:divBdr>
            </w:div>
            <w:div w:id="2054191243">
              <w:marLeft w:val="0"/>
              <w:marRight w:val="0"/>
              <w:marTop w:val="0"/>
              <w:marBottom w:val="0"/>
              <w:divBdr>
                <w:top w:val="none" w:sz="0" w:space="0" w:color="auto"/>
                <w:left w:val="none" w:sz="0" w:space="0" w:color="auto"/>
                <w:bottom w:val="none" w:sz="0" w:space="0" w:color="auto"/>
                <w:right w:val="none" w:sz="0" w:space="0" w:color="auto"/>
              </w:divBdr>
            </w:div>
            <w:div w:id="2081554770">
              <w:marLeft w:val="0"/>
              <w:marRight w:val="0"/>
              <w:marTop w:val="0"/>
              <w:marBottom w:val="0"/>
              <w:divBdr>
                <w:top w:val="none" w:sz="0" w:space="0" w:color="auto"/>
                <w:left w:val="none" w:sz="0" w:space="0" w:color="auto"/>
                <w:bottom w:val="none" w:sz="0" w:space="0" w:color="auto"/>
                <w:right w:val="none" w:sz="0" w:space="0" w:color="auto"/>
              </w:divBdr>
            </w:div>
          </w:divsChild>
        </w:div>
        <w:div w:id="1834300895">
          <w:marLeft w:val="0"/>
          <w:marRight w:val="0"/>
          <w:marTop w:val="0"/>
          <w:marBottom w:val="0"/>
          <w:divBdr>
            <w:top w:val="none" w:sz="0" w:space="0" w:color="auto"/>
            <w:left w:val="none" w:sz="0" w:space="0" w:color="auto"/>
            <w:bottom w:val="none" w:sz="0" w:space="0" w:color="auto"/>
            <w:right w:val="none" w:sz="0" w:space="0" w:color="auto"/>
          </w:divBdr>
        </w:div>
        <w:div w:id="1841770728">
          <w:marLeft w:val="0"/>
          <w:marRight w:val="0"/>
          <w:marTop w:val="0"/>
          <w:marBottom w:val="0"/>
          <w:divBdr>
            <w:top w:val="none" w:sz="0" w:space="0" w:color="auto"/>
            <w:left w:val="none" w:sz="0" w:space="0" w:color="auto"/>
            <w:bottom w:val="none" w:sz="0" w:space="0" w:color="auto"/>
            <w:right w:val="none" w:sz="0" w:space="0" w:color="auto"/>
          </w:divBdr>
        </w:div>
        <w:div w:id="2125270790">
          <w:marLeft w:val="0"/>
          <w:marRight w:val="0"/>
          <w:marTop w:val="0"/>
          <w:marBottom w:val="0"/>
          <w:divBdr>
            <w:top w:val="none" w:sz="0" w:space="0" w:color="auto"/>
            <w:left w:val="none" w:sz="0" w:space="0" w:color="auto"/>
            <w:bottom w:val="none" w:sz="0" w:space="0" w:color="auto"/>
            <w:right w:val="none" w:sz="0" w:space="0" w:color="auto"/>
          </w:divBdr>
        </w:div>
        <w:div w:id="2133549976">
          <w:marLeft w:val="0"/>
          <w:marRight w:val="0"/>
          <w:marTop w:val="0"/>
          <w:marBottom w:val="0"/>
          <w:divBdr>
            <w:top w:val="none" w:sz="0" w:space="0" w:color="auto"/>
            <w:left w:val="none" w:sz="0" w:space="0" w:color="auto"/>
            <w:bottom w:val="none" w:sz="0" w:space="0" w:color="auto"/>
            <w:right w:val="none" w:sz="0" w:space="0" w:color="auto"/>
          </w:divBdr>
        </w:div>
      </w:divsChild>
    </w:div>
    <w:div w:id="1432509772">
      <w:bodyDiv w:val="1"/>
      <w:marLeft w:val="0"/>
      <w:marRight w:val="0"/>
      <w:marTop w:val="0"/>
      <w:marBottom w:val="0"/>
      <w:divBdr>
        <w:top w:val="none" w:sz="0" w:space="0" w:color="auto"/>
        <w:left w:val="none" w:sz="0" w:space="0" w:color="auto"/>
        <w:bottom w:val="none" w:sz="0" w:space="0" w:color="auto"/>
        <w:right w:val="none" w:sz="0" w:space="0" w:color="auto"/>
      </w:divBdr>
    </w:div>
    <w:div w:id="1585721545">
      <w:bodyDiv w:val="1"/>
      <w:marLeft w:val="0"/>
      <w:marRight w:val="0"/>
      <w:marTop w:val="0"/>
      <w:marBottom w:val="0"/>
      <w:divBdr>
        <w:top w:val="none" w:sz="0" w:space="0" w:color="auto"/>
        <w:left w:val="none" w:sz="0" w:space="0" w:color="auto"/>
        <w:bottom w:val="none" w:sz="0" w:space="0" w:color="auto"/>
        <w:right w:val="none" w:sz="0" w:space="0" w:color="auto"/>
      </w:divBdr>
      <w:divsChild>
        <w:div w:id="123500269">
          <w:marLeft w:val="0"/>
          <w:marRight w:val="0"/>
          <w:marTop w:val="0"/>
          <w:marBottom w:val="0"/>
          <w:divBdr>
            <w:top w:val="none" w:sz="0" w:space="0" w:color="auto"/>
            <w:left w:val="none" w:sz="0" w:space="0" w:color="auto"/>
            <w:bottom w:val="none" w:sz="0" w:space="0" w:color="auto"/>
            <w:right w:val="none" w:sz="0" w:space="0" w:color="auto"/>
          </w:divBdr>
        </w:div>
        <w:div w:id="322975305">
          <w:marLeft w:val="0"/>
          <w:marRight w:val="0"/>
          <w:marTop w:val="0"/>
          <w:marBottom w:val="0"/>
          <w:divBdr>
            <w:top w:val="none" w:sz="0" w:space="0" w:color="auto"/>
            <w:left w:val="none" w:sz="0" w:space="0" w:color="auto"/>
            <w:bottom w:val="none" w:sz="0" w:space="0" w:color="auto"/>
            <w:right w:val="none" w:sz="0" w:space="0" w:color="auto"/>
          </w:divBdr>
        </w:div>
        <w:div w:id="377322671">
          <w:marLeft w:val="0"/>
          <w:marRight w:val="0"/>
          <w:marTop w:val="0"/>
          <w:marBottom w:val="0"/>
          <w:divBdr>
            <w:top w:val="none" w:sz="0" w:space="0" w:color="auto"/>
            <w:left w:val="none" w:sz="0" w:space="0" w:color="auto"/>
            <w:bottom w:val="none" w:sz="0" w:space="0" w:color="auto"/>
            <w:right w:val="none" w:sz="0" w:space="0" w:color="auto"/>
          </w:divBdr>
        </w:div>
        <w:div w:id="788669351">
          <w:marLeft w:val="0"/>
          <w:marRight w:val="0"/>
          <w:marTop w:val="0"/>
          <w:marBottom w:val="0"/>
          <w:divBdr>
            <w:top w:val="none" w:sz="0" w:space="0" w:color="auto"/>
            <w:left w:val="none" w:sz="0" w:space="0" w:color="auto"/>
            <w:bottom w:val="none" w:sz="0" w:space="0" w:color="auto"/>
            <w:right w:val="none" w:sz="0" w:space="0" w:color="auto"/>
          </w:divBdr>
        </w:div>
        <w:div w:id="1819377644">
          <w:marLeft w:val="0"/>
          <w:marRight w:val="0"/>
          <w:marTop w:val="0"/>
          <w:marBottom w:val="0"/>
          <w:divBdr>
            <w:top w:val="none" w:sz="0" w:space="0" w:color="auto"/>
            <w:left w:val="none" w:sz="0" w:space="0" w:color="auto"/>
            <w:bottom w:val="none" w:sz="0" w:space="0" w:color="auto"/>
            <w:right w:val="none" w:sz="0" w:space="0" w:color="auto"/>
          </w:divBdr>
        </w:div>
        <w:div w:id="1981572982">
          <w:marLeft w:val="0"/>
          <w:marRight w:val="0"/>
          <w:marTop w:val="0"/>
          <w:marBottom w:val="0"/>
          <w:divBdr>
            <w:top w:val="none" w:sz="0" w:space="0" w:color="auto"/>
            <w:left w:val="none" w:sz="0" w:space="0" w:color="auto"/>
            <w:bottom w:val="none" w:sz="0" w:space="0" w:color="auto"/>
            <w:right w:val="none" w:sz="0" w:space="0" w:color="auto"/>
          </w:divBdr>
        </w:div>
      </w:divsChild>
    </w:div>
    <w:div w:id="1633444297">
      <w:bodyDiv w:val="1"/>
      <w:marLeft w:val="0"/>
      <w:marRight w:val="0"/>
      <w:marTop w:val="0"/>
      <w:marBottom w:val="0"/>
      <w:divBdr>
        <w:top w:val="none" w:sz="0" w:space="0" w:color="auto"/>
        <w:left w:val="none" w:sz="0" w:space="0" w:color="auto"/>
        <w:bottom w:val="none" w:sz="0" w:space="0" w:color="auto"/>
        <w:right w:val="none" w:sz="0" w:space="0" w:color="auto"/>
      </w:divBdr>
    </w:div>
    <w:div w:id="1664122719">
      <w:bodyDiv w:val="1"/>
      <w:marLeft w:val="0"/>
      <w:marRight w:val="0"/>
      <w:marTop w:val="0"/>
      <w:marBottom w:val="0"/>
      <w:divBdr>
        <w:top w:val="none" w:sz="0" w:space="0" w:color="auto"/>
        <w:left w:val="none" w:sz="0" w:space="0" w:color="auto"/>
        <w:bottom w:val="none" w:sz="0" w:space="0" w:color="auto"/>
        <w:right w:val="none" w:sz="0" w:space="0" w:color="auto"/>
      </w:divBdr>
    </w:div>
    <w:div w:id="1670594729">
      <w:bodyDiv w:val="1"/>
      <w:marLeft w:val="0"/>
      <w:marRight w:val="0"/>
      <w:marTop w:val="0"/>
      <w:marBottom w:val="0"/>
      <w:divBdr>
        <w:top w:val="none" w:sz="0" w:space="0" w:color="auto"/>
        <w:left w:val="none" w:sz="0" w:space="0" w:color="auto"/>
        <w:bottom w:val="none" w:sz="0" w:space="0" w:color="auto"/>
        <w:right w:val="none" w:sz="0" w:space="0" w:color="auto"/>
      </w:divBdr>
    </w:div>
    <w:div w:id="1696228261">
      <w:bodyDiv w:val="1"/>
      <w:marLeft w:val="0"/>
      <w:marRight w:val="0"/>
      <w:marTop w:val="0"/>
      <w:marBottom w:val="0"/>
      <w:divBdr>
        <w:top w:val="none" w:sz="0" w:space="0" w:color="auto"/>
        <w:left w:val="none" w:sz="0" w:space="0" w:color="auto"/>
        <w:bottom w:val="none" w:sz="0" w:space="0" w:color="auto"/>
        <w:right w:val="none" w:sz="0" w:space="0" w:color="auto"/>
      </w:divBdr>
    </w:div>
    <w:div w:id="1773891218">
      <w:bodyDiv w:val="1"/>
      <w:marLeft w:val="0"/>
      <w:marRight w:val="0"/>
      <w:marTop w:val="0"/>
      <w:marBottom w:val="0"/>
      <w:divBdr>
        <w:top w:val="none" w:sz="0" w:space="0" w:color="auto"/>
        <w:left w:val="none" w:sz="0" w:space="0" w:color="auto"/>
        <w:bottom w:val="none" w:sz="0" w:space="0" w:color="auto"/>
        <w:right w:val="none" w:sz="0" w:space="0" w:color="auto"/>
      </w:divBdr>
      <w:divsChild>
        <w:div w:id="767047201">
          <w:marLeft w:val="0"/>
          <w:marRight w:val="0"/>
          <w:marTop w:val="0"/>
          <w:marBottom w:val="0"/>
          <w:divBdr>
            <w:top w:val="none" w:sz="0" w:space="0" w:color="auto"/>
            <w:left w:val="none" w:sz="0" w:space="0" w:color="auto"/>
            <w:bottom w:val="none" w:sz="0" w:space="0" w:color="auto"/>
            <w:right w:val="none" w:sz="0" w:space="0" w:color="auto"/>
          </w:divBdr>
        </w:div>
        <w:div w:id="391661595">
          <w:marLeft w:val="0"/>
          <w:marRight w:val="0"/>
          <w:marTop w:val="0"/>
          <w:marBottom w:val="0"/>
          <w:divBdr>
            <w:top w:val="none" w:sz="0" w:space="0" w:color="auto"/>
            <w:left w:val="none" w:sz="0" w:space="0" w:color="auto"/>
            <w:bottom w:val="none" w:sz="0" w:space="0" w:color="auto"/>
            <w:right w:val="none" w:sz="0" w:space="0" w:color="auto"/>
          </w:divBdr>
        </w:div>
        <w:div w:id="1192838117">
          <w:marLeft w:val="0"/>
          <w:marRight w:val="0"/>
          <w:marTop w:val="0"/>
          <w:marBottom w:val="0"/>
          <w:divBdr>
            <w:top w:val="none" w:sz="0" w:space="0" w:color="auto"/>
            <w:left w:val="none" w:sz="0" w:space="0" w:color="auto"/>
            <w:bottom w:val="none" w:sz="0" w:space="0" w:color="auto"/>
            <w:right w:val="none" w:sz="0" w:space="0" w:color="auto"/>
          </w:divBdr>
        </w:div>
        <w:div w:id="987519679">
          <w:marLeft w:val="0"/>
          <w:marRight w:val="0"/>
          <w:marTop w:val="0"/>
          <w:marBottom w:val="0"/>
          <w:divBdr>
            <w:top w:val="none" w:sz="0" w:space="0" w:color="auto"/>
            <w:left w:val="none" w:sz="0" w:space="0" w:color="auto"/>
            <w:bottom w:val="none" w:sz="0" w:space="0" w:color="auto"/>
            <w:right w:val="none" w:sz="0" w:space="0" w:color="auto"/>
          </w:divBdr>
        </w:div>
      </w:divsChild>
    </w:div>
    <w:div w:id="1807773844">
      <w:bodyDiv w:val="1"/>
      <w:marLeft w:val="0"/>
      <w:marRight w:val="0"/>
      <w:marTop w:val="0"/>
      <w:marBottom w:val="0"/>
      <w:divBdr>
        <w:top w:val="none" w:sz="0" w:space="0" w:color="auto"/>
        <w:left w:val="none" w:sz="0" w:space="0" w:color="auto"/>
        <w:bottom w:val="none" w:sz="0" w:space="0" w:color="auto"/>
        <w:right w:val="none" w:sz="0" w:space="0" w:color="auto"/>
      </w:divBdr>
    </w:div>
    <w:div w:id="1865828601">
      <w:bodyDiv w:val="1"/>
      <w:marLeft w:val="0"/>
      <w:marRight w:val="0"/>
      <w:marTop w:val="0"/>
      <w:marBottom w:val="0"/>
      <w:divBdr>
        <w:top w:val="none" w:sz="0" w:space="0" w:color="auto"/>
        <w:left w:val="none" w:sz="0" w:space="0" w:color="auto"/>
        <w:bottom w:val="none" w:sz="0" w:space="0" w:color="auto"/>
        <w:right w:val="none" w:sz="0" w:space="0" w:color="auto"/>
      </w:divBdr>
    </w:div>
    <w:div w:id="1925526538">
      <w:bodyDiv w:val="1"/>
      <w:marLeft w:val="0"/>
      <w:marRight w:val="0"/>
      <w:marTop w:val="0"/>
      <w:marBottom w:val="0"/>
      <w:divBdr>
        <w:top w:val="none" w:sz="0" w:space="0" w:color="auto"/>
        <w:left w:val="none" w:sz="0" w:space="0" w:color="auto"/>
        <w:bottom w:val="none" w:sz="0" w:space="0" w:color="auto"/>
        <w:right w:val="none" w:sz="0" w:space="0" w:color="auto"/>
      </w:divBdr>
    </w:div>
    <w:div w:id="1990278837">
      <w:bodyDiv w:val="1"/>
      <w:marLeft w:val="0"/>
      <w:marRight w:val="0"/>
      <w:marTop w:val="0"/>
      <w:marBottom w:val="0"/>
      <w:divBdr>
        <w:top w:val="none" w:sz="0" w:space="0" w:color="auto"/>
        <w:left w:val="none" w:sz="0" w:space="0" w:color="auto"/>
        <w:bottom w:val="none" w:sz="0" w:space="0" w:color="auto"/>
        <w:right w:val="none" w:sz="0" w:space="0" w:color="auto"/>
      </w:divBdr>
    </w:div>
    <w:div w:id="2016609560">
      <w:bodyDiv w:val="1"/>
      <w:marLeft w:val="0"/>
      <w:marRight w:val="0"/>
      <w:marTop w:val="0"/>
      <w:marBottom w:val="0"/>
      <w:divBdr>
        <w:top w:val="none" w:sz="0" w:space="0" w:color="auto"/>
        <w:left w:val="none" w:sz="0" w:space="0" w:color="auto"/>
        <w:bottom w:val="none" w:sz="0" w:space="0" w:color="auto"/>
        <w:right w:val="none" w:sz="0" w:space="0" w:color="auto"/>
      </w:divBdr>
    </w:div>
    <w:div w:id="2089037048">
      <w:bodyDiv w:val="1"/>
      <w:marLeft w:val="0"/>
      <w:marRight w:val="0"/>
      <w:marTop w:val="0"/>
      <w:marBottom w:val="0"/>
      <w:divBdr>
        <w:top w:val="none" w:sz="0" w:space="0" w:color="auto"/>
        <w:left w:val="none" w:sz="0" w:space="0" w:color="auto"/>
        <w:bottom w:val="none" w:sz="0" w:space="0" w:color="auto"/>
        <w:right w:val="none" w:sz="0" w:space="0" w:color="auto"/>
      </w:divBdr>
    </w:div>
    <w:div w:id="2121683702">
      <w:bodyDiv w:val="1"/>
      <w:marLeft w:val="0"/>
      <w:marRight w:val="0"/>
      <w:marTop w:val="0"/>
      <w:marBottom w:val="0"/>
      <w:divBdr>
        <w:top w:val="none" w:sz="0" w:space="0" w:color="auto"/>
        <w:left w:val="none" w:sz="0" w:space="0" w:color="auto"/>
        <w:bottom w:val="none" w:sz="0" w:space="0" w:color="auto"/>
        <w:right w:val="none" w:sz="0" w:space="0" w:color="auto"/>
      </w:divBdr>
      <w:divsChild>
        <w:div w:id="17581627">
          <w:marLeft w:val="0"/>
          <w:marRight w:val="0"/>
          <w:marTop w:val="0"/>
          <w:marBottom w:val="0"/>
          <w:divBdr>
            <w:top w:val="none" w:sz="0" w:space="0" w:color="auto"/>
            <w:left w:val="none" w:sz="0" w:space="0" w:color="auto"/>
            <w:bottom w:val="none" w:sz="0" w:space="0" w:color="auto"/>
            <w:right w:val="none" w:sz="0" w:space="0" w:color="auto"/>
          </w:divBdr>
        </w:div>
        <w:div w:id="224296187">
          <w:marLeft w:val="0"/>
          <w:marRight w:val="0"/>
          <w:marTop w:val="0"/>
          <w:marBottom w:val="0"/>
          <w:divBdr>
            <w:top w:val="none" w:sz="0" w:space="0" w:color="auto"/>
            <w:left w:val="none" w:sz="0" w:space="0" w:color="auto"/>
            <w:bottom w:val="none" w:sz="0" w:space="0" w:color="auto"/>
            <w:right w:val="none" w:sz="0" w:space="0" w:color="auto"/>
          </w:divBdr>
        </w:div>
        <w:div w:id="308285879">
          <w:marLeft w:val="0"/>
          <w:marRight w:val="0"/>
          <w:marTop w:val="0"/>
          <w:marBottom w:val="0"/>
          <w:divBdr>
            <w:top w:val="none" w:sz="0" w:space="0" w:color="auto"/>
            <w:left w:val="none" w:sz="0" w:space="0" w:color="auto"/>
            <w:bottom w:val="none" w:sz="0" w:space="0" w:color="auto"/>
            <w:right w:val="none" w:sz="0" w:space="0" w:color="auto"/>
          </w:divBdr>
        </w:div>
        <w:div w:id="395516146">
          <w:marLeft w:val="0"/>
          <w:marRight w:val="0"/>
          <w:marTop w:val="0"/>
          <w:marBottom w:val="0"/>
          <w:divBdr>
            <w:top w:val="none" w:sz="0" w:space="0" w:color="auto"/>
            <w:left w:val="none" w:sz="0" w:space="0" w:color="auto"/>
            <w:bottom w:val="none" w:sz="0" w:space="0" w:color="auto"/>
            <w:right w:val="none" w:sz="0" w:space="0" w:color="auto"/>
          </w:divBdr>
        </w:div>
        <w:div w:id="418020009">
          <w:marLeft w:val="0"/>
          <w:marRight w:val="0"/>
          <w:marTop w:val="0"/>
          <w:marBottom w:val="0"/>
          <w:divBdr>
            <w:top w:val="none" w:sz="0" w:space="0" w:color="auto"/>
            <w:left w:val="none" w:sz="0" w:space="0" w:color="auto"/>
            <w:bottom w:val="none" w:sz="0" w:space="0" w:color="auto"/>
            <w:right w:val="none" w:sz="0" w:space="0" w:color="auto"/>
          </w:divBdr>
        </w:div>
        <w:div w:id="472911881">
          <w:marLeft w:val="0"/>
          <w:marRight w:val="0"/>
          <w:marTop w:val="0"/>
          <w:marBottom w:val="0"/>
          <w:divBdr>
            <w:top w:val="none" w:sz="0" w:space="0" w:color="auto"/>
            <w:left w:val="none" w:sz="0" w:space="0" w:color="auto"/>
            <w:bottom w:val="none" w:sz="0" w:space="0" w:color="auto"/>
            <w:right w:val="none" w:sz="0" w:space="0" w:color="auto"/>
          </w:divBdr>
        </w:div>
        <w:div w:id="523640345">
          <w:marLeft w:val="0"/>
          <w:marRight w:val="0"/>
          <w:marTop w:val="0"/>
          <w:marBottom w:val="0"/>
          <w:divBdr>
            <w:top w:val="none" w:sz="0" w:space="0" w:color="auto"/>
            <w:left w:val="none" w:sz="0" w:space="0" w:color="auto"/>
            <w:bottom w:val="none" w:sz="0" w:space="0" w:color="auto"/>
            <w:right w:val="none" w:sz="0" w:space="0" w:color="auto"/>
          </w:divBdr>
        </w:div>
        <w:div w:id="528496113">
          <w:marLeft w:val="0"/>
          <w:marRight w:val="0"/>
          <w:marTop w:val="0"/>
          <w:marBottom w:val="0"/>
          <w:divBdr>
            <w:top w:val="none" w:sz="0" w:space="0" w:color="auto"/>
            <w:left w:val="none" w:sz="0" w:space="0" w:color="auto"/>
            <w:bottom w:val="none" w:sz="0" w:space="0" w:color="auto"/>
            <w:right w:val="none" w:sz="0" w:space="0" w:color="auto"/>
          </w:divBdr>
        </w:div>
        <w:div w:id="598024894">
          <w:marLeft w:val="0"/>
          <w:marRight w:val="0"/>
          <w:marTop w:val="0"/>
          <w:marBottom w:val="0"/>
          <w:divBdr>
            <w:top w:val="none" w:sz="0" w:space="0" w:color="auto"/>
            <w:left w:val="none" w:sz="0" w:space="0" w:color="auto"/>
            <w:bottom w:val="none" w:sz="0" w:space="0" w:color="auto"/>
            <w:right w:val="none" w:sz="0" w:space="0" w:color="auto"/>
          </w:divBdr>
        </w:div>
        <w:div w:id="609897221">
          <w:marLeft w:val="0"/>
          <w:marRight w:val="0"/>
          <w:marTop w:val="0"/>
          <w:marBottom w:val="0"/>
          <w:divBdr>
            <w:top w:val="none" w:sz="0" w:space="0" w:color="auto"/>
            <w:left w:val="none" w:sz="0" w:space="0" w:color="auto"/>
            <w:bottom w:val="none" w:sz="0" w:space="0" w:color="auto"/>
            <w:right w:val="none" w:sz="0" w:space="0" w:color="auto"/>
          </w:divBdr>
        </w:div>
        <w:div w:id="740518279">
          <w:marLeft w:val="0"/>
          <w:marRight w:val="0"/>
          <w:marTop w:val="0"/>
          <w:marBottom w:val="0"/>
          <w:divBdr>
            <w:top w:val="none" w:sz="0" w:space="0" w:color="auto"/>
            <w:left w:val="none" w:sz="0" w:space="0" w:color="auto"/>
            <w:bottom w:val="none" w:sz="0" w:space="0" w:color="auto"/>
            <w:right w:val="none" w:sz="0" w:space="0" w:color="auto"/>
          </w:divBdr>
        </w:div>
        <w:div w:id="740951071">
          <w:marLeft w:val="0"/>
          <w:marRight w:val="0"/>
          <w:marTop w:val="0"/>
          <w:marBottom w:val="0"/>
          <w:divBdr>
            <w:top w:val="none" w:sz="0" w:space="0" w:color="auto"/>
            <w:left w:val="none" w:sz="0" w:space="0" w:color="auto"/>
            <w:bottom w:val="none" w:sz="0" w:space="0" w:color="auto"/>
            <w:right w:val="none" w:sz="0" w:space="0" w:color="auto"/>
          </w:divBdr>
        </w:div>
        <w:div w:id="747581618">
          <w:marLeft w:val="0"/>
          <w:marRight w:val="0"/>
          <w:marTop w:val="0"/>
          <w:marBottom w:val="0"/>
          <w:divBdr>
            <w:top w:val="none" w:sz="0" w:space="0" w:color="auto"/>
            <w:left w:val="none" w:sz="0" w:space="0" w:color="auto"/>
            <w:bottom w:val="none" w:sz="0" w:space="0" w:color="auto"/>
            <w:right w:val="none" w:sz="0" w:space="0" w:color="auto"/>
          </w:divBdr>
        </w:div>
        <w:div w:id="764502694">
          <w:marLeft w:val="0"/>
          <w:marRight w:val="0"/>
          <w:marTop w:val="0"/>
          <w:marBottom w:val="0"/>
          <w:divBdr>
            <w:top w:val="none" w:sz="0" w:space="0" w:color="auto"/>
            <w:left w:val="none" w:sz="0" w:space="0" w:color="auto"/>
            <w:bottom w:val="none" w:sz="0" w:space="0" w:color="auto"/>
            <w:right w:val="none" w:sz="0" w:space="0" w:color="auto"/>
          </w:divBdr>
        </w:div>
        <w:div w:id="770468800">
          <w:marLeft w:val="0"/>
          <w:marRight w:val="0"/>
          <w:marTop w:val="0"/>
          <w:marBottom w:val="0"/>
          <w:divBdr>
            <w:top w:val="none" w:sz="0" w:space="0" w:color="auto"/>
            <w:left w:val="none" w:sz="0" w:space="0" w:color="auto"/>
            <w:bottom w:val="none" w:sz="0" w:space="0" w:color="auto"/>
            <w:right w:val="none" w:sz="0" w:space="0" w:color="auto"/>
          </w:divBdr>
        </w:div>
        <w:div w:id="954678312">
          <w:marLeft w:val="0"/>
          <w:marRight w:val="0"/>
          <w:marTop w:val="0"/>
          <w:marBottom w:val="0"/>
          <w:divBdr>
            <w:top w:val="none" w:sz="0" w:space="0" w:color="auto"/>
            <w:left w:val="none" w:sz="0" w:space="0" w:color="auto"/>
            <w:bottom w:val="none" w:sz="0" w:space="0" w:color="auto"/>
            <w:right w:val="none" w:sz="0" w:space="0" w:color="auto"/>
          </w:divBdr>
        </w:div>
        <w:div w:id="1037656080">
          <w:marLeft w:val="0"/>
          <w:marRight w:val="0"/>
          <w:marTop w:val="0"/>
          <w:marBottom w:val="0"/>
          <w:divBdr>
            <w:top w:val="none" w:sz="0" w:space="0" w:color="auto"/>
            <w:left w:val="none" w:sz="0" w:space="0" w:color="auto"/>
            <w:bottom w:val="none" w:sz="0" w:space="0" w:color="auto"/>
            <w:right w:val="none" w:sz="0" w:space="0" w:color="auto"/>
          </w:divBdr>
        </w:div>
        <w:div w:id="1112940768">
          <w:marLeft w:val="0"/>
          <w:marRight w:val="0"/>
          <w:marTop w:val="0"/>
          <w:marBottom w:val="0"/>
          <w:divBdr>
            <w:top w:val="none" w:sz="0" w:space="0" w:color="auto"/>
            <w:left w:val="none" w:sz="0" w:space="0" w:color="auto"/>
            <w:bottom w:val="none" w:sz="0" w:space="0" w:color="auto"/>
            <w:right w:val="none" w:sz="0" w:space="0" w:color="auto"/>
          </w:divBdr>
        </w:div>
        <w:div w:id="1166245354">
          <w:marLeft w:val="0"/>
          <w:marRight w:val="0"/>
          <w:marTop w:val="0"/>
          <w:marBottom w:val="0"/>
          <w:divBdr>
            <w:top w:val="none" w:sz="0" w:space="0" w:color="auto"/>
            <w:left w:val="none" w:sz="0" w:space="0" w:color="auto"/>
            <w:bottom w:val="none" w:sz="0" w:space="0" w:color="auto"/>
            <w:right w:val="none" w:sz="0" w:space="0" w:color="auto"/>
          </w:divBdr>
        </w:div>
        <w:div w:id="1249853071">
          <w:marLeft w:val="0"/>
          <w:marRight w:val="0"/>
          <w:marTop w:val="0"/>
          <w:marBottom w:val="0"/>
          <w:divBdr>
            <w:top w:val="none" w:sz="0" w:space="0" w:color="auto"/>
            <w:left w:val="none" w:sz="0" w:space="0" w:color="auto"/>
            <w:bottom w:val="none" w:sz="0" w:space="0" w:color="auto"/>
            <w:right w:val="none" w:sz="0" w:space="0" w:color="auto"/>
          </w:divBdr>
        </w:div>
        <w:div w:id="1508596610">
          <w:marLeft w:val="0"/>
          <w:marRight w:val="0"/>
          <w:marTop w:val="0"/>
          <w:marBottom w:val="0"/>
          <w:divBdr>
            <w:top w:val="none" w:sz="0" w:space="0" w:color="auto"/>
            <w:left w:val="none" w:sz="0" w:space="0" w:color="auto"/>
            <w:bottom w:val="none" w:sz="0" w:space="0" w:color="auto"/>
            <w:right w:val="none" w:sz="0" w:space="0" w:color="auto"/>
          </w:divBdr>
        </w:div>
        <w:div w:id="1561558593">
          <w:marLeft w:val="0"/>
          <w:marRight w:val="0"/>
          <w:marTop w:val="0"/>
          <w:marBottom w:val="0"/>
          <w:divBdr>
            <w:top w:val="none" w:sz="0" w:space="0" w:color="auto"/>
            <w:left w:val="none" w:sz="0" w:space="0" w:color="auto"/>
            <w:bottom w:val="none" w:sz="0" w:space="0" w:color="auto"/>
            <w:right w:val="none" w:sz="0" w:space="0" w:color="auto"/>
          </w:divBdr>
        </w:div>
        <w:div w:id="1588031687">
          <w:marLeft w:val="0"/>
          <w:marRight w:val="0"/>
          <w:marTop w:val="0"/>
          <w:marBottom w:val="0"/>
          <w:divBdr>
            <w:top w:val="none" w:sz="0" w:space="0" w:color="auto"/>
            <w:left w:val="none" w:sz="0" w:space="0" w:color="auto"/>
            <w:bottom w:val="none" w:sz="0" w:space="0" w:color="auto"/>
            <w:right w:val="none" w:sz="0" w:space="0" w:color="auto"/>
          </w:divBdr>
        </w:div>
        <w:div w:id="1620262116">
          <w:marLeft w:val="0"/>
          <w:marRight w:val="0"/>
          <w:marTop w:val="0"/>
          <w:marBottom w:val="0"/>
          <w:divBdr>
            <w:top w:val="none" w:sz="0" w:space="0" w:color="auto"/>
            <w:left w:val="none" w:sz="0" w:space="0" w:color="auto"/>
            <w:bottom w:val="none" w:sz="0" w:space="0" w:color="auto"/>
            <w:right w:val="none" w:sz="0" w:space="0" w:color="auto"/>
          </w:divBdr>
        </w:div>
        <w:div w:id="173396215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https://eelnoud.valitsus.ee/main/mount/docList/6b17551b-92d8-40b0-ac63-7df644508165"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virge.aasa@fin.ee"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ersti.rahlin@fin.ee" TargetMode="External"/><Relationship Id="rId2" Type="http://schemas.openxmlformats.org/officeDocument/2006/relationships/customXml" Target="../customXml/item2.xml"/><Relationship Id="rId16" Type="http://schemas.openxmlformats.org/officeDocument/2006/relationships/hyperlink" Target="mailto:ellen.kass@fin.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theiia.org/en/standards/2024-standards/global-internal-audit-standards/"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T/TXT/?uri=CELEX:12003T/TX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648602-97A3-4C4F-B749-70FBD2916F6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78334641-2806-4728-B072-DDF4F31D97F3}">
  <ds:schemaRefs>
    <ds:schemaRef ds:uri="http://schemas.openxmlformats.org/officeDocument/2006/bibliography"/>
  </ds:schemaRefs>
</ds:datastoreItem>
</file>

<file path=customXml/itemProps3.xml><?xml version="1.0" encoding="utf-8"?>
<ds:datastoreItem xmlns:ds="http://schemas.openxmlformats.org/officeDocument/2006/customXml" ds:itemID="{4CA85EF9-73AE-49C7-9E28-49173C44538D}">
  <ds:schemaRefs>
    <ds:schemaRef ds:uri="http://schemas.microsoft.com/sharepoint/v3/contenttype/forms"/>
  </ds:schemaRefs>
</ds:datastoreItem>
</file>

<file path=customXml/itemProps4.xml><?xml version="1.0" encoding="utf-8"?>
<ds:datastoreItem xmlns:ds="http://schemas.openxmlformats.org/officeDocument/2006/customXml" ds:itemID="{24C3DD4B-B5FF-4F9D-B6C9-2AF9CE913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7468</Words>
  <Characters>43315</Characters>
  <Application>Microsoft Office Word</Application>
  <DocSecurity>0</DocSecurity>
  <Lines>360</Lines>
  <Paragraphs>101</Paragraphs>
  <ScaleCrop>false</ScaleCrop>
  <Company>RIK</Company>
  <LinksUpToDate>false</LinksUpToDate>
  <CharactersWithSpaces>50682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Kass</dc:creator>
  <cp:keywords/>
  <dc:description/>
  <cp:lastModifiedBy>Katariina Kärsten - JUSTDIGI</cp:lastModifiedBy>
  <cp:revision>2</cp:revision>
  <cp:lastPrinted>2025-07-23T05:51:00Z</cp:lastPrinted>
  <dcterms:created xsi:type="dcterms:W3CDTF">2025-07-28T07:52:00Z</dcterms:created>
  <dcterms:modified xsi:type="dcterms:W3CDTF">2025-07-28T07:52:00Z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1648600</vt:r8>
  </property>
  <property fmtid="{D5CDD505-2E9C-101B-9397-08002B2CF9AE}" pid="4" name="MSIP_Label_defa4170-0d19-0005-0004-bc88714345d2_Enabled">
    <vt:lpwstr>true</vt:lpwstr>
  </property>
  <property fmtid="{D5CDD505-2E9C-101B-9397-08002B2CF9AE}" pid="5" name="MSIP_Label_defa4170-0d19-0005-0004-bc88714345d2_SetDate">
    <vt:lpwstr>2025-03-12T12:01:06Z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dc77d067-01a4-4146-b10d-c7e920ab8126</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